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AA9AB" w14:textId="77777777" w:rsidR="005F531C" w:rsidRPr="005740E0" w:rsidRDefault="005F531C" w:rsidP="005F531C">
      <w:pPr>
        <w:pStyle w:val="2nesltext"/>
        <w:spacing w:before="0" w:after="0"/>
        <w:jc w:val="center"/>
        <w:rPr>
          <w:b/>
          <w:sz w:val="24"/>
          <w:szCs w:val="24"/>
          <w:lang w:eastAsia="cs-CZ"/>
        </w:rPr>
      </w:pPr>
      <w:r w:rsidRPr="005740E0">
        <w:rPr>
          <w:b/>
          <w:sz w:val="24"/>
          <w:szCs w:val="24"/>
        </w:rPr>
        <w:t>Příloha č. 3</w:t>
      </w:r>
      <w:r>
        <w:rPr>
          <w:b/>
          <w:sz w:val="24"/>
          <w:szCs w:val="24"/>
        </w:rPr>
        <w:t>b</w:t>
      </w:r>
      <w:r w:rsidRPr="005740E0">
        <w:rPr>
          <w:b/>
          <w:sz w:val="24"/>
          <w:szCs w:val="24"/>
        </w:rPr>
        <w:t xml:space="preserve"> dokumentace zadávacího řízení</w:t>
      </w:r>
    </w:p>
    <w:p w14:paraId="01EBC929" w14:textId="77777777" w:rsidR="005F531C" w:rsidRPr="005740E0" w:rsidRDefault="005F531C" w:rsidP="005F531C">
      <w:pPr>
        <w:pStyle w:val="2nesltext"/>
        <w:spacing w:after="0"/>
        <w:contextualSpacing/>
        <w:jc w:val="center"/>
        <w:rPr>
          <w:b/>
          <w:sz w:val="24"/>
          <w:szCs w:val="24"/>
          <w:lang w:eastAsia="cs-CZ"/>
        </w:rPr>
      </w:pPr>
      <w:r w:rsidRPr="005740E0">
        <w:rPr>
          <w:b/>
          <w:sz w:val="24"/>
          <w:szCs w:val="24"/>
          <w:lang w:eastAsia="cs-CZ"/>
        </w:rPr>
        <w:t>-</w:t>
      </w:r>
    </w:p>
    <w:p w14:paraId="30249FFE" w14:textId="4D90DAAC" w:rsidR="005F531C" w:rsidRDefault="005F531C" w:rsidP="005F531C">
      <w:pPr>
        <w:spacing w:after="360"/>
        <w:jc w:val="center"/>
        <w:rPr>
          <w:rFonts w:cstheme="minorHAnsi"/>
          <w:b/>
          <w:sz w:val="28"/>
          <w:szCs w:val="28"/>
          <w:lang w:bidi="en-US"/>
        </w:rPr>
      </w:pPr>
      <w:r w:rsidRPr="005740E0">
        <w:rPr>
          <w:b/>
          <w:sz w:val="24"/>
          <w:szCs w:val="24"/>
        </w:rPr>
        <w:t>Návrh</w:t>
      </w:r>
      <w:r>
        <w:rPr>
          <w:b/>
          <w:sz w:val="24"/>
          <w:szCs w:val="24"/>
        </w:rPr>
        <w:t xml:space="preserve"> Servisní smlouvy</w:t>
      </w:r>
    </w:p>
    <w:p w14:paraId="7EB39064" w14:textId="2A699923" w:rsidR="00306281" w:rsidRPr="00D01FDB" w:rsidRDefault="00306281" w:rsidP="005F531C">
      <w:pPr>
        <w:spacing w:before="360" w:after="240"/>
        <w:jc w:val="center"/>
        <w:rPr>
          <w:rFonts w:cstheme="minorHAnsi"/>
          <w:b/>
          <w:sz w:val="28"/>
          <w:szCs w:val="28"/>
          <w:lang w:bidi="en-US"/>
        </w:rPr>
      </w:pPr>
      <w:r w:rsidRPr="00D01FDB">
        <w:rPr>
          <w:rFonts w:cstheme="minorHAnsi"/>
          <w:b/>
          <w:sz w:val="28"/>
          <w:szCs w:val="28"/>
          <w:lang w:bidi="en-US"/>
        </w:rPr>
        <w:t>Servisní smlouva</w:t>
      </w:r>
    </w:p>
    <w:p w14:paraId="49B73707" w14:textId="77777777" w:rsidR="00306281" w:rsidRDefault="00306281" w:rsidP="00306281">
      <w:pPr>
        <w:pStyle w:val="Nadpis1"/>
        <w:numPr>
          <w:ilvl w:val="0"/>
          <w:numId w:val="0"/>
        </w:numPr>
      </w:pPr>
      <w:bookmarkStart w:id="0" w:name="_Toc383117509"/>
      <w:bookmarkStart w:id="1" w:name="_Ref397421905"/>
      <w:bookmarkStart w:id="2" w:name="_Toc66189546"/>
      <w:bookmarkStart w:id="3" w:name="_Toc177719293"/>
      <w:bookmarkStart w:id="4" w:name="_Toc185618954"/>
      <w:bookmarkStart w:id="5" w:name="_Toc193377207"/>
      <w:r w:rsidRPr="00AC7CF1">
        <w:t>SMLUVNÍ STRANY</w:t>
      </w:r>
      <w:bookmarkEnd w:id="0"/>
      <w:bookmarkEnd w:id="1"/>
      <w:bookmarkEnd w:id="2"/>
      <w:bookmarkEnd w:id="3"/>
      <w:bookmarkEnd w:id="4"/>
      <w:bookmarkEnd w:id="5"/>
    </w:p>
    <w:p w14:paraId="14C6D433" w14:textId="77777777" w:rsidR="00306281" w:rsidRDefault="00306281" w:rsidP="00306281">
      <w:pPr>
        <w:pStyle w:val="Odstavecseseznamem"/>
        <w:keepNext/>
        <w:numPr>
          <w:ilvl w:val="0"/>
          <w:numId w:val="0"/>
        </w:numPr>
        <w:ind w:left="567"/>
        <w:contextualSpacing w:val="0"/>
        <w:jc w:val="left"/>
        <w:rPr>
          <w:rFonts w:asciiTheme="minorHAnsi" w:hAnsiTheme="minorHAnsi" w:cstheme="minorHAnsi"/>
          <w:b/>
        </w:rPr>
      </w:pPr>
      <w:r w:rsidRPr="00D01FDB">
        <w:rPr>
          <w:rFonts w:asciiTheme="minorHAnsi" w:hAnsiTheme="minorHAnsi" w:cstheme="minorHAnsi"/>
          <w:b/>
        </w:rPr>
        <w:t>Objednatel</w:t>
      </w:r>
    </w:p>
    <w:p w14:paraId="2AC75509" w14:textId="77777777" w:rsidR="00306281" w:rsidRPr="00D01FDB" w:rsidRDefault="00306281" w:rsidP="00306281">
      <w:pPr>
        <w:pStyle w:val="Odstavecseseznamem"/>
        <w:keepNext/>
        <w:numPr>
          <w:ilvl w:val="0"/>
          <w:numId w:val="0"/>
        </w:numPr>
        <w:ind w:left="567"/>
        <w:contextualSpacing w:val="0"/>
        <w:jc w:val="left"/>
        <w:rPr>
          <w:rFonts w:asciiTheme="minorHAnsi" w:hAnsiTheme="minorHAnsi" w:cstheme="minorHAnsi"/>
          <w:b/>
        </w:rPr>
      </w:pPr>
    </w:p>
    <w:p w14:paraId="3C161010" w14:textId="431A6FFE" w:rsidR="00306281" w:rsidRPr="00707F6C" w:rsidRDefault="005F531C" w:rsidP="00306281">
      <w:pPr>
        <w:ind w:left="567"/>
        <w:jc w:val="both"/>
        <w:rPr>
          <w:b/>
          <w:szCs w:val="22"/>
          <w:lang w:eastAsia="en-US" w:bidi="en-US"/>
        </w:rPr>
      </w:pPr>
      <w:r w:rsidRPr="005F531C">
        <w:rPr>
          <w:b/>
          <w:szCs w:val="22"/>
          <w:lang w:eastAsia="en-US" w:bidi="en-US"/>
        </w:rPr>
        <w:t>Státní zemědělský intervenční fond</w:t>
      </w:r>
    </w:p>
    <w:p w14:paraId="35730ED4" w14:textId="7FFE4845" w:rsidR="00306281" w:rsidRDefault="00306281" w:rsidP="00306281">
      <w:pPr>
        <w:ind w:left="567"/>
        <w:jc w:val="both"/>
        <w:rPr>
          <w:szCs w:val="22"/>
          <w:lang w:eastAsia="en-US" w:bidi="en-US"/>
        </w:rPr>
      </w:pPr>
      <w:r w:rsidRPr="00707F6C">
        <w:rPr>
          <w:color w:val="000000"/>
          <w:szCs w:val="22"/>
        </w:rPr>
        <w:t>IČO:</w:t>
      </w:r>
      <w:r w:rsidRPr="00707F6C">
        <w:rPr>
          <w:color w:val="000000"/>
          <w:szCs w:val="22"/>
        </w:rPr>
        <w:tab/>
      </w:r>
      <w:r w:rsidRPr="00707F6C">
        <w:rPr>
          <w:color w:val="000000"/>
          <w:szCs w:val="22"/>
        </w:rPr>
        <w:tab/>
      </w:r>
      <w:r w:rsidRPr="00707F6C">
        <w:rPr>
          <w:color w:val="000000"/>
          <w:szCs w:val="22"/>
        </w:rPr>
        <w:tab/>
      </w:r>
      <w:r w:rsidRPr="00707F6C">
        <w:rPr>
          <w:color w:val="000000"/>
          <w:szCs w:val="22"/>
        </w:rPr>
        <w:tab/>
      </w:r>
      <w:r w:rsidRPr="00707F6C">
        <w:rPr>
          <w:color w:val="000000"/>
          <w:szCs w:val="22"/>
        </w:rPr>
        <w:tab/>
      </w:r>
      <w:r w:rsidR="005F531C" w:rsidRPr="007F1861">
        <w:rPr>
          <w:lang w:bidi="en-US"/>
        </w:rPr>
        <w:t>48133981</w:t>
      </w:r>
    </w:p>
    <w:p w14:paraId="1A0CACC4" w14:textId="197EB66F" w:rsidR="00306281" w:rsidRPr="00707F6C" w:rsidRDefault="00306281" w:rsidP="00306281">
      <w:pPr>
        <w:ind w:left="567"/>
        <w:jc w:val="both"/>
        <w:rPr>
          <w:color w:val="000000"/>
          <w:szCs w:val="22"/>
        </w:rPr>
      </w:pPr>
      <w:r>
        <w:rPr>
          <w:color w:val="000000"/>
          <w:szCs w:val="22"/>
        </w:rPr>
        <w:t>DIČ:</w:t>
      </w:r>
      <w:r>
        <w:rPr>
          <w:color w:val="000000"/>
          <w:szCs w:val="22"/>
        </w:rPr>
        <w:tab/>
      </w:r>
      <w:r>
        <w:rPr>
          <w:color w:val="000000"/>
          <w:szCs w:val="22"/>
        </w:rPr>
        <w:tab/>
      </w:r>
      <w:r>
        <w:rPr>
          <w:color w:val="000000"/>
          <w:szCs w:val="22"/>
        </w:rPr>
        <w:tab/>
      </w:r>
      <w:r>
        <w:rPr>
          <w:color w:val="000000"/>
          <w:szCs w:val="22"/>
        </w:rPr>
        <w:tab/>
      </w:r>
      <w:r>
        <w:rPr>
          <w:color w:val="000000"/>
          <w:szCs w:val="22"/>
        </w:rPr>
        <w:tab/>
      </w:r>
      <w:r w:rsidRPr="0029264A">
        <w:rPr>
          <w:color w:val="000000"/>
          <w:szCs w:val="22"/>
        </w:rPr>
        <w:t>CZ</w:t>
      </w:r>
      <w:r w:rsidR="005F531C" w:rsidRPr="007F1861">
        <w:rPr>
          <w:lang w:bidi="en-US"/>
        </w:rPr>
        <w:t>48133981</w:t>
      </w:r>
    </w:p>
    <w:p w14:paraId="734C9532" w14:textId="6A639D6B" w:rsidR="00306281" w:rsidRPr="00707F6C" w:rsidRDefault="00306281" w:rsidP="00306281">
      <w:pPr>
        <w:ind w:left="4248" w:hanging="3681"/>
        <w:jc w:val="both"/>
        <w:rPr>
          <w:bCs/>
          <w:color w:val="000000"/>
          <w:szCs w:val="22"/>
        </w:rPr>
      </w:pPr>
      <w:r w:rsidRPr="00707F6C">
        <w:rPr>
          <w:szCs w:val="22"/>
        </w:rPr>
        <w:t xml:space="preserve">se sídlem: </w:t>
      </w:r>
      <w:r w:rsidRPr="00707F6C">
        <w:rPr>
          <w:szCs w:val="22"/>
        </w:rPr>
        <w:tab/>
      </w:r>
      <w:r w:rsidR="005F531C" w:rsidRPr="004E0EC8">
        <w:rPr>
          <w:lang w:bidi="en-US"/>
        </w:rPr>
        <w:t>Ve Smečkách 801/33, Nové Město, 110 00 Praha 1</w:t>
      </w:r>
    </w:p>
    <w:p w14:paraId="5C048FA1" w14:textId="1B5D0A8B" w:rsidR="00306281" w:rsidRDefault="00306281" w:rsidP="005F531C">
      <w:pPr>
        <w:ind w:left="4248" w:hanging="3681"/>
        <w:jc w:val="both"/>
        <w:rPr>
          <w:szCs w:val="22"/>
        </w:rPr>
      </w:pPr>
      <w:r w:rsidRPr="00707F6C">
        <w:rPr>
          <w:szCs w:val="22"/>
        </w:rPr>
        <w:t xml:space="preserve">zastoupený: </w:t>
      </w:r>
      <w:r w:rsidRPr="00707F6C">
        <w:rPr>
          <w:szCs w:val="22"/>
        </w:rPr>
        <w:tab/>
      </w:r>
      <w:r w:rsidR="005F531C" w:rsidRPr="005F531C">
        <w:rPr>
          <w:szCs w:val="22"/>
        </w:rPr>
        <w:t xml:space="preserve">Ing. </w:t>
      </w:r>
      <w:r w:rsidR="005F531C">
        <w:rPr>
          <w:szCs w:val="22"/>
        </w:rPr>
        <w:t>Petrem Dlouhým</w:t>
      </w:r>
      <w:r w:rsidR="005F531C" w:rsidRPr="005F531C">
        <w:rPr>
          <w:szCs w:val="22"/>
        </w:rPr>
        <w:t>, MBA, generálním ředitelem</w:t>
      </w:r>
    </w:p>
    <w:p w14:paraId="46801683" w14:textId="77777777" w:rsidR="00306281" w:rsidRPr="0029264A" w:rsidRDefault="00306281" w:rsidP="00306281">
      <w:pPr>
        <w:ind w:left="567"/>
        <w:jc w:val="both"/>
        <w:rPr>
          <w:szCs w:val="22"/>
        </w:rPr>
      </w:pPr>
      <w:r w:rsidRPr="0029264A">
        <w:rPr>
          <w:szCs w:val="22"/>
        </w:rPr>
        <w:t>plátce DPH:</w:t>
      </w:r>
      <w:r w:rsidRPr="0029264A">
        <w:rPr>
          <w:szCs w:val="22"/>
        </w:rPr>
        <w:tab/>
      </w:r>
      <w:r w:rsidRPr="0029264A">
        <w:rPr>
          <w:szCs w:val="22"/>
        </w:rPr>
        <w:tab/>
      </w:r>
      <w:r w:rsidRPr="0029264A">
        <w:rPr>
          <w:szCs w:val="22"/>
        </w:rPr>
        <w:tab/>
      </w:r>
      <w:r w:rsidRPr="0029264A">
        <w:rPr>
          <w:szCs w:val="22"/>
        </w:rPr>
        <w:tab/>
        <w:t>ANO</w:t>
      </w:r>
    </w:p>
    <w:p w14:paraId="3AEC67BF" w14:textId="069C4E42" w:rsidR="00306281" w:rsidRPr="00A62C95" w:rsidRDefault="00306281" w:rsidP="00306281">
      <w:pPr>
        <w:ind w:left="567"/>
        <w:jc w:val="both"/>
        <w:rPr>
          <w:szCs w:val="22"/>
        </w:rPr>
      </w:pPr>
      <w:r w:rsidRPr="0029264A">
        <w:rPr>
          <w:color w:val="000000"/>
          <w:szCs w:val="22"/>
        </w:rPr>
        <w:t xml:space="preserve">bankovní spojení (číslo účtu): </w:t>
      </w:r>
      <w:r w:rsidRPr="0029264A">
        <w:rPr>
          <w:color w:val="000000"/>
          <w:szCs w:val="22"/>
        </w:rPr>
        <w:tab/>
      </w:r>
      <w:r w:rsidRPr="00EA14FB">
        <w:rPr>
          <w:color w:val="000000"/>
          <w:szCs w:val="22"/>
        </w:rPr>
        <w:tab/>
      </w:r>
      <w:r w:rsidR="00892641" w:rsidRPr="00892641">
        <w:rPr>
          <w:rFonts w:asciiTheme="minorHAnsi" w:hAnsiTheme="minorHAnsi" w:cstheme="minorHAnsi"/>
        </w:rPr>
        <w:t>000-3926001/0710</w:t>
      </w:r>
    </w:p>
    <w:p w14:paraId="1A54E128" w14:textId="073D3EE2" w:rsidR="00306281" w:rsidRPr="00A62C95" w:rsidRDefault="00306281" w:rsidP="00306281">
      <w:pPr>
        <w:ind w:left="567"/>
        <w:jc w:val="both"/>
        <w:rPr>
          <w:rFonts w:cstheme="minorHAnsi"/>
          <w:lang w:bidi="en-US"/>
        </w:rPr>
      </w:pPr>
      <w:r w:rsidRPr="00A62C95">
        <w:rPr>
          <w:rFonts w:cstheme="minorHAnsi"/>
          <w:lang w:bidi="en-US"/>
        </w:rPr>
        <w:t>telefon:</w:t>
      </w:r>
      <w:r w:rsidRPr="00A62C95">
        <w:rPr>
          <w:rFonts w:cstheme="minorHAnsi"/>
          <w:lang w:bidi="en-US"/>
        </w:rPr>
        <w:tab/>
      </w:r>
      <w:r w:rsidRPr="00A62C95">
        <w:rPr>
          <w:rFonts w:cstheme="minorHAnsi"/>
          <w:lang w:bidi="en-US"/>
        </w:rPr>
        <w:tab/>
      </w:r>
      <w:r w:rsidRPr="00A62C95">
        <w:rPr>
          <w:rFonts w:cstheme="minorHAnsi"/>
          <w:lang w:bidi="en-US"/>
        </w:rPr>
        <w:tab/>
      </w:r>
      <w:r w:rsidRPr="00A62C95">
        <w:rPr>
          <w:rFonts w:cstheme="minorHAnsi"/>
          <w:lang w:bidi="en-US"/>
        </w:rPr>
        <w:tab/>
      </w:r>
      <w:r w:rsidRPr="00A62C95">
        <w:rPr>
          <w:rFonts w:cstheme="minorHAnsi"/>
          <w:lang w:bidi="en-US"/>
        </w:rPr>
        <w:tab/>
      </w:r>
      <w:r w:rsidR="005F531C" w:rsidRPr="00FA0855">
        <w:rPr>
          <w:rFonts w:asciiTheme="minorHAnsi" w:hAnsiTheme="minorHAnsi" w:cstheme="minorHAnsi"/>
        </w:rPr>
        <w:t>+420 222 871</w:t>
      </w:r>
      <w:r w:rsidR="005F531C">
        <w:rPr>
          <w:rFonts w:asciiTheme="minorHAnsi" w:hAnsiTheme="minorHAnsi" w:cstheme="minorHAnsi"/>
        </w:rPr>
        <w:t> </w:t>
      </w:r>
      <w:r w:rsidR="005F531C" w:rsidRPr="00FA0855">
        <w:rPr>
          <w:rFonts w:asciiTheme="minorHAnsi" w:hAnsiTheme="minorHAnsi" w:cstheme="minorHAnsi"/>
        </w:rPr>
        <w:t>871</w:t>
      </w:r>
    </w:p>
    <w:p w14:paraId="454E7C0B" w14:textId="665467BF" w:rsidR="00306281" w:rsidRPr="0029264A" w:rsidRDefault="00306281" w:rsidP="00306281">
      <w:pPr>
        <w:ind w:left="567"/>
        <w:jc w:val="both"/>
        <w:rPr>
          <w:rFonts w:cstheme="minorHAnsi"/>
          <w:lang w:bidi="en-US"/>
        </w:rPr>
      </w:pPr>
      <w:r w:rsidRPr="00A62C95">
        <w:rPr>
          <w:rFonts w:cstheme="minorHAnsi"/>
          <w:lang w:bidi="en-US"/>
        </w:rPr>
        <w:t xml:space="preserve">e-mail: </w:t>
      </w:r>
      <w:r w:rsidRPr="00A62C95">
        <w:rPr>
          <w:rFonts w:cstheme="minorHAnsi"/>
          <w:lang w:bidi="en-US"/>
        </w:rPr>
        <w:tab/>
      </w:r>
      <w:r w:rsidRPr="00A62C95">
        <w:rPr>
          <w:rFonts w:cstheme="minorHAnsi"/>
          <w:lang w:bidi="en-US"/>
        </w:rPr>
        <w:tab/>
      </w:r>
      <w:r w:rsidRPr="00A62C95">
        <w:rPr>
          <w:rFonts w:cstheme="minorHAnsi"/>
          <w:lang w:bidi="en-US"/>
        </w:rPr>
        <w:tab/>
      </w:r>
      <w:r w:rsidRPr="00A62C95">
        <w:rPr>
          <w:rFonts w:cstheme="minorHAnsi"/>
          <w:lang w:bidi="en-US"/>
        </w:rPr>
        <w:tab/>
      </w:r>
      <w:r w:rsidRPr="00A62C95">
        <w:rPr>
          <w:rFonts w:cstheme="minorHAnsi"/>
          <w:lang w:bidi="en-US"/>
        </w:rPr>
        <w:tab/>
      </w:r>
      <w:r w:rsidR="005F531C" w:rsidRPr="00FA0855">
        <w:rPr>
          <w:rFonts w:asciiTheme="minorHAnsi" w:hAnsiTheme="minorHAnsi" w:cstheme="minorHAnsi"/>
        </w:rPr>
        <w:t>info@szif.cz</w:t>
      </w:r>
    </w:p>
    <w:p w14:paraId="6EF99AE5" w14:textId="3938D863" w:rsidR="00306281" w:rsidRDefault="00306281" w:rsidP="00306281">
      <w:pPr>
        <w:ind w:left="567"/>
        <w:jc w:val="both"/>
        <w:rPr>
          <w:rStyle w:val="Siln"/>
          <w:b w:val="0"/>
        </w:rPr>
      </w:pPr>
      <w:r w:rsidRPr="0029264A">
        <w:rPr>
          <w:rFonts w:cstheme="minorHAnsi"/>
          <w:lang w:bidi="en-US"/>
        </w:rPr>
        <w:t>ID datové schránky:</w:t>
      </w:r>
      <w:r w:rsidRPr="0029264A">
        <w:rPr>
          <w:rFonts w:cstheme="minorHAnsi"/>
          <w:lang w:bidi="en-US"/>
        </w:rPr>
        <w:tab/>
      </w:r>
      <w:r w:rsidRPr="0029264A">
        <w:rPr>
          <w:rFonts w:cstheme="minorHAnsi"/>
          <w:lang w:bidi="en-US"/>
        </w:rPr>
        <w:tab/>
      </w:r>
      <w:r w:rsidRPr="0029264A">
        <w:rPr>
          <w:rFonts w:cstheme="minorHAnsi"/>
          <w:lang w:bidi="en-US"/>
        </w:rPr>
        <w:tab/>
      </w:r>
      <w:r w:rsidR="005F531C" w:rsidRPr="00FA0855">
        <w:rPr>
          <w:rFonts w:asciiTheme="minorHAnsi" w:hAnsiTheme="minorHAnsi" w:cstheme="minorHAnsi"/>
        </w:rPr>
        <w:t>jn2aiqd</w:t>
      </w:r>
    </w:p>
    <w:p w14:paraId="78B8286B" w14:textId="77777777" w:rsidR="00306281" w:rsidRPr="00D01FDB" w:rsidRDefault="00306281" w:rsidP="00306281">
      <w:pPr>
        <w:jc w:val="both"/>
        <w:rPr>
          <w:rFonts w:cstheme="minorHAnsi"/>
        </w:rPr>
      </w:pPr>
      <w:r>
        <w:rPr>
          <w:rFonts w:cstheme="minorHAnsi"/>
        </w:rPr>
        <w:tab/>
      </w:r>
    </w:p>
    <w:p w14:paraId="4BF379FF" w14:textId="77777777" w:rsidR="00306281" w:rsidRDefault="00306281" w:rsidP="00306281">
      <w:pPr>
        <w:ind w:left="567"/>
        <w:rPr>
          <w:rFonts w:cstheme="minorHAnsi"/>
          <w:color w:val="000000"/>
        </w:rPr>
      </w:pPr>
      <w:r w:rsidRPr="00D01FDB">
        <w:rPr>
          <w:rFonts w:cstheme="minorHAnsi"/>
          <w:color w:val="000000"/>
        </w:rPr>
        <w:t>(dále jen „</w:t>
      </w:r>
      <w:r w:rsidRPr="00D01FDB">
        <w:rPr>
          <w:rFonts w:cstheme="minorHAnsi"/>
          <w:b/>
          <w:i/>
          <w:color w:val="000000"/>
        </w:rPr>
        <w:t>Objednatel</w:t>
      </w:r>
      <w:r w:rsidRPr="00D01FDB">
        <w:rPr>
          <w:rFonts w:cstheme="minorHAnsi"/>
          <w:color w:val="000000"/>
        </w:rPr>
        <w:t>“)</w:t>
      </w:r>
    </w:p>
    <w:p w14:paraId="569BFF7B" w14:textId="77777777" w:rsidR="00306281" w:rsidRPr="00EA14FB" w:rsidRDefault="00306281" w:rsidP="00306281">
      <w:pPr>
        <w:ind w:left="567"/>
        <w:rPr>
          <w:rFonts w:cstheme="minorHAnsi"/>
          <w:iCs/>
          <w:color w:val="000000"/>
        </w:rPr>
      </w:pPr>
    </w:p>
    <w:p w14:paraId="39A4F557" w14:textId="77777777" w:rsidR="00306281" w:rsidRDefault="00306281" w:rsidP="00306281">
      <w:pPr>
        <w:ind w:left="284" w:firstLine="284"/>
        <w:rPr>
          <w:rFonts w:cstheme="minorHAnsi"/>
          <w:b/>
          <w:bCs/>
          <w:color w:val="000000"/>
        </w:rPr>
      </w:pPr>
      <w:r>
        <w:rPr>
          <w:rFonts w:cstheme="minorHAnsi"/>
          <w:b/>
          <w:bCs/>
          <w:color w:val="000000"/>
        </w:rPr>
        <w:t>a</w:t>
      </w:r>
    </w:p>
    <w:p w14:paraId="0864D46A" w14:textId="77777777" w:rsidR="00306281" w:rsidRPr="00D01FDB" w:rsidRDefault="00306281" w:rsidP="00306281">
      <w:pPr>
        <w:ind w:left="284" w:firstLine="284"/>
        <w:rPr>
          <w:rFonts w:cstheme="minorHAnsi"/>
          <w:b/>
          <w:bCs/>
          <w:color w:val="000000"/>
        </w:rPr>
      </w:pPr>
    </w:p>
    <w:p w14:paraId="1F3596C4" w14:textId="77777777" w:rsidR="00306281" w:rsidRDefault="00306281" w:rsidP="00306281">
      <w:pPr>
        <w:pStyle w:val="Odstavecseseznamem"/>
        <w:keepNext/>
        <w:numPr>
          <w:ilvl w:val="0"/>
          <w:numId w:val="0"/>
        </w:numPr>
        <w:ind w:left="567"/>
        <w:contextualSpacing w:val="0"/>
        <w:rPr>
          <w:rFonts w:asciiTheme="minorHAnsi" w:hAnsiTheme="minorHAnsi" w:cstheme="minorHAnsi"/>
          <w:b/>
        </w:rPr>
      </w:pPr>
      <w:r w:rsidRPr="00D01FDB">
        <w:rPr>
          <w:rFonts w:asciiTheme="minorHAnsi" w:hAnsiTheme="minorHAnsi" w:cstheme="minorHAnsi"/>
          <w:b/>
        </w:rPr>
        <w:t>Poskytovatel</w:t>
      </w:r>
    </w:p>
    <w:p w14:paraId="65E58FC7" w14:textId="77777777" w:rsidR="00306281" w:rsidRPr="00550556" w:rsidRDefault="00306281" w:rsidP="00306281">
      <w:pPr>
        <w:pStyle w:val="Odstavecseseznamem"/>
        <w:keepNext/>
        <w:numPr>
          <w:ilvl w:val="0"/>
          <w:numId w:val="0"/>
        </w:numPr>
        <w:ind w:left="567"/>
        <w:contextualSpacing w:val="0"/>
        <w:rPr>
          <w:rFonts w:asciiTheme="minorHAnsi" w:hAnsiTheme="minorHAnsi" w:cstheme="minorHAnsi"/>
          <w:b/>
        </w:rPr>
      </w:pPr>
    </w:p>
    <w:p w14:paraId="1D8930D7" w14:textId="77777777" w:rsidR="005F531C" w:rsidRPr="00EA14FB" w:rsidRDefault="005F531C" w:rsidP="005F531C">
      <w:pPr>
        <w:pStyle w:val="Odstavecseseznamem"/>
        <w:numPr>
          <w:ilvl w:val="0"/>
          <w:numId w:val="0"/>
        </w:numPr>
        <w:ind w:left="567"/>
        <w:contextualSpacing w:val="0"/>
        <w:rPr>
          <w:rFonts w:asciiTheme="minorHAnsi" w:hAnsiTheme="minorHAnsi" w:cstheme="minorHAnsi"/>
          <w:b/>
          <w:bCs/>
        </w:rPr>
      </w:pPr>
      <w:r w:rsidRPr="00EA14FB">
        <w:rPr>
          <w:rFonts w:asciiTheme="minorHAnsi" w:hAnsiTheme="minorHAnsi" w:cstheme="minorHAnsi"/>
          <w:b/>
          <w:bCs/>
          <w:highlight w:val="cyan"/>
        </w:rPr>
        <w:fldChar w:fldCharType="begin"/>
      </w:r>
      <w:r w:rsidRPr="00EA14FB">
        <w:rPr>
          <w:rFonts w:asciiTheme="minorHAnsi" w:hAnsiTheme="minorHAnsi" w:cstheme="minorHAnsi"/>
          <w:b/>
          <w:bCs/>
          <w:highlight w:val="cyan"/>
        </w:rPr>
        <w:instrText xml:space="preserve"> MACROBUTTON  AcceptConflict "[Bude doplněno před uzavřením Smlouvy]" </w:instrText>
      </w:r>
      <w:r w:rsidRPr="00EA14FB">
        <w:rPr>
          <w:rFonts w:asciiTheme="minorHAnsi" w:hAnsiTheme="minorHAnsi" w:cstheme="minorHAnsi"/>
          <w:b/>
          <w:bCs/>
          <w:highlight w:val="cyan"/>
        </w:rPr>
        <w:fldChar w:fldCharType="end"/>
      </w:r>
    </w:p>
    <w:p w14:paraId="33235810" w14:textId="77777777" w:rsidR="005F531C" w:rsidRPr="00EA14FB" w:rsidRDefault="005F531C" w:rsidP="005F531C">
      <w:pPr>
        <w:ind w:left="567"/>
        <w:jc w:val="both"/>
        <w:rPr>
          <w:rFonts w:asciiTheme="minorHAnsi" w:hAnsiTheme="minorHAnsi" w:cstheme="minorHAnsi"/>
          <w:szCs w:val="22"/>
        </w:rPr>
      </w:pPr>
      <w:r w:rsidRPr="00EA14FB">
        <w:rPr>
          <w:rFonts w:asciiTheme="minorHAnsi" w:hAnsiTheme="minorHAnsi" w:cstheme="minorHAnsi"/>
          <w:szCs w:val="22"/>
        </w:rPr>
        <w:t xml:space="preserve">IČO: </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bookmarkStart w:id="6" w:name="_Hlk114636932"/>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bookmarkEnd w:id="6"/>
    </w:p>
    <w:p w14:paraId="6DF61AE0" w14:textId="77777777" w:rsidR="005F531C" w:rsidRPr="00EA14FB" w:rsidRDefault="005F531C" w:rsidP="005F531C">
      <w:pPr>
        <w:ind w:left="567"/>
        <w:jc w:val="both"/>
        <w:rPr>
          <w:rFonts w:asciiTheme="minorHAnsi" w:hAnsiTheme="minorHAnsi" w:cstheme="minorHAnsi"/>
          <w:szCs w:val="22"/>
        </w:rPr>
      </w:pPr>
      <w:r w:rsidRPr="00EA14FB">
        <w:rPr>
          <w:rFonts w:asciiTheme="minorHAnsi" w:hAnsiTheme="minorHAnsi" w:cstheme="minorHAnsi"/>
          <w:szCs w:val="22"/>
        </w:rPr>
        <w:t xml:space="preserve">DIČ: </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15720501" w14:textId="77777777" w:rsidR="005F531C" w:rsidRPr="00EA14FB" w:rsidRDefault="005F531C" w:rsidP="005F531C">
      <w:pPr>
        <w:ind w:left="567"/>
        <w:jc w:val="both"/>
        <w:rPr>
          <w:rFonts w:asciiTheme="minorHAnsi" w:hAnsiTheme="minorHAnsi" w:cstheme="minorHAnsi"/>
          <w:b/>
          <w:szCs w:val="22"/>
        </w:rPr>
      </w:pPr>
      <w:r w:rsidRPr="00EA14FB">
        <w:rPr>
          <w:rFonts w:asciiTheme="minorHAnsi" w:hAnsiTheme="minorHAnsi" w:cstheme="minorHAnsi"/>
          <w:szCs w:val="22"/>
        </w:rPr>
        <w:t>se sídlem:</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5236B421" w14:textId="77777777" w:rsidR="005F531C" w:rsidRPr="00EA14FB" w:rsidRDefault="005F531C" w:rsidP="005F531C">
      <w:pPr>
        <w:ind w:left="567"/>
        <w:jc w:val="both"/>
        <w:rPr>
          <w:rFonts w:asciiTheme="minorHAnsi" w:hAnsiTheme="minorHAnsi" w:cstheme="minorHAnsi"/>
          <w:b/>
          <w:szCs w:val="22"/>
        </w:rPr>
      </w:pPr>
      <w:r w:rsidRPr="00EA14FB">
        <w:rPr>
          <w:rFonts w:asciiTheme="minorHAnsi" w:hAnsiTheme="minorHAnsi" w:cstheme="minorHAnsi"/>
          <w:szCs w:val="22"/>
        </w:rPr>
        <w:t xml:space="preserve">zastoupený: </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17A93BBE" w14:textId="77777777" w:rsidR="005F531C" w:rsidRPr="00EA14FB" w:rsidRDefault="005F531C" w:rsidP="005F531C">
      <w:pPr>
        <w:ind w:left="2832" w:hanging="2265"/>
        <w:jc w:val="both"/>
        <w:rPr>
          <w:rFonts w:asciiTheme="minorHAnsi" w:hAnsiTheme="minorHAnsi" w:cstheme="minorHAnsi"/>
          <w:szCs w:val="22"/>
        </w:rPr>
      </w:pPr>
      <w:r w:rsidRPr="00EA14FB">
        <w:rPr>
          <w:rFonts w:asciiTheme="minorHAnsi" w:hAnsiTheme="minorHAnsi" w:cstheme="minorHAnsi"/>
          <w:szCs w:val="22"/>
        </w:rPr>
        <w:t>zapsaný:</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5265B520" w14:textId="77777777" w:rsidR="005F531C" w:rsidRPr="00EA14FB" w:rsidRDefault="005F531C" w:rsidP="005F531C">
      <w:pPr>
        <w:ind w:left="2832" w:hanging="2265"/>
        <w:jc w:val="both"/>
        <w:rPr>
          <w:rFonts w:asciiTheme="minorHAnsi" w:hAnsiTheme="minorHAnsi" w:cstheme="minorHAnsi"/>
          <w:szCs w:val="22"/>
        </w:rPr>
      </w:pPr>
      <w:r w:rsidRPr="00EA14FB">
        <w:rPr>
          <w:rFonts w:asciiTheme="minorHAnsi" w:hAnsiTheme="minorHAnsi" w:cstheme="minorHAnsi"/>
          <w:szCs w:val="22"/>
        </w:rPr>
        <w:t>plátce DPH:</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22E262F2" w14:textId="77777777" w:rsidR="005F531C" w:rsidRPr="00EA14FB" w:rsidRDefault="005F531C" w:rsidP="005F531C">
      <w:pPr>
        <w:ind w:left="567"/>
        <w:jc w:val="both"/>
        <w:rPr>
          <w:rFonts w:asciiTheme="minorHAnsi" w:hAnsiTheme="minorHAnsi" w:cstheme="minorHAnsi"/>
          <w:szCs w:val="22"/>
        </w:rPr>
      </w:pPr>
      <w:r w:rsidRPr="00EA14FB">
        <w:rPr>
          <w:rFonts w:asciiTheme="minorHAnsi" w:hAnsiTheme="minorHAnsi" w:cstheme="minorHAnsi"/>
          <w:szCs w:val="22"/>
        </w:rPr>
        <w:t>bankovní spojení (číslo účtu):</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61FA9AFB" w14:textId="77777777" w:rsidR="005F531C" w:rsidRPr="00EA14FB" w:rsidRDefault="005F531C" w:rsidP="005F531C">
      <w:pPr>
        <w:ind w:left="567"/>
        <w:jc w:val="both"/>
        <w:rPr>
          <w:rFonts w:asciiTheme="minorHAnsi" w:hAnsiTheme="minorHAnsi" w:cstheme="minorHAnsi"/>
          <w:szCs w:val="22"/>
        </w:rPr>
      </w:pPr>
      <w:r w:rsidRPr="00EA14FB">
        <w:rPr>
          <w:rFonts w:asciiTheme="minorHAnsi" w:hAnsiTheme="minorHAnsi" w:cstheme="minorHAnsi"/>
          <w:szCs w:val="22"/>
        </w:rPr>
        <w:t>telefon:</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66186A72" w14:textId="77777777" w:rsidR="005F531C" w:rsidRPr="00EA14FB" w:rsidRDefault="005F531C" w:rsidP="005F531C">
      <w:pPr>
        <w:ind w:left="567"/>
        <w:jc w:val="both"/>
        <w:rPr>
          <w:rFonts w:asciiTheme="minorHAnsi" w:hAnsiTheme="minorHAnsi" w:cstheme="minorHAnsi"/>
          <w:szCs w:val="22"/>
          <w:lang w:eastAsia="en-US" w:bidi="en-US"/>
        </w:rPr>
      </w:pPr>
      <w:r w:rsidRPr="00EA14FB">
        <w:rPr>
          <w:rFonts w:asciiTheme="minorHAnsi" w:hAnsiTheme="minorHAnsi" w:cstheme="minorHAnsi"/>
          <w:szCs w:val="22"/>
        </w:rPr>
        <w:t>e-mail:</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780B96B7" w14:textId="51B87A65" w:rsidR="00306281" w:rsidRPr="00EA14FB" w:rsidRDefault="005F531C" w:rsidP="005F531C">
      <w:pPr>
        <w:ind w:left="567"/>
        <w:rPr>
          <w:rFonts w:asciiTheme="minorHAnsi" w:hAnsiTheme="minorHAnsi" w:cstheme="minorHAnsi"/>
        </w:rPr>
      </w:pPr>
      <w:r w:rsidRPr="00EA14FB">
        <w:rPr>
          <w:rFonts w:asciiTheme="minorHAnsi" w:hAnsiTheme="minorHAnsi" w:cstheme="minorHAnsi"/>
          <w:lang w:bidi="en-US"/>
        </w:rPr>
        <w:t>ID datové schránky:</w:t>
      </w:r>
      <w:r w:rsidRPr="00EA14FB">
        <w:rPr>
          <w:rFonts w:asciiTheme="minorHAnsi" w:hAnsiTheme="minorHAnsi" w:cstheme="minorHAnsi"/>
          <w:lang w:bidi="en-US"/>
        </w:rPr>
        <w:tab/>
      </w:r>
      <w:r w:rsidRPr="00EA14FB">
        <w:rPr>
          <w:rFonts w:asciiTheme="minorHAnsi" w:hAnsiTheme="minorHAnsi" w:cstheme="minorHAnsi"/>
          <w:lang w:bidi="en-US"/>
        </w:rPr>
        <w:tab/>
      </w:r>
      <w:r w:rsidRPr="00EA14FB">
        <w:rPr>
          <w:rFonts w:asciiTheme="minorHAnsi" w:hAnsiTheme="minorHAnsi" w:cstheme="minorHAnsi"/>
          <w:lang w:bidi="en-US"/>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6FA1D9BF" w14:textId="77777777" w:rsidR="00306281" w:rsidRPr="00550556" w:rsidRDefault="00306281" w:rsidP="00306281">
      <w:pPr>
        <w:tabs>
          <w:tab w:val="left" w:pos="0"/>
        </w:tabs>
        <w:ind w:left="567"/>
        <w:rPr>
          <w:rFonts w:cstheme="minorHAnsi"/>
          <w:bCs/>
        </w:rPr>
      </w:pPr>
    </w:p>
    <w:p w14:paraId="2F2B6A8D" w14:textId="77777777" w:rsidR="00306281" w:rsidRDefault="00306281" w:rsidP="00306281">
      <w:pPr>
        <w:tabs>
          <w:tab w:val="left" w:pos="0"/>
        </w:tabs>
        <w:ind w:left="567"/>
        <w:rPr>
          <w:rFonts w:cstheme="minorHAnsi"/>
          <w:bCs/>
        </w:rPr>
      </w:pPr>
      <w:r w:rsidRPr="00550556">
        <w:rPr>
          <w:rFonts w:cstheme="minorHAnsi"/>
          <w:bCs/>
        </w:rPr>
        <w:t>(dále jen „</w:t>
      </w:r>
      <w:r w:rsidRPr="00550556">
        <w:rPr>
          <w:rFonts w:cstheme="minorHAnsi"/>
          <w:b/>
          <w:bCs/>
          <w:i/>
        </w:rPr>
        <w:t>Poskytovatel</w:t>
      </w:r>
      <w:r w:rsidRPr="00550556">
        <w:rPr>
          <w:rFonts w:cstheme="minorHAnsi"/>
          <w:bCs/>
        </w:rPr>
        <w:t>“)</w:t>
      </w:r>
    </w:p>
    <w:p w14:paraId="2FA367EF" w14:textId="77777777" w:rsidR="00306281" w:rsidRDefault="00306281" w:rsidP="00306281">
      <w:pPr>
        <w:tabs>
          <w:tab w:val="left" w:pos="0"/>
        </w:tabs>
        <w:ind w:left="567"/>
        <w:rPr>
          <w:rFonts w:cstheme="minorHAnsi"/>
          <w:bCs/>
        </w:rPr>
      </w:pPr>
    </w:p>
    <w:p w14:paraId="2AD704F5" w14:textId="77777777" w:rsidR="00306281" w:rsidRDefault="00306281" w:rsidP="00306281">
      <w:pPr>
        <w:ind w:left="567"/>
        <w:jc w:val="both"/>
        <w:rPr>
          <w:rFonts w:cstheme="minorHAnsi"/>
        </w:rPr>
      </w:pPr>
      <w:r w:rsidRPr="00550556">
        <w:rPr>
          <w:rFonts w:cstheme="minorHAnsi"/>
        </w:rPr>
        <w:t>(Objednatel a Poskytovatel společně dále také jako „</w:t>
      </w:r>
      <w:r w:rsidRPr="00550556">
        <w:rPr>
          <w:rFonts w:cstheme="minorHAnsi"/>
          <w:b/>
          <w:i/>
        </w:rPr>
        <w:t>Smluvní strany</w:t>
      </w:r>
      <w:r w:rsidRPr="00550556">
        <w:rPr>
          <w:rFonts w:cstheme="minorHAnsi"/>
        </w:rPr>
        <w:t>“ a jednotlivě dále také jako „</w:t>
      </w:r>
      <w:r w:rsidRPr="00550556">
        <w:rPr>
          <w:rFonts w:cstheme="minorHAnsi"/>
          <w:b/>
          <w:i/>
        </w:rPr>
        <w:t>Smluvní strana</w:t>
      </w:r>
      <w:r w:rsidRPr="00550556">
        <w:rPr>
          <w:rFonts w:cstheme="minorHAnsi"/>
        </w:rPr>
        <w:t>“)</w:t>
      </w:r>
    </w:p>
    <w:p w14:paraId="15E5E946" w14:textId="77777777" w:rsidR="00306281" w:rsidRDefault="00306281" w:rsidP="00306281">
      <w:pPr>
        <w:ind w:left="567"/>
        <w:jc w:val="both"/>
        <w:rPr>
          <w:rFonts w:cstheme="minorHAnsi"/>
        </w:rPr>
      </w:pPr>
    </w:p>
    <w:p w14:paraId="3032D3BC" w14:textId="66CBDA8E" w:rsidR="00A0328A" w:rsidRDefault="00306281" w:rsidP="00306281">
      <w:pPr>
        <w:ind w:left="567"/>
        <w:jc w:val="both"/>
        <w:rPr>
          <w:rFonts w:cstheme="minorHAnsi"/>
        </w:rPr>
      </w:pPr>
      <w:r w:rsidRPr="00550556">
        <w:rPr>
          <w:rFonts w:cstheme="minorHAnsi"/>
        </w:rPr>
        <w:t xml:space="preserve">uzavřeli </w:t>
      </w:r>
      <w:r w:rsidRPr="00550556">
        <w:rPr>
          <w:rFonts w:cstheme="minorHAnsi"/>
          <w:iCs/>
        </w:rPr>
        <w:t>v souladu s § 1746 odst. 2 zákona č. 89/2012 Sb., občansk</w:t>
      </w:r>
      <w:r>
        <w:rPr>
          <w:rFonts w:cstheme="minorHAnsi"/>
          <w:iCs/>
        </w:rPr>
        <w:t>ý</w:t>
      </w:r>
      <w:r w:rsidRPr="00550556">
        <w:rPr>
          <w:rFonts w:cstheme="minorHAnsi"/>
          <w:iCs/>
        </w:rPr>
        <w:t xml:space="preserve"> zákoník, ve znění pozdějších předpisů (dále jen „</w:t>
      </w:r>
      <w:r w:rsidRPr="00550556">
        <w:rPr>
          <w:rFonts w:cstheme="minorHAnsi"/>
          <w:b/>
          <w:i/>
          <w:iCs/>
        </w:rPr>
        <w:t>Občanský zákoník</w:t>
      </w:r>
      <w:r w:rsidRPr="00550556">
        <w:rPr>
          <w:rFonts w:cstheme="minorHAnsi"/>
          <w:iCs/>
        </w:rPr>
        <w:t xml:space="preserve">“), </w:t>
      </w:r>
      <w:r w:rsidRPr="00550556">
        <w:rPr>
          <w:rFonts w:cstheme="minorHAnsi"/>
        </w:rPr>
        <w:t>tuto servisní smlouvu (dále jen „</w:t>
      </w:r>
      <w:r w:rsidRPr="00550556">
        <w:rPr>
          <w:rFonts w:cstheme="minorHAnsi"/>
          <w:b/>
          <w:i/>
        </w:rPr>
        <w:t>Smlouva</w:t>
      </w:r>
      <w:r w:rsidRPr="00550556">
        <w:rPr>
          <w:rFonts w:cstheme="minorHAnsi"/>
        </w:rPr>
        <w:t>“).</w:t>
      </w:r>
    </w:p>
    <w:p w14:paraId="358C6FF9" w14:textId="77777777" w:rsidR="00A0328A" w:rsidRDefault="00A0328A">
      <w:pPr>
        <w:rPr>
          <w:rFonts w:cstheme="minorHAnsi"/>
        </w:rPr>
      </w:pPr>
      <w:r>
        <w:rPr>
          <w:rFonts w:cstheme="minorHAnsi"/>
        </w:rPr>
        <w:br w:type="page"/>
      </w:r>
    </w:p>
    <w:p w14:paraId="28F19AB5" w14:textId="77777777" w:rsidR="00306281" w:rsidRPr="00FE4BD7" w:rsidRDefault="00306281" w:rsidP="00306281">
      <w:pPr>
        <w:ind w:left="567"/>
        <w:jc w:val="both"/>
        <w:rPr>
          <w:rFonts w:cstheme="minorHAnsi"/>
        </w:rPr>
      </w:pPr>
    </w:p>
    <w:bookmarkStart w:id="7" w:name="_Toc177719294" w:displacedByCustomXml="next"/>
    <w:sdt>
      <w:sdtPr>
        <w:rPr>
          <w:rFonts w:asciiTheme="minorHAnsi" w:eastAsiaTheme="minorEastAsia" w:hAnsiTheme="minorHAnsi" w:cstheme="minorBidi"/>
          <w:b w:val="0"/>
          <w:color w:val="auto"/>
          <w:szCs w:val="20"/>
          <w:lang w:eastAsia="cs-CZ"/>
        </w:rPr>
        <w:id w:val="94916058"/>
        <w:docPartObj>
          <w:docPartGallery w:val="Table of Contents"/>
          <w:docPartUnique/>
        </w:docPartObj>
      </w:sdtPr>
      <w:sdtContent>
        <w:bookmarkStart w:id="8" w:name="_Toc193377208" w:displacedByCustomXml="prev"/>
        <w:bookmarkStart w:id="9" w:name="_Toc185618955" w:displacedByCustomXml="prev"/>
        <w:p w14:paraId="57C8C933" w14:textId="77777777" w:rsidR="00306281" w:rsidRPr="00034DC5" w:rsidRDefault="00306281" w:rsidP="00306281">
          <w:pPr>
            <w:pStyle w:val="Nadpis1"/>
            <w:numPr>
              <w:ilvl w:val="0"/>
              <w:numId w:val="0"/>
            </w:numPr>
            <w:spacing w:before="0" w:after="100"/>
            <w:rPr>
              <w:rFonts w:asciiTheme="minorHAnsi" w:hAnsiTheme="minorHAnsi" w:cstheme="minorHAnsi"/>
              <w:color w:val="auto"/>
            </w:rPr>
          </w:pPr>
          <w:r w:rsidRPr="00AC7CF1">
            <w:rPr>
              <w:rFonts w:asciiTheme="minorHAnsi" w:hAnsiTheme="minorHAnsi" w:cstheme="minorHAnsi"/>
              <w:color w:val="auto"/>
            </w:rPr>
            <w:t>OBSAH</w:t>
          </w:r>
          <w:bookmarkEnd w:id="7"/>
          <w:bookmarkEnd w:id="9"/>
          <w:bookmarkEnd w:id="8"/>
        </w:p>
        <w:p w14:paraId="4CDB9340" w14:textId="77777777" w:rsidR="00306281" w:rsidRPr="00034DC5" w:rsidRDefault="00306281" w:rsidP="00306281">
          <w:pPr>
            <w:pStyle w:val="Nadpisobsahu"/>
            <w:spacing w:before="0" w:after="100"/>
            <w:jc w:val="center"/>
            <w:rPr>
              <w:rFonts w:asciiTheme="minorHAnsi" w:hAnsiTheme="minorHAnsi" w:cstheme="minorHAnsi"/>
              <w:b w:val="0"/>
              <w:bCs w:val="0"/>
              <w:color w:val="auto"/>
              <w:sz w:val="22"/>
              <w:szCs w:val="22"/>
            </w:rPr>
          </w:pPr>
        </w:p>
        <w:p w14:paraId="62FDFB91" w14:textId="77777777" w:rsidR="004E617D" w:rsidRDefault="00306281">
          <w:pPr>
            <w:pStyle w:val="Obsah1"/>
            <w:rPr>
              <w:ins w:id="10"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11" w:author="Word Document Comparison" w:date="2025-03-20T15:34:00Z" w16du:dateUtc="2025-03-20T14:34:00Z">
            <w:r>
              <w:rPr>
                <w:rFonts w:cstheme="minorHAnsi"/>
                <w:szCs w:val="24"/>
              </w:rPr>
              <w:fldChar w:fldCharType="begin"/>
            </w:r>
            <w:r>
              <w:rPr>
                <w:rFonts w:cstheme="minorHAnsi"/>
              </w:rPr>
              <w:instrText xml:space="preserve"> TOC \o "1-3" \h \z \u </w:instrText>
            </w:r>
            <w:r>
              <w:rPr>
                <w:rFonts w:cstheme="minorHAnsi"/>
                <w:szCs w:val="24"/>
              </w:rPr>
              <w:fldChar w:fldCharType="separate"/>
            </w:r>
            <w:r w:rsidR="004E617D">
              <w:fldChar w:fldCharType="begin"/>
            </w:r>
            <w:r w:rsidR="004E617D">
              <w:instrText>HYPERLINK \l "_Toc193377207"</w:instrText>
            </w:r>
            <w:r w:rsidR="004E617D">
              <w:fldChar w:fldCharType="separate"/>
            </w:r>
            <w:r w:rsidR="004E617D" w:rsidRPr="0073402D">
              <w:rPr>
                <w:rStyle w:val="Hypertextovodkaz"/>
                <w:noProof/>
              </w:rPr>
              <w:t>SMLUVNÍ STRANY</w:t>
            </w:r>
            <w:r w:rsidR="004E617D">
              <w:rPr>
                <w:noProof/>
                <w:webHidden/>
              </w:rPr>
              <w:tab/>
            </w:r>
            <w:r w:rsidR="004E617D">
              <w:rPr>
                <w:noProof/>
                <w:webHidden/>
              </w:rPr>
              <w:fldChar w:fldCharType="begin"/>
            </w:r>
            <w:r w:rsidR="004E617D">
              <w:rPr>
                <w:noProof/>
                <w:webHidden/>
              </w:rPr>
              <w:instrText xml:space="preserve"> PAGEREF _Toc193377207 \h </w:instrText>
            </w:r>
            <w:r w:rsidR="004E617D">
              <w:rPr>
                <w:noProof/>
                <w:webHidden/>
              </w:rPr>
            </w:r>
            <w:r w:rsidR="004E617D">
              <w:rPr>
                <w:noProof/>
                <w:webHidden/>
              </w:rPr>
              <w:fldChar w:fldCharType="separate"/>
            </w:r>
            <w:r w:rsidR="004E617D">
              <w:rPr>
                <w:noProof/>
                <w:webHidden/>
              </w:rPr>
              <w:t>1</w:t>
            </w:r>
            <w:r w:rsidR="004E617D">
              <w:rPr>
                <w:noProof/>
                <w:webHidden/>
              </w:rPr>
              <w:fldChar w:fldCharType="end"/>
            </w:r>
            <w:r w:rsidR="004E617D">
              <w:fldChar w:fldCharType="end"/>
            </w:r>
          </w:ins>
        </w:p>
        <w:p w14:paraId="44A8D366" w14:textId="77777777" w:rsidR="004E617D" w:rsidRDefault="004E617D">
          <w:pPr>
            <w:pStyle w:val="Obsah1"/>
            <w:rPr>
              <w:ins w:id="12"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13" w:author="Word Document Comparison" w:date="2025-03-20T15:34:00Z" w16du:dateUtc="2025-03-20T14:34:00Z">
            <w:r>
              <w:fldChar w:fldCharType="begin"/>
            </w:r>
            <w:r>
              <w:instrText>HYPERLINK \l "_Toc193377208"</w:instrText>
            </w:r>
            <w:r>
              <w:fldChar w:fldCharType="separate"/>
            </w:r>
            <w:r w:rsidRPr="0073402D">
              <w:rPr>
                <w:rStyle w:val="Hypertextovodkaz"/>
                <w:rFonts w:cstheme="minorHAnsi"/>
                <w:noProof/>
              </w:rPr>
              <w:t>OBSAH</w:t>
            </w:r>
            <w:r>
              <w:rPr>
                <w:noProof/>
                <w:webHidden/>
              </w:rPr>
              <w:tab/>
            </w:r>
            <w:r>
              <w:rPr>
                <w:noProof/>
                <w:webHidden/>
              </w:rPr>
              <w:fldChar w:fldCharType="begin"/>
            </w:r>
            <w:r>
              <w:rPr>
                <w:noProof/>
                <w:webHidden/>
              </w:rPr>
              <w:instrText xml:space="preserve"> PAGEREF _Toc193377208 \h </w:instrText>
            </w:r>
            <w:r>
              <w:rPr>
                <w:noProof/>
                <w:webHidden/>
              </w:rPr>
            </w:r>
            <w:r>
              <w:rPr>
                <w:noProof/>
                <w:webHidden/>
              </w:rPr>
              <w:fldChar w:fldCharType="separate"/>
            </w:r>
            <w:r>
              <w:rPr>
                <w:noProof/>
                <w:webHidden/>
              </w:rPr>
              <w:t>2</w:t>
            </w:r>
            <w:r>
              <w:rPr>
                <w:noProof/>
                <w:webHidden/>
              </w:rPr>
              <w:fldChar w:fldCharType="end"/>
            </w:r>
            <w:r>
              <w:fldChar w:fldCharType="end"/>
            </w:r>
          </w:ins>
        </w:p>
        <w:p w14:paraId="1BC2D536" w14:textId="77777777" w:rsidR="004E617D" w:rsidRDefault="004E617D">
          <w:pPr>
            <w:pStyle w:val="Obsah1"/>
            <w:rPr>
              <w:ins w:id="14"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15" w:author="Word Document Comparison" w:date="2025-03-20T15:34:00Z" w16du:dateUtc="2025-03-20T14:34:00Z">
            <w:r>
              <w:fldChar w:fldCharType="begin"/>
            </w:r>
            <w:r>
              <w:instrText>HYPERLINK \l "_Toc193377209"</w:instrText>
            </w:r>
            <w:r>
              <w:fldChar w:fldCharType="separate"/>
            </w:r>
            <w:r w:rsidRPr="0073402D">
              <w:rPr>
                <w:rStyle w:val="Hypertextovodkaz"/>
                <w:noProof/>
              </w:rPr>
              <w:t>I. ÚVODNÍ USTANOVENÍ</w:t>
            </w:r>
            <w:r>
              <w:rPr>
                <w:noProof/>
                <w:webHidden/>
              </w:rPr>
              <w:tab/>
            </w:r>
            <w:r>
              <w:rPr>
                <w:noProof/>
                <w:webHidden/>
              </w:rPr>
              <w:fldChar w:fldCharType="begin"/>
            </w:r>
            <w:r>
              <w:rPr>
                <w:noProof/>
                <w:webHidden/>
              </w:rPr>
              <w:instrText xml:space="preserve"> PAGEREF _Toc193377209 \h </w:instrText>
            </w:r>
            <w:r>
              <w:rPr>
                <w:noProof/>
                <w:webHidden/>
              </w:rPr>
            </w:r>
            <w:r>
              <w:rPr>
                <w:noProof/>
                <w:webHidden/>
              </w:rPr>
              <w:fldChar w:fldCharType="separate"/>
            </w:r>
            <w:r>
              <w:rPr>
                <w:noProof/>
                <w:webHidden/>
              </w:rPr>
              <w:t>4</w:t>
            </w:r>
            <w:r>
              <w:rPr>
                <w:noProof/>
                <w:webHidden/>
              </w:rPr>
              <w:fldChar w:fldCharType="end"/>
            </w:r>
            <w:r>
              <w:fldChar w:fldCharType="end"/>
            </w:r>
          </w:ins>
        </w:p>
        <w:p w14:paraId="1C7A3456" w14:textId="77777777" w:rsidR="004E617D" w:rsidRDefault="004E617D">
          <w:pPr>
            <w:pStyle w:val="Obsah1"/>
            <w:rPr>
              <w:ins w:id="16"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17" w:author="Word Document Comparison" w:date="2025-03-20T15:34:00Z" w16du:dateUtc="2025-03-20T14:34:00Z">
            <w:r>
              <w:fldChar w:fldCharType="begin"/>
            </w:r>
            <w:r>
              <w:instrText>HYPERLINK \l "_Toc193377210"</w:instrText>
            </w:r>
            <w:r>
              <w:fldChar w:fldCharType="separate"/>
            </w:r>
            <w:r w:rsidRPr="0073402D">
              <w:rPr>
                <w:rStyle w:val="Hypertextovodkaz"/>
                <w:noProof/>
              </w:rPr>
              <w:t>II. ÚČEL SMLOUVY</w:t>
            </w:r>
            <w:r>
              <w:rPr>
                <w:noProof/>
                <w:webHidden/>
              </w:rPr>
              <w:tab/>
            </w:r>
            <w:r>
              <w:rPr>
                <w:noProof/>
                <w:webHidden/>
              </w:rPr>
              <w:fldChar w:fldCharType="begin"/>
            </w:r>
            <w:r>
              <w:rPr>
                <w:noProof/>
                <w:webHidden/>
              </w:rPr>
              <w:instrText xml:space="preserve"> PAGEREF _Toc193377210 \h </w:instrText>
            </w:r>
            <w:r>
              <w:rPr>
                <w:noProof/>
                <w:webHidden/>
              </w:rPr>
            </w:r>
            <w:r>
              <w:rPr>
                <w:noProof/>
                <w:webHidden/>
              </w:rPr>
              <w:fldChar w:fldCharType="separate"/>
            </w:r>
            <w:r>
              <w:rPr>
                <w:noProof/>
                <w:webHidden/>
              </w:rPr>
              <w:t>4</w:t>
            </w:r>
            <w:r>
              <w:rPr>
                <w:noProof/>
                <w:webHidden/>
              </w:rPr>
              <w:fldChar w:fldCharType="end"/>
            </w:r>
            <w:r>
              <w:fldChar w:fldCharType="end"/>
            </w:r>
          </w:ins>
        </w:p>
        <w:p w14:paraId="1736982B" w14:textId="77777777" w:rsidR="004E617D" w:rsidRDefault="004E617D">
          <w:pPr>
            <w:pStyle w:val="Obsah1"/>
            <w:rPr>
              <w:ins w:id="18"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19" w:author="Word Document Comparison" w:date="2025-03-20T15:34:00Z" w16du:dateUtc="2025-03-20T14:34:00Z">
            <w:r>
              <w:fldChar w:fldCharType="begin"/>
            </w:r>
            <w:r>
              <w:instrText>HYPERLINK \l "_Toc193377211"</w:instrText>
            </w:r>
            <w:r>
              <w:fldChar w:fldCharType="separate"/>
            </w:r>
            <w:r w:rsidRPr="0073402D">
              <w:rPr>
                <w:rStyle w:val="Hypertextovodkaz"/>
                <w:noProof/>
              </w:rPr>
              <w:t>III. PŘEDMĚT SMLOUVY</w:t>
            </w:r>
            <w:r>
              <w:rPr>
                <w:noProof/>
                <w:webHidden/>
              </w:rPr>
              <w:tab/>
            </w:r>
            <w:r>
              <w:rPr>
                <w:noProof/>
                <w:webHidden/>
              </w:rPr>
              <w:fldChar w:fldCharType="begin"/>
            </w:r>
            <w:r>
              <w:rPr>
                <w:noProof/>
                <w:webHidden/>
              </w:rPr>
              <w:instrText xml:space="preserve"> PAGEREF _Toc193377211 \h </w:instrText>
            </w:r>
            <w:r>
              <w:rPr>
                <w:noProof/>
                <w:webHidden/>
              </w:rPr>
            </w:r>
            <w:r>
              <w:rPr>
                <w:noProof/>
                <w:webHidden/>
              </w:rPr>
              <w:fldChar w:fldCharType="separate"/>
            </w:r>
            <w:r>
              <w:rPr>
                <w:noProof/>
                <w:webHidden/>
              </w:rPr>
              <w:t>4</w:t>
            </w:r>
            <w:r>
              <w:rPr>
                <w:noProof/>
                <w:webHidden/>
              </w:rPr>
              <w:fldChar w:fldCharType="end"/>
            </w:r>
            <w:r>
              <w:fldChar w:fldCharType="end"/>
            </w:r>
          </w:ins>
        </w:p>
        <w:p w14:paraId="247863B1" w14:textId="77777777" w:rsidR="004E617D" w:rsidRDefault="004E617D">
          <w:pPr>
            <w:pStyle w:val="Obsah1"/>
            <w:rPr>
              <w:ins w:id="20"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21" w:author="Word Document Comparison" w:date="2025-03-20T15:34:00Z" w16du:dateUtc="2025-03-20T14:34:00Z">
            <w:r>
              <w:fldChar w:fldCharType="begin"/>
            </w:r>
            <w:r>
              <w:instrText>HYPERLINK \l "_Toc193377212"</w:instrText>
            </w:r>
            <w:r>
              <w:fldChar w:fldCharType="separate"/>
            </w:r>
            <w:r w:rsidRPr="0073402D">
              <w:rPr>
                <w:rStyle w:val="Hypertextovodkaz"/>
                <w:noProof/>
              </w:rPr>
              <w:t>IV. CENY SLUŽEB</w:t>
            </w:r>
            <w:r>
              <w:rPr>
                <w:noProof/>
                <w:webHidden/>
              </w:rPr>
              <w:tab/>
            </w:r>
            <w:r>
              <w:rPr>
                <w:noProof/>
                <w:webHidden/>
              </w:rPr>
              <w:fldChar w:fldCharType="begin"/>
            </w:r>
            <w:r>
              <w:rPr>
                <w:noProof/>
                <w:webHidden/>
              </w:rPr>
              <w:instrText xml:space="preserve"> PAGEREF _Toc193377212 \h </w:instrText>
            </w:r>
            <w:r>
              <w:rPr>
                <w:noProof/>
                <w:webHidden/>
              </w:rPr>
            </w:r>
            <w:r>
              <w:rPr>
                <w:noProof/>
                <w:webHidden/>
              </w:rPr>
              <w:fldChar w:fldCharType="separate"/>
            </w:r>
            <w:r>
              <w:rPr>
                <w:noProof/>
                <w:webHidden/>
              </w:rPr>
              <w:t>5</w:t>
            </w:r>
            <w:r>
              <w:rPr>
                <w:noProof/>
                <w:webHidden/>
              </w:rPr>
              <w:fldChar w:fldCharType="end"/>
            </w:r>
            <w:r>
              <w:fldChar w:fldCharType="end"/>
            </w:r>
          </w:ins>
        </w:p>
        <w:p w14:paraId="39954E60" w14:textId="77777777" w:rsidR="004E617D" w:rsidRDefault="004E617D">
          <w:pPr>
            <w:pStyle w:val="Obsah1"/>
            <w:rPr>
              <w:ins w:id="22"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23" w:author="Word Document Comparison" w:date="2025-03-20T15:34:00Z" w16du:dateUtc="2025-03-20T14:34:00Z">
            <w:r>
              <w:fldChar w:fldCharType="begin"/>
            </w:r>
            <w:r>
              <w:instrText>HYPERLINK \l "_Toc193377213"</w:instrText>
            </w:r>
            <w:r>
              <w:fldChar w:fldCharType="separate"/>
            </w:r>
            <w:r w:rsidRPr="0073402D">
              <w:rPr>
                <w:rStyle w:val="Hypertextovodkaz"/>
                <w:noProof/>
              </w:rPr>
              <w:t>V. INFLAČNÍ DOLOŽKA</w:t>
            </w:r>
            <w:r>
              <w:rPr>
                <w:noProof/>
                <w:webHidden/>
              </w:rPr>
              <w:tab/>
            </w:r>
            <w:r>
              <w:rPr>
                <w:noProof/>
                <w:webHidden/>
              </w:rPr>
              <w:fldChar w:fldCharType="begin"/>
            </w:r>
            <w:r>
              <w:rPr>
                <w:noProof/>
                <w:webHidden/>
              </w:rPr>
              <w:instrText xml:space="preserve"> PAGEREF _Toc193377213 \h </w:instrText>
            </w:r>
            <w:r>
              <w:rPr>
                <w:noProof/>
                <w:webHidden/>
              </w:rPr>
            </w:r>
            <w:r>
              <w:rPr>
                <w:noProof/>
                <w:webHidden/>
              </w:rPr>
              <w:fldChar w:fldCharType="separate"/>
            </w:r>
            <w:r>
              <w:rPr>
                <w:noProof/>
                <w:webHidden/>
              </w:rPr>
              <w:t>6</w:t>
            </w:r>
            <w:r>
              <w:rPr>
                <w:noProof/>
                <w:webHidden/>
              </w:rPr>
              <w:fldChar w:fldCharType="end"/>
            </w:r>
            <w:r>
              <w:fldChar w:fldCharType="end"/>
            </w:r>
          </w:ins>
        </w:p>
        <w:p w14:paraId="2FEC80E2" w14:textId="77777777" w:rsidR="004E617D" w:rsidRDefault="004E617D">
          <w:pPr>
            <w:pStyle w:val="Obsah1"/>
            <w:rPr>
              <w:ins w:id="24"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25" w:author="Word Document Comparison" w:date="2025-03-20T15:34:00Z" w16du:dateUtc="2025-03-20T14:34:00Z">
            <w:r>
              <w:fldChar w:fldCharType="begin"/>
            </w:r>
            <w:r>
              <w:instrText>HYPERLINK \l "_Toc193377214"</w:instrText>
            </w:r>
            <w:r>
              <w:fldChar w:fldCharType="separate"/>
            </w:r>
            <w:r w:rsidRPr="0073402D">
              <w:rPr>
                <w:rStyle w:val="Hypertextovodkaz"/>
                <w:noProof/>
              </w:rPr>
              <w:t>VI. NAVYŠOVÁNÍ POČTU VYUŽITELNÝCH VIRTUÁLNÍCH STROJŮ</w:t>
            </w:r>
            <w:r>
              <w:rPr>
                <w:noProof/>
                <w:webHidden/>
              </w:rPr>
              <w:tab/>
            </w:r>
            <w:r>
              <w:rPr>
                <w:noProof/>
                <w:webHidden/>
              </w:rPr>
              <w:fldChar w:fldCharType="begin"/>
            </w:r>
            <w:r>
              <w:rPr>
                <w:noProof/>
                <w:webHidden/>
              </w:rPr>
              <w:instrText xml:space="preserve"> PAGEREF _Toc193377214 \h </w:instrText>
            </w:r>
            <w:r>
              <w:rPr>
                <w:noProof/>
                <w:webHidden/>
              </w:rPr>
            </w:r>
            <w:r>
              <w:rPr>
                <w:noProof/>
                <w:webHidden/>
              </w:rPr>
              <w:fldChar w:fldCharType="separate"/>
            </w:r>
            <w:r>
              <w:rPr>
                <w:noProof/>
                <w:webHidden/>
              </w:rPr>
              <w:t>7</w:t>
            </w:r>
            <w:r>
              <w:rPr>
                <w:noProof/>
                <w:webHidden/>
              </w:rPr>
              <w:fldChar w:fldCharType="end"/>
            </w:r>
            <w:r>
              <w:fldChar w:fldCharType="end"/>
            </w:r>
          </w:ins>
        </w:p>
        <w:p w14:paraId="1F1926EF" w14:textId="77777777" w:rsidR="004E617D" w:rsidRDefault="004E617D">
          <w:pPr>
            <w:pStyle w:val="Obsah1"/>
            <w:rPr>
              <w:ins w:id="26"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27" w:author="Word Document Comparison" w:date="2025-03-20T15:34:00Z" w16du:dateUtc="2025-03-20T14:34:00Z">
            <w:r>
              <w:fldChar w:fldCharType="begin"/>
            </w:r>
            <w:r>
              <w:instrText>HYPERLINK \l "_Toc193377215"</w:instrText>
            </w:r>
            <w:r>
              <w:fldChar w:fldCharType="separate"/>
            </w:r>
            <w:r w:rsidRPr="0073402D">
              <w:rPr>
                <w:rStyle w:val="Hypertextovodkaz"/>
                <w:noProof/>
              </w:rPr>
              <w:t>VII. FAKTURACE A PLATEBNÍ PODMÍNKY</w:t>
            </w:r>
            <w:r>
              <w:rPr>
                <w:noProof/>
                <w:webHidden/>
              </w:rPr>
              <w:tab/>
            </w:r>
            <w:r>
              <w:rPr>
                <w:noProof/>
                <w:webHidden/>
              </w:rPr>
              <w:fldChar w:fldCharType="begin"/>
            </w:r>
            <w:r>
              <w:rPr>
                <w:noProof/>
                <w:webHidden/>
              </w:rPr>
              <w:instrText xml:space="preserve"> PAGEREF _Toc193377215 \h </w:instrText>
            </w:r>
            <w:r>
              <w:rPr>
                <w:noProof/>
                <w:webHidden/>
              </w:rPr>
            </w:r>
            <w:r>
              <w:rPr>
                <w:noProof/>
                <w:webHidden/>
              </w:rPr>
              <w:fldChar w:fldCharType="separate"/>
            </w:r>
            <w:r>
              <w:rPr>
                <w:noProof/>
                <w:webHidden/>
              </w:rPr>
              <w:t>10</w:t>
            </w:r>
            <w:r>
              <w:rPr>
                <w:noProof/>
                <w:webHidden/>
              </w:rPr>
              <w:fldChar w:fldCharType="end"/>
            </w:r>
            <w:r>
              <w:fldChar w:fldCharType="end"/>
            </w:r>
          </w:ins>
        </w:p>
        <w:p w14:paraId="22F76795" w14:textId="77777777" w:rsidR="004E617D" w:rsidRDefault="004E617D">
          <w:pPr>
            <w:pStyle w:val="Obsah1"/>
            <w:rPr>
              <w:ins w:id="28"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29" w:author="Word Document Comparison" w:date="2025-03-20T15:34:00Z" w16du:dateUtc="2025-03-20T14:34:00Z">
            <w:r>
              <w:fldChar w:fldCharType="begin"/>
            </w:r>
            <w:r>
              <w:instrText>HYPERLINK \l "_Toc193377216"</w:instrText>
            </w:r>
            <w:r>
              <w:fldChar w:fldCharType="separate"/>
            </w:r>
            <w:r w:rsidRPr="0073402D">
              <w:rPr>
                <w:rStyle w:val="Hypertextovodkaz"/>
                <w:noProof/>
              </w:rPr>
              <w:t>VIII. MÍSTO A DOBA PLNĚNÍ</w:t>
            </w:r>
            <w:r>
              <w:rPr>
                <w:noProof/>
                <w:webHidden/>
              </w:rPr>
              <w:tab/>
            </w:r>
            <w:r>
              <w:rPr>
                <w:noProof/>
                <w:webHidden/>
              </w:rPr>
              <w:fldChar w:fldCharType="begin"/>
            </w:r>
            <w:r>
              <w:rPr>
                <w:noProof/>
                <w:webHidden/>
              </w:rPr>
              <w:instrText xml:space="preserve"> PAGEREF _Toc193377216 \h </w:instrText>
            </w:r>
            <w:r>
              <w:rPr>
                <w:noProof/>
                <w:webHidden/>
              </w:rPr>
            </w:r>
            <w:r>
              <w:rPr>
                <w:noProof/>
                <w:webHidden/>
              </w:rPr>
              <w:fldChar w:fldCharType="separate"/>
            </w:r>
            <w:r>
              <w:rPr>
                <w:noProof/>
                <w:webHidden/>
              </w:rPr>
              <w:t>12</w:t>
            </w:r>
            <w:r>
              <w:rPr>
                <w:noProof/>
                <w:webHidden/>
              </w:rPr>
              <w:fldChar w:fldCharType="end"/>
            </w:r>
            <w:r>
              <w:fldChar w:fldCharType="end"/>
            </w:r>
          </w:ins>
        </w:p>
        <w:p w14:paraId="084D80EB" w14:textId="77777777" w:rsidR="004E617D" w:rsidRDefault="004E617D">
          <w:pPr>
            <w:pStyle w:val="Obsah1"/>
            <w:rPr>
              <w:ins w:id="30"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31" w:author="Word Document Comparison" w:date="2025-03-20T15:34:00Z" w16du:dateUtc="2025-03-20T14:34:00Z">
            <w:r>
              <w:fldChar w:fldCharType="begin"/>
            </w:r>
            <w:r>
              <w:instrText>HYPERLINK \l "_Toc193377217"</w:instrText>
            </w:r>
            <w:r>
              <w:fldChar w:fldCharType="separate"/>
            </w:r>
            <w:r w:rsidRPr="0073402D">
              <w:rPr>
                <w:rStyle w:val="Hypertextovodkaz"/>
                <w:noProof/>
              </w:rPr>
              <w:t>IX. POSKYTOVÁNÍ PRŮBĚŽNÝCH SLUŽEB</w:t>
            </w:r>
            <w:r>
              <w:rPr>
                <w:noProof/>
                <w:webHidden/>
              </w:rPr>
              <w:tab/>
            </w:r>
            <w:r>
              <w:rPr>
                <w:noProof/>
                <w:webHidden/>
              </w:rPr>
              <w:fldChar w:fldCharType="begin"/>
            </w:r>
            <w:r>
              <w:rPr>
                <w:noProof/>
                <w:webHidden/>
              </w:rPr>
              <w:instrText xml:space="preserve"> PAGEREF _Toc193377217 \h </w:instrText>
            </w:r>
            <w:r>
              <w:rPr>
                <w:noProof/>
                <w:webHidden/>
              </w:rPr>
            </w:r>
            <w:r>
              <w:rPr>
                <w:noProof/>
                <w:webHidden/>
              </w:rPr>
              <w:fldChar w:fldCharType="separate"/>
            </w:r>
            <w:r>
              <w:rPr>
                <w:noProof/>
                <w:webHidden/>
              </w:rPr>
              <w:t>14</w:t>
            </w:r>
            <w:r>
              <w:rPr>
                <w:noProof/>
                <w:webHidden/>
              </w:rPr>
              <w:fldChar w:fldCharType="end"/>
            </w:r>
            <w:r>
              <w:fldChar w:fldCharType="end"/>
            </w:r>
          </w:ins>
        </w:p>
        <w:p w14:paraId="20577D48" w14:textId="77777777" w:rsidR="004E617D" w:rsidRDefault="004E617D">
          <w:pPr>
            <w:pStyle w:val="Obsah1"/>
            <w:rPr>
              <w:ins w:id="32"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33" w:author="Word Document Comparison" w:date="2025-03-20T15:34:00Z" w16du:dateUtc="2025-03-20T14:34:00Z">
            <w:r>
              <w:fldChar w:fldCharType="begin"/>
            </w:r>
            <w:r>
              <w:instrText>HYPERLINK \l "_Toc193377218"</w:instrText>
            </w:r>
            <w:r>
              <w:fldChar w:fldCharType="separate"/>
            </w:r>
            <w:r w:rsidRPr="0073402D">
              <w:rPr>
                <w:rStyle w:val="Hypertextovodkaz"/>
                <w:noProof/>
              </w:rPr>
              <w:t>X. POSKYTOVÁNÍ SLUŽEB NA OBJEDNÁVKU</w:t>
            </w:r>
            <w:r>
              <w:rPr>
                <w:noProof/>
                <w:webHidden/>
              </w:rPr>
              <w:tab/>
            </w:r>
            <w:r>
              <w:rPr>
                <w:noProof/>
                <w:webHidden/>
              </w:rPr>
              <w:fldChar w:fldCharType="begin"/>
            </w:r>
            <w:r>
              <w:rPr>
                <w:noProof/>
                <w:webHidden/>
              </w:rPr>
              <w:instrText xml:space="preserve"> PAGEREF _Toc193377218 \h </w:instrText>
            </w:r>
            <w:r>
              <w:rPr>
                <w:noProof/>
                <w:webHidden/>
              </w:rPr>
            </w:r>
            <w:r>
              <w:rPr>
                <w:noProof/>
                <w:webHidden/>
              </w:rPr>
              <w:fldChar w:fldCharType="separate"/>
            </w:r>
            <w:r>
              <w:rPr>
                <w:noProof/>
                <w:webHidden/>
              </w:rPr>
              <w:t>15</w:t>
            </w:r>
            <w:r>
              <w:rPr>
                <w:noProof/>
                <w:webHidden/>
              </w:rPr>
              <w:fldChar w:fldCharType="end"/>
            </w:r>
            <w:r>
              <w:fldChar w:fldCharType="end"/>
            </w:r>
          </w:ins>
        </w:p>
        <w:p w14:paraId="576DF8B0" w14:textId="77777777" w:rsidR="004E617D" w:rsidRDefault="004E617D">
          <w:pPr>
            <w:pStyle w:val="Obsah1"/>
            <w:rPr>
              <w:ins w:id="34"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35" w:author="Word Document Comparison" w:date="2025-03-20T15:34:00Z" w16du:dateUtc="2025-03-20T14:34:00Z">
            <w:r>
              <w:fldChar w:fldCharType="begin"/>
            </w:r>
            <w:r>
              <w:instrText>HYPERLINK \l "_Toc193377219"</w:instrText>
            </w:r>
            <w:r>
              <w:fldChar w:fldCharType="separate"/>
            </w:r>
            <w:r w:rsidRPr="0073402D">
              <w:rPr>
                <w:rStyle w:val="Hypertextovodkaz"/>
                <w:noProof/>
              </w:rPr>
              <w:t>XI. PRÁVA A POVINNOSTI SMLUVNÍCH STRAN</w:t>
            </w:r>
            <w:r>
              <w:rPr>
                <w:noProof/>
                <w:webHidden/>
              </w:rPr>
              <w:tab/>
            </w:r>
            <w:r>
              <w:rPr>
                <w:noProof/>
                <w:webHidden/>
              </w:rPr>
              <w:fldChar w:fldCharType="begin"/>
            </w:r>
            <w:r>
              <w:rPr>
                <w:noProof/>
                <w:webHidden/>
              </w:rPr>
              <w:instrText xml:space="preserve"> PAGEREF _Toc193377219 \h </w:instrText>
            </w:r>
            <w:r>
              <w:rPr>
                <w:noProof/>
                <w:webHidden/>
              </w:rPr>
            </w:r>
            <w:r>
              <w:rPr>
                <w:noProof/>
                <w:webHidden/>
              </w:rPr>
              <w:fldChar w:fldCharType="separate"/>
            </w:r>
            <w:r>
              <w:rPr>
                <w:noProof/>
                <w:webHidden/>
              </w:rPr>
              <w:t>20</w:t>
            </w:r>
            <w:r>
              <w:rPr>
                <w:noProof/>
                <w:webHidden/>
              </w:rPr>
              <w:fldChar w:fldCharType="end"/>
            </w:r>
            <w:r>
              <w:fldChar w:fldCharType="end"/>
            </w:r>
          </w:ins>
        </w:p>
        <w:p w14:paraId="30EA675B" w14:textId="77777777" w:rsidR="004E617D" w:rsidRDefault="004E617D">
          <w:pPr>
            <w:pStyle w:val="Obsah1"/>
            <w:rPr>
              <w:ins w:id="36"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37" w:author="Word Document Comparison" w:date="2025-03-20T15:34:00Z" w16du:dateUtc="2025-03-20T14:34:00Z">
            <w:r>
              <w:fldChar w:fldCharType="begin"/>
            </w:r>
            <w:r>
              <w:instrText>HYPERLINK \l "_Toc193377220"</w:instrText>
            </w:r>
            <w:r>
              <w:fldChar w:fldCharType="separate"/>
            </w:r>
            <w:r w:rsidRPr="0073402D">
              <w:rPr>
                <w:rStyle w:val="Hypertextovodkaz"/>
                <w:noProof/>
              </w:rPr>
              <w:t>XII. VLASTNICKÉ PRÁVO A UŽÍVACÍ PRÁVA</w:t>
            </w:r>
            <w:r>
              <w:rPr>
                <w:noProof/>
                <w:webHidden/>
              </w:rPr>
              <w:tab/>
            </w:r>
            <w:r>
              <w:rPr>
                <w:noProof/>
                <w:webHidden/>
              </w:rPr>
              <w:fldChar w:fldCharType="begin"/>
            </w:r>
            <w:r>
              <w:rPr>
                <w:noProof/>
                <w:webHidden/>
              </w:rPr>
              <w:instrText xml:space="preserve"> PAGEREF _Toc193377220 \h </w:instrText>
            </w:r>
            <w:r>
              <w:rPr>
                <w:noProof/>
                <w:webHidden/>
              </w:rPr>
            </w:r>
            <w:r>
              <w:rPr>
                <w:noProof/>
                <w:webHidden/>
              </w:rPr>
              <w:fldChar w:fldCharType="separate"/>
            </w:r>
            <w:r>
              <w:rPr>
                <w:noProof/>
                <w:webHidden/>
              </w:rPr>
              <w:t>26</w:t>
            </w:r>
            <w:r>
              <w:rPr>
                <w:noProof/>
                <w:webHidden/>
              </w:rPr>
              <w:fldChar w:fldCharType="end"/>
            </w:r>
            <w:r>
              <w:fldChar w:fldCharType="end"/>
            </w:r>
          </w:ins>
        </w:p>
        <w:p w14:paraId="2B8BEBB8" w14:textId="77777777" w:rsidR="004E617D" w:rsidRDefault="004E617D">
          <w:pPr>
            <w:pStyle w:val="Obsah1"/>
            <w:rPr>
              <w:ins w:id="38"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39" w:author="Word Document Comparison" w:date="2025-03-20T15:34:00Z" w16du:dateUtc="2025-03-20T14:34:00Z">
            <w:r>
              <w:fldChar w:fldCharType="begin"/>
            </w:r>
            <w:r>
              <w:instrText>HYPERLINK \l "_Toc193377221"</w:instrText>
            </w:r>
            <w:r>
              <w:fldChar w:fldCharType="separate"/>
            </w:r>
            <w:r w:rsidRPr="0073402D">
              <w:rPr>
                <w:rStyle w:val="Hypertextovodkaz"/>
                <w:noProof/>
              </w:rPr>
              <w:t>XIII. PRÁVA K DATABÁZÍM</w:t>
            </w:r>
            <w:r>
              <w:rPr>
                <w:noProof/>
                <w:webHidden/>
              </w:rPr>
              <w:tab/>
            </w:r>
            <w:r>
              <w:rPr>
                <w:noProof/>
                <w:webHidden/>
              </w:rPr>
              <w:fldChar w:fldCharType="begin"/>
            </w:r>
            <w:r>
              <w:rPr>
                <w:noProof/>
                <w:webHidden/>
              </w:rPr>
              <w:instrText xml:space="preserve"> PAGEREF _Toc193377221 \h </w:instrText>
            </w:r>
            <w:r>
              <w:rPr>
                <w:noProof/>
                <w:webHidden/>
              </w:rPr>
            </w:r>
            <w:r>
              <w:rPr>
                <w:noProof/>
                <w:webHidden/>
              </w:rPr>
              <w:fldChar w:fldCharType="separate"/>
            </w:r>
            <w:r>
              <w:rPr>
                <w:noProof/>
                <w:webHidden/>
              </w:rPr>
              <w:t>29</w:t>
            </w:r>
            <w:r>
              <w:rPr>
                <w:noProof/>
                <w:webHidden/>
              </w:rPr>
              <w:fldChar w:fldCharType="end"/>
            </w:r>
            <w:r>
              <w:fldChar w:fldCharType="end"/>
            </w:r>
          </w:ins>
        </w:p>
        <w:p w14:paraId="31DECDA2" w14:textId="77777777" w:rsidR="004E617D" w:rsidRDefault="004E617D">
          <w:pPr>
            <w:pStyle w:val="Obsah1"/>
            <w:rPr>
              <w:ins w:id="40"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41" w:author="Word Document Comparison" w:date="2025-03-20T15:34:00Z" w16du:dateUtc="2025-03-20T14:34:00Z">
            <w:r>
              <w:fldChar w:fldCharType="begin"/>
            </w:r>
            <w:r>
              <w:instrText>HYPERLINK \l "_Toc193377222"</w:instrText>
            </w:r>
            <w:r>
              <w:fldChar w:fldCharType="separate"/>
            </w:r>
            <w:r w:rsidRPr="0073402D">
              <w:rPr>
                <w:rStyle w:val="Hypertextovodkaz"/>
                <w:noProof/>
              </w:rPr>
              <w:t>XIV. POJIŠTĚNÍ</w:t>
            </w:r>
            <w:r>
              <w:rPr>
                <w:noProof/>
                <w:webHidden/>
              </w:rPr>
              <w:tab/>
            </w:r>
            <w:r>
              <w:rPr>
                <w:noProof/>
                <w:webHidden/>
              </w:rPr>
              <w:fldChar w:fldCharType="begin"/>
            </w:r>
            <w:r>
              <w:rPr>
                <w:noProof/>
                <w:webHidden/>
              </w:rPr>
              <w:instrText xml:space="preserve"> PAGEREF _Toc193377222 \h </w:instrText>
            </w:r>
            <w:r>
              <w:rPr>
                <w:noProof/>
                <w:webHidden/>
              </w:rPr>
            </w:r>
            <w:r>
              <w:rPr>
                <w:noProof/>
                <w:webHidden/>
              </w:rPr>
              <w:fldChar w:fldCharType="separate"/>
            </w:r>
            <w:r>
              <w:rPr>
                <w:noProof/>
                <w:webHidden/>
              </w:rPr>
              <w:t>29</w:t>
            </w:r>
            <w:r>
              <w:rPr>
                <w:noProof/>
                <w:webHidden/>
              </w:rPr>
              <w:fldChar w:fldCharType="end"/>
            </w:r>
            <w:r>
              <w:fldChar w:fldCharType="end"/>
            </w:r>
          </w:ins>
        </w:p>
        <w:p w14:paraId="4B8386E2" w14:textId="77777777" w:rsidR="004E617D" w:rsidRDefault="004E617D">
          <w:pPr>
            <w:pStyle w:val="Obsah1"/>
            <w:rPr>
              <w:ins w:id="42"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43" w:author="Word Document Comparison" w:date="2025-03-20T15:34:00Z" w16du:dateUtc="2025-03-20T14:34:00Z">
            <w:r>
              <w:fldChar w:fldCharType="begin"/>
            </w:r>
            <w:r>
              <w:instrText>HYPERLINK \l "_Toc193377223"</w:instrText>
            </w:r>
            <w:r>
              <w:fldChar w:fldCharType="separate"/>
            </w:r>
            <w:r w:rsidRPr="0073402D">
              <w:rPr>
                <w:rStyle w:val="Hypertextovodkaz"/>
                <w:noProof/>
              </w:rPr>
              <w:t>XV. SANKCE A NÁHRADA ŠKODY</w:t>
            </w:r>
            <w:r>
              <w:rPr>
                <w:noProof/>
                <w:webHidden/>
              </w:rPr>
              <w:tab/>
            </w:r>
            <w:r>
              <w:rPr>
                <w:noProof/>
                <w:webHidden/>
              </w:rPr>
              <w:fldChar w:fldCharType="begin"/>
            </w:r>
            <w:r>
              <w:rPr>
                <w:noProof/>
                <w:webHidden/>
              </w:rPr>
              <w:instrText xml:space="preserve"> PAGEREF _Toc193377223 \h </w:instrText>
            </w:r>
            <w:r>
              <w:rPr>
                <w:noProof/>
                <w:webHidden/>
              </w:rPr>
            </w:r>
            <w:r>
              <w:rPr>
                <w:noProof/>
                <w:webHidden/>
              </w:rPr>
              <w:fldChar w:fldCharType="separate"/>
            </w:r>
            <w:r>
              <w:rPr>
                <w:noProof/>
                <w:webHidden/>
              </w:rPr>
              <w:t>30</w:t>
            </w:r>
            <w:r>
              <w:rPr>
                <w:noProof/>
                <w:webHidden/>
              </w:rPr>
              <w:fldChar w:fldCharType="end"/>
            </w:r>
            <w:r>
              <w:fldChar w:fldCharType="end"/>
            </w:r>
          </w:ins>
        </w:p>
        <w:p w14:paraId="0FDA6D70" w14:textId="77777777" w:rsidR="004E617D" w:rsidRDefault="004E617D">
          <w:pPr>
            <w:pStyle w:val="Obsah1"/>
            <w:rPr>
              <w:ins w:id="44"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45" w:author="Word Document Comparison" w:date="2025-03-20T15:34:00Z" w16du:dateUtc="2025-03-20T14:34:00Z">
            <w:r>
              <w:fldChar w:fldCharType="begin"/>
            </w:r>
            <w:r>
              <w:instrText>HYPERLINK \l "_Toc193377224"</w:instrText>
            </w:r>
            <w:r>
              <w:fldChar w:fldCharType="separate"/>
            </w:r>
            <w:r w:rsidRPr="0073402D">
              <w:rPr>
                <w:rStyle w:val="Hypertextovodkaz"/>
                <w:noProof/>
              </w:rPr>
              <w:t>XVI. TRVÁNÍ SMLOUVY A JEJÍ UKONČENÍ</w:t>
            </w:r>
            <w:r>
              <w:rPr>
                <w:noProof/>
                <w:webHidden/>
              </w:rPr>
              <w:tab/>
            </w:r>
            <w:r>
              <w:rPr>
                <w:noProof/>
                <w:webHidden/>
              </w:rPr>
              <w:fldChar w:fldCharType="begin"/>
            </w:r>
            <w:r>
              <w:rPr>
                <w:noProof/>
                <w:webHidden/>
              </w:rPr>
              <w:instrText xml:space="preserve"> PAGEREF _Toc193377224 \h </w:instrText>
            </w:r>
            <w:r>
              <w:rPr>
                <w:noProof/>
                <w:webHidden/>
              </w:rPr>
            </w:r>
            <w:r>
              <w:rPr>
                <w:noProof/>
                <w:webHidden/>
              </w:rPr>
              <w:fldChar w:fldCharType="separate"/>
            </w:r>
            <w:r>
              <w:rPr>
                <w:noProof/>
                <w:webHidden/>
              </w:rPr>
              <w:t>34</w:t>
            </w:r>
            <w:r>
              <w:rPr>
                <w:noProof/>
                <w:webHidden/>
              </w:rPr>
              <w:fldChar w:fldCharType="end"/>
            </w:r>
            <w:r>
              <w:fldChar w:fldCharType="end"/>
            </w:r>
          </w:ins>
        </w:p>
        <w:p w14:paraId="49A5134A" w14:textId="77777777" w:rsidR="004E617D" w:rsidRDefault="004E617D">
          <w:pPr>
            <w:pStyle w:val="Obsah1"/>
            <w:rPr>
              <w:ins w:id="46"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47" w:author="Word Document Comparison" w:date="2025-03-20T15:34:00Z" w16du:dateUtc="2025-03-20T14:34:00Z">
            <w:r>
              <w:fldChar w:fldCharType="begin"/>
            </w:r>
            <w:r>
              <w:instrText>HYPERLINK \l "_Toc193377225"</w:instrText>
            </w:r>
            <w:r>
              <w:fldChar w:fldCharType="separate"/>
            </w:r>
            <w:r w:rsidRPr="0073402D">
              <w:rPr>
                <w:rStyle w:val="Hypertextovodkaz"/>
                <w:noProof/>
              </w:rPr>
              <w:t>XVII. ŘÍZENÉ UKONČENÍ POSKYTOVÁNÍ SLUŽEB</w:t>
            </w:r>
            <w:r>
              <w:rPr>
                <w:noProof/>
                <w:webHidden/>
              </w:rPr>
              <w:tab/>
            </w:r>
            <w:r>
              <w:rPr>
                <w:noProof/>
                <w:webHidden/>
              </w:rPr>
              <w:fldChar w:fldCharType="begin"/>
            </w:r>
            <w:r>
              <w:rPr>
                <w:noProof/>
                <w:webHidden/>
              </w:rPr>
              <w:instrText xml:space="preserve"> PAGEREF _Toc193377225 \h </w:instrText>
            </w:r>
            <w:r>
              <w:rPr>
                <w:noProof/>
                <w:webHidden/>
              </w:rPr>
            </w:r>
            <w:r>
              <w:rPr>
                <w:noProof/>
                <w:webHidden/>
              </w:rPr>
              <w:fldChar w:fldCharType="separate"/>
            </w:r>
            <w:r>
              <w:rPr>
                <w:noProof/>
                <w:webHidden/>
              </w:rPr>
              <w:t>35</w:t>
            </w:r>
            <w:r>
              <w:rPr>
                <w:noProof/>
                <w:webHidden/>
              </w:rPr>
              <w:fldChar w:fldCharType="end"/>
            </w:r>
            <w:r>
              <w:fldChar w:fldCharType="end"/>
            </w:r>
          </w:ins>
        </w:p>
        <w:p w14:paraId="5CE1E129" w14:textId="77777777" w:rsidR="004E617D" w:rsidRDefault="004E617D">
          <w:pPr>
            <w:pStyle w:val="Obsah1"/>
            <w:rPr>
              <w:ins w:id="48"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49" w:author="Word Document Comparison" w:date="2025-03-20T15:34:00Z" w16du:dateUtc="2025-03-20T14:34:00Z">
            <w:r>
              <w:fldChar w:fldCharType="begin"/>
            </w:r>
            <w:r>
              <w:instrText>HYPERLINK \l "_Toc193377226"</w:instrText>
            </w:r>
            <w:r>
              <w:fldChar w:fldCharType="separate"/>
            </w:r>
            <w:r w:rsidRPr="0073402D">
              <w:rPr>
                <w:rStyle w:val="Hypertextovodkaz"/>
                <w:noProof/>
              </w:rPr>
              <w:t>XVIII. PROHLÁŠENÍ SMLUVNÍCH STRAN</w:t>
            </w:r>
            <w:r>
              <w:rPr>
                <w:noProof/>
                <w:webHidden/>
              </w:rPr>
              <w:tab/>
            </w:r>
            <w:r>
              <w:rPr>
                <w:noProof/>
                <w:webHidden/>
              </w:rPr>
              <w:fldChar w:fldCharType="begin"/>
            </w:r>
            <w:r>
              <w:rPr>
                <w:noProof/>
                <w:webHidden/>
              </w:rPr>
              <w:instrText xml:space="preserve"> PAGEREF _Toc193377226 \h </w:instrText>
            </w:r>
            <w:r>
              <w:rPr>
                <w:noProof/>
                <w:webHidden/>
              </w:rPr>
            </w:r>
            <w:r>
              <w:rPr>
                <w:noProof/>
                <w:webHidden/>
              </w:rPr>
              <w:fldChar w:fldCharType="separate"/>
            </w:r>
            <w:r>
              <w:rPr>
                <w:noProof/>
                <w:webHidden/>
              </w:rPr>
              <w:t>36</w:t>
            </w:r>
            <w:r>
              <w:rPr>
                <w:noProof/>
                <w:webHidden/>
              </w:rPr>
              <w:fldChar w:fldCharType="end"/>
            </w:r>
            <w:r>
              <w:fldChar w:fldCharType="end"/>
            </w:r>
          </w:ins>
        </w:p>
        <w:p w14:paraId="6087D595" w14:textId="77777777" w:rsidR="004E617D" w:rsidRDefault="004E617D">
          <w:pPr>
            <w:pStyle w:val="Obsah1"/>
            <w:rPr>
              <w:ins w:id="50"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51" w:author="Word Document Comparison" w:date="2025-03-20T15:34:00Z" w16du:dateUtc="2025-03-20T14:34:00Z">
            <w:r>
              <w:fldChar w:fldCharType="begin"/>
            </w:r>
            <w:r>
              <w:instrText>HYPERLINK \l "_Toc193377227"</w:instrText>
            </w:r>
            <w:r>
              <w:fldChar w:fldCharType="separate"/>
            </w:r>
            <w:r w:rsidRPr="0073402D">
              <w:rPr>
                <w:rStyle w:val="Hypertextovodkaz"/>
                <w:noProof/>
              </w:rPr>
              <w:t>XIX. OSTATNÍ UJEDNÁNÍ</w:t>
            </w:r>
            <w:r>
              <w:rPr>
                <w:noProof/>
                <w:webHidden/>
              </w:rPr>
              <w:tab/>
            </w:r>
            <w:r>
              <w:rPr>
                <w:noProof/>
                <w:webHidden/>
              </w:rPr>
              <w:fldChar w:fldCharType="begin"/>
            </w:r>
            <w:r>
              <w:rPr>
                <w:noProof/>
                <w:webHidden/>
              </w:rPr>
              <w:instrText xml:space="preserve"> PAGEREF _Toc193377227 \h </w:instrText>
            </w:r>
            <w:r>
              <w:rPr>
                <w:noProof/>
                <w:webHidden/>
              </w:rPr>
            </w:r>
            <w:r>
              <w:rPr>
                <w:noProof/>
                <w:webHidden/>
              </w:rPr>
              <w:fldChar w:fldCharType="separate"/>
            </w:r>
            <w:r>
              <w:rPr>
                <w:noProof/>
                <w:webHidden/>
              </w:rPr>
              <w:t>37</w:t>
            </w:r>
            <w:r>
              <w:rPr>
                <w:noProof/>
                <w:webHidden/>
              </w:rPr>
              <w:fldChar w:fldCharType="end"/>
            </w:r>
            <w:r>
              <w:fldChar w:fldCharType="end"/>
            </w:r>
          </w:ins>
        </w:p>
        <w:p w14:paraId="5619A05A" w14:textId="77777777" w:rsidR="004E617D" w:rsidRDefault="004E617D">
          <w:pPr>
            <w:pStyle w:val="Obsah1"/>
            <w:rPr>
              <w:ins w:id="52"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53" w:author="Word Document Comparison" w:date="2025-03-20T15:34:00Z" w16du:dateUtc="2025-03-20T14:34:00Z">
            <w:r>
              <w:fldChar w:fldCharType="begin"/>
            </w:r>
            <w:r>
              <w:instrText>HYPERLINK \l "_Toc193377228"</w:instrText>
            </w:r>
            <w:r>
              <w:fldChar w:fldCharType="separate"/>
            </w:r>
            <w:r w:rsidRPr="0073402D">
              <w:rPr>
                <w:rStyle w:val="Hypertextovodkaz"/>
                <w:noProof/>
              </w:rPr>
              <w:t>XX. OPRÁVNĚNÉ OSOBY</w:t>
            </w:r>
            <w:r>
              <w:rPr>
                <w:noProof/>
                <w:webHidden/>
              </w:rPr>
              <w:tab/>
            </w:r>
            <w:r>
              <w:rPr>
                <w:noProof/>
                <w:webHidden/>
              </w:rPr>
              <w:fldChar w:fldCharType="begin"/>
            </w:r>
            <w:r>
              <w:rPr>
                <w:noProof/>
                <w:webHidden/>
              </w:rPr>
              <w:instrText xml:space="preserve"> PAGEREF _Toc193377228 \h </w:instrText>
            </w:r>
            <w:r>
              <w:rPr>
                <w:noProof/>
                <w:webHidden/>
              </w:rPr>
            </w:r>
            <w:r>
              <w:rPr>
                <w:noProof/>
                <w:webHidden/>
              </w:rPr>
              <w:fldChar w:fldCharType="separate"/>
            </w:r>
            <w:r>
              <w:rPr>
                <w:noProof/>
                <w:webHidden/>
              </w:rPr>
              <w:t>38</w:t>
            </w:r>
            <w:r>
              <w:rPr>
                <w:noProof/>
                <w:webHidden/>
              </w:rPr>
              <w:fldChar w:fldCharType="end"/>
            </w:r>
            <w:r>
              <w:fldChar w:fldCharType="end"/>
            </w:r>
          </w:ins>
        </w:p>
        <w:p w14:paraId="302973C3" w14:textId="77777777" w:rsidR="004E617D" w:rsidRDefault="004E617D">
          <w:pPr>
            <w:pStyle w:val="Obsah1"/>
            <w:rPr>
              <w:ins w:id="54"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55" w:author="Word Document Comparison" w:date="2025-03-20T15:34:00Z" w16du:dateUtc="2025-03-20T14:34:00Z">
            <w:r>
              <w:fldChar w:fldCharType="begin"/>
            </w:r>
            <w:r>
              <w:instrText>HYPERLINK \l "_Toc193377229"</w:instrText>
            </w:r>
            <w:r>
              <w:fldChar w:fldCharType="separate"/>
            </w:r>
            <w:r w:rsidRPr="0073402D">
              <w:rPr>
                <w:rStyle w:val="Hypertextovodkaz"/>
                <w:noProof/>
              </w:rPr>
              <w:t>XXI. REALIZAČNÍ TÝM</w:t>
            </w:r>
            <w:r>
              <w:rPr>
                <w:noProof/>
                <w:webHidden/>
              </w:rPr>
              <w:tab/>
            </w:r>
            <w:r>
              <w:rPr>
                <w:noProof/>
                <w:webHidden/>
              </w:rPr>
              <w:fldChar w:fldCharType="begin"/>
            </w:r>
            <w:r>
              <w:rPr>
                <w:noProof/>
                <w:webHidden/>
              </w:rPr>
              <w:instrText xml:space="preserve"> PAGEREF _Toc193377229 \h </w:instrText>
            </w:r>
            <w:r>
              <w:rPr>
                <w:noProof/>
                <w:webHidden/>
              </w:rPr>
            </w:r>
            <w:r>
              <w:rPr>
                <w:noProof/>
                <w:webHidden/>
              </w:rPr>
              <w:fldChar w:fldCharType="separate"/>
            </w:r>
            <w:r>
              <w:rPr>
                <w:noProof/>
                <w:webHidden/>
              </w:rPr>
              <w:t>38</w:t>
            </w:r>
            <w:r>
              <w:rPr>
                <w:noProof/>
                <w:webHidden/>
              </w:rPr>
              <w:fldChar w:fldCharType="end"/>
            </w:r>
            <w:r>
              <w:fldChar w:fldCharType="end"/>
            </w:r>
          </w:ins>
        </w:p>
        <w:p w14:paraId="414ADC3A" w14:textId="77777777" w:rsidR="004E617D" w:rsidRDefault="004E617D">
          <w:pPr>
            <w:pStyle w:val="Obsah1"/>
            <w:rPr>
              <w:ins w:id="56"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57" w:author="Word Document Comparison" w:date="2025-03-20T15:34:00Z" w16du:dateUtc="2025-03-20T14:34:00Z">
            <w:r>
              <w:fldChar w:fldCharType="begin"/>
            </w:r>
            <w:r>
              <w:instrText>HYPERLINK \l "_Toc193377230"</w:instrText>
            </w:r>
            <w:r>
              <w:fldChar w:fldCharType="separate"/>
            </w:r>
            <w:r w:rsidRPr="0073402D">
              <w:rPr>
                <w:rStyle w:val="Hypertextovodkaz"/>
                <w:noProof/>
              </w:rPr>
              <w:t>XXII. PODDODAVATELÉ</w:t>
            </w:r>
            <w:r>
              <w:rPr>
                <w:noProof/>
                <w:webHidden/>
              </w:rPr>
              <w:tab/>
            </w:r>
            <w:r>
              <w:rPr>
                <w:noProof/>
                <w:webHidden/>
              </w:rPr>
              <w:fldChar w:fldCharType="begin"/>
            </w:r>
            <w:r>
              <w:rPr>
                <w:noProof/>
                <w:webHidden/>
              </w:rPr>
              <w:instrText xml:space="preserve"> PAGEREF _Toc193377230 \h </w:instrText>
            </w:r>
            <w:r>
              <w:rPr>
                <w:noProof/>
                <w:webHidden/>
              </w:rPr>
            </w:r>
            <w:r>
              <w:rPr>
                <w:noProof/>
                <w:webHidden/>
              </w:rPr>
              <w:fldChar w:fldCharType="separate"/>
            </w:r>
            <w:r>
              <w:rPr>
                <w:noProof/>
                <w:webHidden/>
              </w:rPr>
              <w:t>40</w:t>
            </w:r>
            <w:r>
              <w:rPr>
                <w:noProof/>
                <w:webHidden/>
              </w:rPr>
              <w:fldChar w:fldCharType="end"/>
            </w:r>
            <w:r>
              <w:fldChar w:fldCharType="end"/>
            </w:r>
          </w:ins>
        </w:p>
        <w:p w14:paraId="6FEF757C" w14:textId="77777777" w:rsidR="004E617D" w:rsidRDefault="004E617D">
          <w:pPr>
            <w:pStyle w:val="Obsah1"/>
            <w:rPr>
              <w:ins w:id="58"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59" w:author="Word Document Comparison" w:date="2025-03-20T15:34:00Z" w16du:dateUtc="2025-03-20T14:34:00Z">
            <w:r>
              <w:fldChar w:fldCharType="begin"/>
            </w:r>
            <w:r>
              <w:instrText>HYPERLINK \l "_Toc193377231"</w:instrText>
            </w:r>
            <w:r>
              <w:fldChar w:fldCharType="separate"/>
            </w:r>
            <w:r w:rsidRPr="0073402D">
              <w:rPr>
                <w:rStyle w:val="Hypertextovodkaz"/>
                <w:noProof/>
              </w:rPr>
              <w:t>XXIII. ZÁVĚREČNÁ USTANOVENÍ</w:t>
            </w:r>
            <w:r>
              <w:rPr>
                <w:noProof/>
                <w:webHidden/>
              </w:rPr>
              <w:tab/>
            </w:r>
            <w:r>
              <w:rPr>
                <w:noProof/>
                <w:webHidden/>
              </w:rPr>
              <w:fldChar w:fldCharType="begin"/>
            </w:r>
            <w:r>
              <w:rPr>
                <w:noProof/>
                <w:webHidden/>
              </w:rPr>
              <w:instrText xml:space="preserve"> PAGEREF _Toc193377231 \h </w:instrText>
            </w:r>
            <w:r>
              <w:rPr>
                <w:noProof/>
                <w:webHidden/>
              </w:rPr>
            </w:r>
            <w:r>
              <w:rPr>
                <w:noProof/>
                <w:webHidden/>
              </w:rPr>
              <w:fldChar w:fldCharType="separate"/>
            </w:r>
            <w:r>
              <w:rPr>
                <w:noProof/>
                <w:webHidden/>
              </w:rPr>
              <w:t>41</w:t>
            </w:r>
            <w:r>
              <w:rPr>
                <w:noProof/>
                <w:webHidden/>
              </w:rPr>
              <w:fldChar w:fldCharType="end"/>
            </w:r>
            <w:r>
              <w:fldChar w:fldCharType="end"/>
            </w:r>
          </w:ins>
        </w:p>
        <w:p w14:paraId="507AFCC6" w14:textId="77777777" w:rsidR="004E617D" w:rsidRDefault="004E617D">
          <w:pPr>
            <w:pStyle w:val="Obsah1"/>
            <w:rPr>
              <w:ins w:id="60"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61" w:author="Word Document Comparison" w:date="2025-03-20T15:34:00Z" w16du:dateUtc="2025-03-20T14:34:00Z">
            <w:r>
              <w:fldChar w:fldCharType="begin"/>
            </w:r>
            <w:r>
              <w:instrText>HYPERLINK \l "_Toc193377232"</w:instrText>
            </w:r>
            <w:r>
              <w:fldChar w:fldCharType="separate"/>
            </w:r>
            <w:r w:rsidRPr="0073402D">
              <w:rPr>
                <w:rStyle w:val="Hypertextovodkaz"/>
                <w:noProof/>
              </w:rPr>
              <w:t>PŘÍLOHY:</w:t>
            </w:r>
            <w:r>
              <w:rPr>
                <w:noProof/>
                <w:webHidden/>
              </w:rPr>
              <w:tab/>
            </w:r>
            <w:r>
              <w:rPr>
                <w:noProof/>
                <w:webHidden/>
              </w:rPr>
              <w:fldChar w:fldCharType="begin"/>
            </w:r>
            <w:r>
              <w:rPr>
                <w:noProof/>
                <w:webHidden/>
              </w:rPr>
              <w:instrText xml:space="preserve"> PAGEREF _Toc193377232 \h </w:instrText>
            </w:r>
            <w:r>
              <w:rPr>
                <w:noProof/>
                <w:webHidden/>
              </w:rPr>
            </w:r>
            <w:r>
              <w:rPr>
                <w:noProof/>
                <w:webHidden/>
              </w:rPr>
              <w:fldChar w:fldCharType="separate"/>
            </w:r>
            <w:r>
              <w:rPr>
                <w:noProof/>
                <w:webHidden/>
              </w:rPr>
              <w:t>41</w:t>
            </w:r>
            <w:r>
              <w:rPr>
                <w:noProof/>
                <w:webHidden/>
              </w:rPr>
              <w:fldChar w:fldCharType="end"/>
            </w:r>
            <w:r>
              <w:fldChar w:fldCharType="end"/>
            </w:r>
          </w:ins>
        </w:p>
        <w:p w14:paraId="457E0BCF" w14:textId="194012F8" w:rsidR="004C278A" w:rsidRDefault="00306281">
          <w:pPr>
            <w:pStyle w:val="Obsah1"/>
            <w:rPr>
              <w:del w:id="62"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ins w:id="63" w:author="Word Document Comparison" w:date="2025-03-20T15:34:00Z" w16du:dateUtc="2025-03-20T14:34:00Z">
            <w:r>
              <w:rPr>
                <w:rFonts w:cstheme="minorHAnsi"/>
                <w:bCs/>
                <w:noProof/>
              </w:rPr>
              <w:fldChar w:fldCharType="end"/>
            </w:r>
          </w:ins>
          <w:del w:id="64" w:author="Word Document Comparison" w:date="2025-03-20T15:34:00Z" w16du:dateUtc="2025-03-20T14:34:00Z">
            <w:r>
              <w:rPr>
                <w:rFonts w:cstheme="minorHAnsi"/>
                <w:szCs w:val="24"/>
              </w:rPr>
              <w:fldChar w:fldCharType="begin"/>
            </w:r>
            <w:r>
              <w:rPr>
                <w:rFonts w:cstheme="minorHAnsi"/>
              </w:rPr>
              <w:delInstrText xml:space="preserve"> TOC \o "1-3" \h \z \u </w:delInstrText>
            </w:r>
            <w:r>
              <w:rPr>
                <w:rFonts w:cstheme="minorHAnsi"/>
                <w:szCs w:val="24"/>
              </w:rPr>
              <w:fldChar w:fldCharType="separate"/>
            </w:r>
            <w:r w:rsidR="004C278A">
              <w:fldChar w:fldCharType="begin"/>
            </w:r>
            <w:r w:rsidR="004C278A">
              <w:delInstrText>HYPERLINK \l "_Toc185618954"</w:delInstrText>
            </w:r>
            <w:r w:rsidR="004C278A">
              <w:fldChar w:fldCharType="separate"/>
            </w:r>
            <w:r w:rsidR="004C278A" w:rsidRPr="00063339">
              <w:rPr>
                <w:rStyle w:val="Hypertextovodkaz"/>
                <w:noProof/>
              </w:rPr>
              <w:delText>SMLUVNÍ STRANY</w:delText>
            </w:r>
            <w:r w:rsidR="004C278A">
              <w:rPr>
                <w:noProof/>
                <w:webHidden/>
              </w:rPr>
              <w:tab/>
            </w:r>
            <w:r w:rsidR="004C278A">
              <w:rPr>
                <w:noProof/>
                <w:webHidden/>
              </w:rPr>
              <w:fldChar w:fldCharType="begin"/>
            </w:r>
            <w:r w:rsidR="004C278A">
              <w:rPr>
                <w:noProof/>
                <w:webHidden/>
              </w:rPr>
              <w:delInstrText xml:space="preserve"> PAGEREF _Toc185618954 \h </w:delInstrText>
            </w:r>
            <w:r w:rsidR="004C278A">
              <w:rPr>
                <w:noProof/>
                <w:webHidden/>
              </w:rPr>
            </w:r>
            <w:r w:rsidR="004C278A">
              <w:rPr>
                <w:noProof/>
                <w:webHidden/>
              </w:rPr>
              <w:fldChar w:fldCharType="separate"/>
            </w:r>
            <w:r w:rsidR="004C278A">
              <w:rPr>
                <w:noProof/>
                <w:webHidden/>
              </w:rPr>
              <w:delText>1</w:delText>
            </w:r>
            <w:r w:rsidR="004C278A">
              <w:rPr>
                <w:noProof/>
                <w:webHidden/>
              </w:rPr>
              <w:fldChar w:fldCharType="end"/>
            </w:r>
            <w:r w:rsidR="004C278A">
              <w:fldChar w:fldCharType="end"/>
            </w:r>
          </w:del>
        </w:p>
        <w:p w14:paraId="0F97D4E6" w14:textId="77777777" w:rsidR="004C278A" w:rsidRDefault="004C278A">
          <w:pPr>
            <w:pStyle w:val="Obsah1"/>
            <w:rPr>
              <w:del w:id="65"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66" w:author="Word Document Comparison" w:date="2025-03-20T15:34:00Z" w16du:dateUtc="2025-03-20T14:34:00Z">
            <w:r>
              <w:fldChar w:fldCharType="begin"/>
            </w:r>
            <w:r>
              <w:delInstrText>HYPERLINK \l "_Toc185618955"</w:delInstrText>
            </w:r>
            <w:r>
              <w:fldChar w:fldCharType="separate"/>
            </w:r>
            <w:r w:rsidRPr="00063339">
              <w:rPr>
                <w:rStyle w:val="Hypertextovodkaz"/>
                <w:rFonts w:cstheme="minorHAnsi"/>
                <w:noProof/>
              </w:rPr>
              <w:delText>OBSAH</w:delText>
            </w:r>
            <w:r>
              <w:rPr>
                <w:noProof/>
                <w:webHidden/>
              </w:rPr>
              <w:tab/>
            </w:r>
            <w:r>
              <w:rPr>
                <w:noProof/>
                <w:webHidden/>
              </w:rPr>
              <w:fldChar w:fldCharType="begin"/>
            </w:r>
            <w:r>
              <w:rPr>
                <w:noProof/>
                <w:webHidden/>
              </w:rPr>
              <w:delInstrText xml:space="preserve"> PAGEREF _Toc185618955 \h </w:delInstrText>
            </w:r>
            <w:r>
              <w:rPr>
                <w:noProof/>
                <w:webHidden/>
              </w:rPr>
            </w:r>
            <w:r>
              <w:rPr>
                <w:noProof/>
                <w:webHidden/>
              </w:rPr>
              <w:fldChar w:fldCharType="separate"/>
            </w:r>
            <w:r>
              <w:rPr>
                <w:noProof/>
                <w:webHidden/>
              </w:rPr>
              <w:delText>2</w:delText>
            </w:r>
            <w:r>
              <w:rPr>
                <w:noProof/>
                <w:webHidden/>
              </w:rPr>
              <w:fldChar w:fldCharType="end"/>
            </w:r>
            <w:r>
              <w:fldChar w:fldCharType="end"/>
            </w:r>
          </w:del>
        </w:p>
        <w:p w14:paraId="4ECF4715" w14:textId="77777777" w:rsidR="004C278A" w:rsidRDefault="004C278A">
          <w:pPr>
            <w:pStyle w:val="Obsah1"/>
            <w:rPr>
              <w:del w:id="67"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68" w:author="Word Document Comparison" w:date="2025-03-20T15:34:00Z" w16du:dateUtc="2025-03-20T14:34:00Z">
            <w:r>
              <w:fldChar w:fldCharType="begin"/>
            </w:r>
            <w:r>
              <w:delInstrText>HYPERLINK \l "_Toc185618956"</w:delInstrText>
            </w:r>
            <w:r>
              <w:fldChar w:fldCharType="separate"/>
            </w:r>
            <w:r w:rsidRPr="00063339">
              <w:rPr>
                <w:rStyle w:val="Hypertextovodkaz"/>
                <w:noProof/>
              </w:rPr>
              <w:delText>I. ÚVODNÍ USTANOVENÍ</w:delText>
            </w:r>
            <w:r>
              <w:rPr>
                <w:noProof/>
                <w:webHidden/>
              </w:rPr>
              <w:tab/>
            </w:r>
            <w:r>
              <w:rPr>
                <w:noProof/>
                <w:webHidden/>
              </w:rPr>
              <w:fldChar w:fldCharType="begin"/>
            </w:r>
            <w:r>
              <w:rPr>
                <w:noProof/>
                <w:webHidden/>
              </w:rPr>
              <w:delInstrText xml:space="preserve"> PAGEREF _Toc185618956 \h </w:delInstrText>
            </w:r>
            <w:r>
              <w:rPr>
                <w:noProof/>
                <w:webHidden/>
              </w:rPr>
            </w:r>
            <w:r>
              <w:rPr>
                <w:noProof/>
                <w:webHidden/>
              </w:rPr>
              <w:fldChar w:fldCharType="separate"/>
            </w:r>
            <w:r>
              <w:rPr>
                <w:noProof/>
                <w:webHidden/>
              </w:rPr>
              <w:delText>4</w:delText>
            </w:r>
            <w:r>
              <w:rPr>
                <w:noProof/>
                <w:webHidden/>
              </w:rPr>
              <w:fldChar w:fldCharType="end"/>
            </w:r>
            <w:r>
              <w:fldChar w:fldCharType="end"/>
            </w:r>
          </w:del>
        </w:p>
        <w:p w14:paraId="00E6CE12" w14:textId="77777777" w:rsidR="004C278A" w:rsidRDefault="004C278A">
          <w:pPr>
            <w:pStyle w:val="Obsah1"/>
            <w:rPr>
              <w:del w:id="69"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70" w:author="Word Document Comparison" w:date="2025-03-20T15:34:00Z" w16du:dateUtc="2025-03-20T14:34:00Z">
            <w:r>
              <w:fldChar w:fldCharType="begin"/>
            </w:r>
            <w:r>
              <w:delInstrText>HYPERLINK \l "_Toc185618957"</w:delInstrText>
            </w:r>
            <w:r>
              <w:fldChar w:fldCharType="separate"/>
            </w:r>
            <w:r w:rsidRPr="00063339">
              <w:rPr>
                <w:rStyle w:val="Hypertextovodkaz"/>
                <w:noProof/>
              </w:rPr>
              <w:delText>II. ÚČEL SMLOUVY</w:delText>
            </w:r>
            <w:r>
              <w:rPr>
                <w:noProof/>
                <w:webHidden/>
              </w:rPr>
              <w:tab/>
            </w:r>
            <w:r>
              <w:rPr>
                <w:noProof/>
                <w:webHidden/>
              </w:rPr>
              <w:fldChar w:fldCharType="begin"/>
            </w:r>
            <w:r>
              <w:rPr>
                <w:noProof/>
                <w:webHidden/>
              </w:rPr>
              <w:delInstrText xml:space="preserve"> PAGEREF _Toc185618957 \h </w:delInstrText>
            </w:r>
            <w:r>
              <w:rPr>
                <w:noProof/>
                <w:webHidden/>
              </w:rPr>
            </w:r>
            <w:r>
              <w:rPr>
                <w:noProof/>
                <w:webHidden/>
              </w:rPr>
              <w:fldChar w:fldCharType="separate"/>
            </w:r>
            <w:r>
              <w:rPr>
                <w:noProof/>
                <w:webHidden/>
              </w:rPr>
              <w:delText>4</w:delText>
            </w:r>
            <w:r>
              <w:rPr>
                <w:noProof/>
                <w:webHidden/>
              </w:rPr>
              <w:fldChar w:fldCharType="end"/>
            </w:r>
            <w:r>
              <w:fldChar w:fldCharType="end"/>
            </w:r>
          </w:del>
        </w:p>
        <w:p w14:paraId="317C290F" w14:textId="77777777" w:rsidR="004C278A" w:rsidRDefault="004C278A">
          <w:pPr>
            <w:pStyle w:val="Obsah1"/>
            <w:rPr>
              <w:del w:id="71"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72" w:author="Word Document Comparison" w:date="2025-03-20T15:34:00Z" w16du:dateUtc="2025-03-20T14:34:00Z">
            <w:r>
              <w:fldChar w:fldCharType="begin"/>
            </w:r>
            <w:r>
              <w:delInstrText>HYPERLINK \l "_Toc185618958"</w:delInstrText>
            </w:r>
            <w:r>
              <w:fldChar w:fldCharType="separate"/>
            </w:r>
            <w:r w:rsidRPr="00063339">
              <w:rPr>
                <w:rStyle w:val="Hypertextovodkaz"/>
                <w:noProof/>
              </w:rPr>
              <w:delText>III. PŘEDMĚT SMLOUVY</w:delText>
            </w:r>
            <w:r>
              <w:rPr>
                <w:noProof/>
                <w:webHidden/>
              </w:rPr>
              <w:tab/>
            </w:r>
            <w:r>
              <w:rPr>
                <w:noProof/>
                <w:webHidden/>
              </w:rPr>
              <w:fldChar w:fldCharType="begin"/>
            </w:r>
            <w:r>
              <w:rPr>
                <w:noProof/>
                <w:webHidden/>
              </w:rPr>
              <w:delInstrText xml:space="preserve"> PAGEREF _Toc185618958 \h </w:delInstrText>
            </w:r>
            <w:r>
              <w:rPr>
                <w:noProof/>
                <w:webHidden/>
              </w:rPr>
            </w:r>
            <w:r>
              <w:rPr>
                <w:noProof/>
                <w:webHidden/>
              </w:rPr>
              <w:fldChar w:fldCharType="separate"/>
            </w:r>
            <w:r>
              <w:rPr>
                <w:noProof/>
                <w:webHidden/>
              </w:rPr>
              <w:delText>4</w:delText>
            </w:r>
            <w:r>
              <w:rPr>
                <w:noProof/>
                <w:webHidden/>
              </w:rPr>
              <w:fldChar w:fldCharType="end"/>
            </w:r>
            <w:r>
              <w:fldChar w:fldCharType="end"/>
            </w:r>
          </w:del>
        </w:p>
        <w:p w14:paraId="033FF7DA" w14:textId="77777777" w:rsidR="004C278A" w:rsidRDefault="004C278A">
          <w:pPr>
            <w:pStyle w:val="Obsah1"/>
            <w:rPr>
              <w:del w:id="73"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74" w:author="Word Document Comparison" w:date="2025-03-20T15:34:00Z" w16du:dateUtc="2025-03-20T14:34:00Z">
            <w:r>
              <w:fldChar w:fldCharType="begin"/>
            </w:r>
            <w:r>
              <w:delInstrText>HYPERLINK \l "_Toc185618959"</w:delInstrText>
            </w:r>
            <w:r>
              <w:fldChar w:fldCharType="separate"/>
            </w:r>
            <w:r w:rsidRPr="00063339">
              <w:rPr>
                <w:rStyle w:val="Hypertextovodkaz"/>
                <w:noProof/>
              </w:rPr>
              <w:delText>IV. CENY SLUŽEB</w:delText>
            </w:r>
            <w:r>
              <w:rPr>
                <w:noProof/>
                <w:webHidden/>
              </w:rPr>
              <w:tab/>
            </w:r>
            <w:r>
              <w:rPr>
                <w:noProof/>
                <w:webHidden/>
              </w:rPr>
              <w:fldChar w:fldCharType="begin"/>
            </w:r>
            <w:r>
              <w:rPr>
                <w:noProof/>
                <w:webHidden/>
              </w:rPr>
              <w:delInstrText xml:space="preserve"> PAGEREF _Toc185618959 \h </w:delInstrText>
            </w:r>
            <w:r>
              <w:rPr>
                <w:noProof/>
                <w:webHidden/>
              </w:rPr>
            </w:r>
            <w:r>
              <w:rPr>
                <w:noProof/>
                <w:webHidden/>
              </w:rPr>
              <w:fldChar w:fldCharType="separate"/>
            </w:r>
            <w:r>
              <w:rPr>
                <w:noProof/>
                <w:webHidden/>
              </w:rPr>
              <w:delText>5</w:delText>
            </w:r>
            <w:r>
              <w:rPr>
                <w:noProof/>
                <w:webHidden/>
              </w:rPr>
              <w:fldChar w:fldCharType="end"/>
            </w:r>
            <w:r>
              <w:fldChar w:fldCharType="end"/>
            </w:r>
          </w:del>
        </w:p>
        <w:p w14:paraId="4814052E" w14:textId="77777777" w:rsidR="004C278A" w:rsidRDefault="004C278A">
          <w:pPr>
            <w:pStyle w:val="Obsah1"/>
            <w:rPr>
              <w:del w:id="75"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76" w:author="Word Document Comparison" w:date="2025-03-20T15:34:00Z" w16du:dateUtc="2025-03-20T14:34:00Z">
            <w:r>
              <w:lastRenderedPageBreak/>
              <w:fldChar w:fldCharType="begin"/>
            </w:r>
            <w:r>
              <w:delInstrText>HYPERLINK \l "_Toc185618960"</w:delInstrText>
            </w:r>
            <w:r>
              <w:fldChar w:fldCharType="separate"/>
            </w:r>
            <w:r w:rsidRPr="00063339">
              <w:rPr>
                <w:rStyle w:val="Hypertextovodkaz"/>
                <w:noProof/>
              </w:rPr>
              <w:delText>V. INFLAČNÍ DOLOŽKA</w:delText>
            </w:r>
            <w:r>
              <w:rPr>
                <w:noProof/>
                <w:webHidden/>
              </w:rPr>
              <w:tab/>
            </w:r>
            <w:r>
              <w:rPr>
                <w:noProof/>
                <w:webHidden/>
              </w:rPr>
              <w:fldChar w:fldCharType="begin"/>
            </w:r>
            <w:r>
              <w:rPr>
                <w:noProof/>
                <w:webHidden/>
              </w:rPr>
              <w:delInstrText xml:space="preserve"> PAGEREF _Toc185618960 \h </w:delInstrText>
            </w:r>
            <w:r>
              <w:rPr>
                <w:noProof/>
                <w:webHidden/>
              </w:rPr>
            </w:r>
            <w:r>
              <w:rPr>
                <w:noProof/>
                <w:webHidden/>
              </w:rPr>
              <w:fldChar w:fldCharType="separate"/>
            </w:r>
            <w:r>
              <w:rPr>
                <w:noProof/>
                <w:webHidden/>
              </w:rPr>
              <w:delText>6</w:delText>
            </w:r>
            <w:r>
              <w:rPr>
                <w:noProof/>
                <w:webHidden/>
              </w:rPr>
              <w:fldChar w:fldCharType="end"/>
            </w:r>
            <w:r>
              <w:fldChar w:fldCharType="end"/>
            </w:r>
          </w:del>
        </w:p>
        <w:p w14:paraId="43178088" w14:textId="77777777" w:rsidR="004C278A" w:rsidRDefault="004C278A">
          <w:pPr>
            <w:pStyle w:val="Obsah1"/>
            <w:rPr>
              <w:del w:id="77"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78" w:author="Word Document Comparison" w:date="2025-03-20T15:34:00Z" w16du:dateUtc="2025-03-20T14:34:00Z">
            <w:r>
              <w:fldChar w:fldCharType="begin"/>
            </w:r>
            <w:r>
              <w:delInstrText>HYPERLINK \l "_Toc185618961"</w:delInstrText>
            </w:r>
            <w:r>
              <w:fldChar w:fldCharType="separate"/>
            </w:r>
            <w:r w:rsidRPr="00063339">
              <w:rPr>
                <w:rStyle w:val="Hypertextovodkaz"/>
                <w:noProof/>
              </w:rPr>
              <w:delText>VI. NAVYŠOVÁNÍ POČTU VYUŽITELNÝCH VIRTUÁLNÍCH STROJŮ</w:delText>
            </w:r>
            <w:r>
              <w:rPr>
                <w:noProof/>
                <w:webHidden/>
              </w:rPr>
              <w:tab/>
            </w:r>
            <w:r>
              <w:rPr>
                <w:noProof/>
                <w:webHidden/>
              </w:rPr>
              <w:fldChar w:fldCharType="begin"/>
            </w:r>
            <w:r>
              <w:rPr>
                <w:noProof/>
                <w:webHidden/>
              </w:rPr>
              <w:delInstrText xml:space="preserve"> PAGEREF _Toc185618961 \h </w:delInstrText>
            </w:r>
            <w:r>
              <w:rPr>
                <w:noProof/>
                <w:webHidden/>
              </w:rPr>
            </w:r>
            <w:r>
              <w:rPr>
                <w:noProof/>
                <w:webHidden/>
              </w:rPr>
              <w:fldChar w:fldCharType="separate"/>
            </w:r>
            <w:r>
              <w:rPr>
                <w:noProof/>
                <w:webHidden/>
              </w:rPr>
              <w:delText>7</w:delText>
            </w:r>
            <w:r>
              <w:rPr>
                <w:noProof/>
                <w:webHidden/>
              </w:rPr>
              <w:fldChar w:fldCharType="end"/>
            </w:r>
            <w:r>
              <w:fldChar w:fldCharType="end"/>
            </w:r>
          </w:del>
        </w:p>
        <w:p w14:paraId="77AAA6C9" w14:textId="77777777" w:rsidR="004C278A" w:rsidRDefault="004C278A">
          <w:pPr>
            <w:pStyle w:val="Obsah1"/>
            <w:rPr>
              <w:del w:id="79"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80" w:author="Word Document Comparison" w:date="2025-03-20T15:34:00Z" w16du:dateUtc="2025-03-20T14:34:00Z">
            <w:r>
              <w:fldChar w:fldCharType="begin"/>
            </w:r>
            <w:r>
              <w:delInstrText>HYPERLINK \l "_Toc185618962"</w:delInstrText>
            </w:r>
            <w:r>
              <w:fldChar w:fldCharType="separate"/>
            </w:r>
            <w:r w:rsidRPr="00063339">
              <w:rPr>
                <w:rStyle w:val="Hypertextovodkaz"/>
                <w:noProof/>
              </w:rPr>
              <w:delText>VII. FAKTURACE A PLATEBNÍ PODMÍNKY</w:delText>
            </w:r>
            <w:r>
              <w:rPr>
                <w:noProof/>
                <w:webHidden/>
              </w:rPr>
              <w:tab/>
            </w:r>
            <w:r>
              <w:rPr>
                <w:noProof/>
                <w:webHidden/>
              </w:rPr>
              <w:fldChar w:fldCharType="begin"/>
            </w:r>
            <w:r>
              <w:rPr>
                <w:noProof/>
                <w:webHidden/>
              </w:rPr>
              <w:delInstrText xml:space="preserve"> PAGEREF _Toc185618962 \h </w:delInstrText>
            </w:r>
            <w:r>
              <w:rPr>
                <w:noProof/>
                <w:webHidden/>
              </w:rPr>
            </w:r>
            <w:r>
              <w:rPr>
                <w:noProof/>
                <w:webHidden/>
              </w:rPr>
              <w:fldChar w:fldCharType="separate"/>
            </w:r>
            <w:r>
              <w:rPr>
                <w:noProof/>
                <w:webHidden/>
              </w:rPr>
              <w:delText>10</w:delText>
            </w:r>
            <w:r>
              <w:rPr>
                <w:noProof/>
                <w:webHidden/>
              </w:rPr>
              <w:fldChar w:fldCharType="end"/>
            </w:r>
            <w:r>
              <w:fldChar w:fldCharType="end"/>
            </w:r>
          </w:del>
        </w:p>
        <w:p w14:paraId="68CD74DD" w14:textId="77777777" w:rsidR="004C278A" w:rsidRDefault="004C278A">
          <w:pPr>
            <w:pStyle w:val="Obsah1"/>
            <w:rPr>
              <w:del w:id="81"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82" w:author="Word Document Comparison" w:date="2025-03-20T15:34:00Z" w16du:dateUtc="2025-03-20T14:34:00Z">
            <w:r>
              <w:fldChar w:fldCharType="begin"/>
            </w:r>
            <w:r>
              <w:delInstrText>HYPERLINK \l "_Toc185618963"</w:delInstrText>
            </w:r>
            <w:r>
              <w:fldChar w:fldCharType="separate"/>
            </w:r>
            <w:r w:rsidRPr="00063339">
              <w:rPr>
                <w:rStyle w:val="Hypertextovodkaz"/>
                <w:noProof/>
              </w:rPr>
              <w:delText>VIII. MÍSTO A DOBA PLNĚNÍ</w:delText>
            </w:r>
            <w:r>
              <w:rPr>
                <w:noProof/>
                <w:webHidden/>
              </w:rPr>
              <w:tab/>
            </w:r>
            <w:r>
              <w:rPr>
                <w:noProof/>
                <w:webHidden/>
              </w:rPr>
              <w:fldChar w:fldCharType="begin"/>
            </w:r>
            <w:r>
              <w:rPr>
                <w:noProof/>
                <w:webHidden/>
              </w:rPr>
              <w:delInstrText xml:space="preserve"> PAGEREF _Toc185618963 \h </w:delInstrText>
            </w:r>
            <w:r>
              <w:rPr>
                <w:noProof/>
                <w:webHidden/>
              </w:rPr>
            </w:r>
            <w:r>
              <w:rPr>
                <w:noProof/>
                <w:webHidden/>
              </w:rPr>
              <w:fldChar w:fldCharType="separate"/>
            </w:r>
            <w:r>
              <w:rPr>
                <w:noProof/>
                <w:webHidden/>
              </w:rPr>
              <w:delText>12</w:delText>
            </w:r>
            <w:r>
              <w:rPr>
                <w:noProof/>
                <w:webHidden/>
              </w:rPr>
              <w:fldChar w:fldCharType="end"/>
            </w:r>
            <w:r>
              <w:fldChar w:fldCharType="end"/>
            </w:r>
          </w:del>
        </w:p>
        <w:p w14:paraId="2D092844" w14:textId="77777777" w:rsidR="004C278A" w:rsidRDefault="004C278A">
          <w:pPr>
            <w:pStyle w:val="Obsah1"/>
            <w:rPr>
              <w:del w:id="83"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84" w:author="Word Document Comparison" w:date="2025-03-20T15:34:00Z" w16du:dateUtc="2025-03-20T14:34:00Z">
            <w:r>
              <w:fldChar w:fldCharType="begin"/>
            </w:r>
            <w:r>
              <w:delInstrText>HYPERLINK \l "_Toc185618964"</w:delInstrText>
            </w:r>
            <w:r>
              <w:fldChar w:fldCharType="separate"/>
            </w:r>
            <w:r w:rsidRPr="00063339">
              <w:rPr>
                <w:rStyle w:val="Hypertextovodkaz"/>
                <w:noProof/>
              </w:rPr>
              <w:delText>IX. POSKYTOVÁNÍ PRŮBĚŽNÝCH SLUŽEB</w:delText>
            </w:r>
            <w:r>
              <w:rPr>
                <w:noProof/>
                <w:webHidden/>
              </w:rPr>
              <w:tab/>
            </w:r>
            <w:r>
              <w:rPr>
                <w:noProof/>
                <w:webHidden/>
              </w:rPr>
              <w:fldChar w:fldCharType="begin"/>
            </w:r>
            <w:r>
              <w:rPr>
                <w:noProof/>
                <w:webHidden/>
              </w:rPr>
              <w:delInstrText xml:space="preserve"> PAGEREF _Toc185618964 \h </w:delInstrText>
            </w:r>
            <w:r>
              <w:rPr>
                <w:noProof/>
                <w:webHidden/>
              </w:rPr>
            </w:r>
            <w:r>
              <w:rPr>
                <w:noProof/>
                <w:webHidden/>
              </w:rPr>
              <w:fldChar w:fldCharType="separate"/>
            </w:r>
            <w:r>
              <w:rPr>
                <w:noProof/>
                <w:webHidden/>
              </w:rPr>
              <w:delText>14</w:delText>
            </w:r>
            <w:r>
              <w:rPr>
                <w:noProof/>
                <w:webHidden/>
              </w:rPr>
              <w:fldChar w:fldCharType="end"/>
            </w:r>
            <w:r>
              <w:fldChar w:fldCharType="end"/>
            </w:r>
          </w:del>
        </w:p>
        <w:p w14:paraId="535A7458" w14:textId="77777777" w:rsidR="004C278A" w:rsidRDefault="004C278A">
          <w:pPr>
            <w:pStyle w:val="Obsah1"/>
            <w:rPr>
              <w:del w:id="85"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86" w:author="Word Document Comparison" w:date="2025-03-20T15:34:00Z" w16du:dateUtc="2025-03-20T14:34:00Z">
            <w:r>
              <w:fldChar w:fldCharType="begin"/>
            </w:r>
            <w:r>
              <w:delInstrText>HYPERLINK \l "_Toc185618965"</w:delInstrText>
            </w:r>
            <w:r>
              <w:fldChar w:fldCharType="separate"/>
            </w:r>
            <w:r w:rsidRPr="00063339">
              <w:rPr>
                <w:rStyle w:val="Hypertextovodkaz"/>
                <w:noProof/>
              </w:rPr>
              <w:delText>X. POSKYTOVÁNÍ SLUŽEB NA OBJEDNÁVKU</w:delText>
            </w:r>
            <w:r>
              <w:rPr>
                <w:noProof/>
                <w:webHidden/>
              </w:rPr>
              <w:tab/>
            </w:r>
            <w:r>
              <w:rPr>
                <w:noProof/>
                <w:webHidden/>
              </w:rPr>
              <w:fldChar w:fldCharType="begin"/>
            </w:r>
            <w:r>
              <w:rPr>
                <w:noProof/>
                <w:webHidden/>
              </w:rPr>
              <w:delInstrText xml:space="preserve"> PAGEREF _Toc185618965 \h </w:delInstrText>
            </w:r>
            <w:r>
              <w:rPr>
                <w:noProof/>
                <w:webHidden/>
              </w:rPr>
            </w:r>
            <w:r>
              <w:rPr>
                <w:noProof/>
                <w:webHidden/>
              </w:rPr>
              <w:fldChar w:fldCharType="separate"/>
            </w:r>
            <w:r>
              <w:rPr>
                <w:noProof/>
                <w:webHidden/>
              </w:rPr>
              <w:delText>15</w:delText>
            </w:r>
            <w:r>
              <w:rPr>
                <w:noProof/>
                <w:webHidden/>
              </w:rPr>
              <w:fldChar w:fldCharType="end"/>
            </w:r>
            <w:r>
              <w:fldChar w:fldCharType="end"/>
            </w:r>
          </w:del>
        </w:p>
        <w:p w14:paraId="502E4449" w14:textId="77777777" w:rsidR="004C278A" w:rsidRDefault="004C278A">
          <w:pPr>
            <w:pStyle w:val="Obsah1"/>
            <w:rPr>
              <w:del w:id="87"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88" w:author="Word Document Comparison" w:date="2025-03-20T15:34:00Z" w16du:dateUtc="2025-03-20T14:34:00Z">
            <w:r>
              <w:fldChar w:fldCharType="begin"/>
            </w:r>
            <w:r>
              <w:delInstrText>HYPERLINK \l "_Toc185618966"</w:delInstrText>
            </w:r>
            <w:r>
              <w:fldChar w:fldCharType="separate"/>
            </w:r>
            <w:r w:rsidRPr="00063339">
              <w:rPr>
                <w:rStyle w:val="Hypertextovodkaz"/>
                <w:noProof/>
              </w:rPr>
              <w:delText>XI. PRÁVA A POVINNOSTI SMLUVNÍCH STRAN</w:delText>
            </w:r>
            <w:r>
              <w:rPr>
                <w:noProof/>
                <w:webHidden/>
              </w:rPr>
              <w:tab/>
            </w:r>
            <w:r>
              <w:rPr>
                <w:noProof/>
                <w:webHidden/>
              </w:rPr>
              <w:fldChar w:fldCharType="begin"/>
            </w:r>
            <w:r>
              <w:rPr>
                <w:noProof/>
                <w:webHidden/>
              </w:rPr>
              <w:delInstrText xml:space="preserve"> PAGEREF _Toc185618966 \h </w:delInstrText>
            </w:r>
            <w:r>
              <w:rPr>
                <w:noProof/>
                <w:webHidden/>
              </w:rPr>
            </w:r>
            <w:r>
              <w:rPr>
                <w:noProof/>
                <w:webHidden/>
              </w:rPr>
              <w:fldChar w:fldCharType="separate"/>
            </w:r>
            <w:r>
              <w:rPr>
                <w:noProof/>
                <w:webHidden/>
              </w:rPr>
              <w:delText>20</w:delText>
            </w:r>
            <w:r>
              <w:rPr>
                <w:noProof/>
                <w:webHidden/>
              </w:rPr>
              <w:fldChar w:fldCharType="end"/>
            </w:r>
            <w:r>
              <w:fldChar w:fldCharType="end"/>
            </w:r>
          </w:del>
        </w:p>
        <w:p w14:paraId="19FE8913" w14:textId="77777777" w:rsidR="004C278A" w:rsidRDefault="004C278A">
          <w:pPr>
            <w:pStyle w:val="Obsah1"/>
            <w:rPr>
              <w:del w:id="89"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90" w:author="Word Document Comparison" w:date="2025-03-20T15:34:00Z" w16du:dateUtc="2025-03-20T14:34:00Z">
            <w:r>
              <w:fldChar w:fldCharType="begin"/>
            </w:r>
            <w:r>
              <w:delInstrText>HYPERLINK \l "_Toc185618967"</w:delInstrText>
            </w:r>
            <w:r>
              <w:fldChar w:fldCharType="separate"/>
            </w:r>
            <w:r w:rsidRPr="00063339">
              <w:rPr>
                <w:rStyle w:val="Hypertextovodkaz"/>
                <w:noProof/>
              </w:rPr>
              <w:delText>XII. VLASTNICKÉ PRÁVO A UŽÍVACÍ PRÁVA</w:delText>
            </w:r>
            <w:r>
              <w:rPr>
                <w:noProof/>
                <w:webHidden/>
              </w:rPr>
              <w:tab/>
            </w:r>
            <w:r>
              <w:rPr>
                <w:noProof/>
                <w:webHidden/>
              </w:rPr>
              <w:fldChar w:fldCharType="begin"/>
            </w:r>
            <w:r>
              <w:rPr>
                <w:noProof/>
                <w:webHidden/>
              </w:rPr>
              <w:delInstrText xml:space="preserve"> PAGEREF _Toc185618967 \h </w:delInstrText>
            </w:r>
            <w:r>
              <w:rPr>
                <w:noProof/>
                <w:webHidden/>
              </w:rPr>
            </w:r>
            <w:r>
              <w:rPr>
                <w:noProof/>
                <w:webHidden/>
              </w:rPr>
              <w:fldChar w:fldCharType="separate"/>
            </w:r>
            <w:r>
              <w:rPr>
                <w:noProof/>
                <w:webHidden/>
              </w:rPr>
              <w:delText>25</w:delText>
            </w:r>
            <w:r>
              <w:rPr>
                <w:noProof/>
                <w:webHidden/>
              </w:rPr>
              <w:fldChar w:fldCharType="end"/>
            </w:r>
            <w:r>
              <w:fldChar w:fldCharType="end"/>
            </w:r>
          </w:del>
        </w:p>
        <w:p w14:paraId="54DD6E99" w14:textId="77777777" w:rsidR="004C278A" w:rsidRDefault="004C278A">
          <w:pPr>
            <w:pStyle w:val="Obsah1"/>
            <w:rPr>
              <w:del w:id="91"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92" w:author="Word Document Comparison" w:date="2025-03-20T15:34:00Z" w16du:dateUtc="2025-03-20T14:34:00Z">
            <w:r>
              <w:fldChar w:fldCharType="begin"/>
            </w:r>
            <w:r>
              <w:delInstrText>HYPERLINK \l "_Toc185618968"</w:delInstrText>
            </w:r>
            <w:r>
              <w:fldChar w:fldCharType="separate"/>
            </w:r>
            <w:r w:rsidRPr="00063339">
              <w:rPr>
                <w:rStyle w:val="Hypertextovodkaz"/>
                <w:noProof/>
              </w:rPr>
              <w:delText>XIII. PRÁVA K DATABÁZÍM</w:delText>
            </w:r>
            <w:r>
              <w:rPr>
                <w:noProof/>
                <w:webHidden/>
              </w:rPr>
              <w:tab/>
            </w:r>
            <w:r>
              <w:rPr>
                <w:noProof/>
                <w:webHidden/>
              </w:rPr>
              <w:fldChar w:fldCharType="begin"/>
            </w:r>
            <w:r>
              <w:rPr>
                <w:noProof/>
                <w:webHidden/>
              </w:rPr>
              <w:delInstrText xml:space="preserve"> PAGEREF _Toc185618968 \h </w:delInstrText>
            </w:r>
            <w:r>
              <w:rPr>
                <w:noProof/>
                <w:webHidden/>
              </w:rPr>
            </w:r>
            <w:r>
              <w:rPr>
                <w:noProof/>
                <w:webHidden/>
              </w:rPr>
              <w:fldChar w:fldCharType="separate"/>
            </w:r>
            <w:r>
              <w:rPr>
                <w:noProof/>
                <w:webHidden/>
              </w:rPr>
              <w:delText>28</w:delText>
            </w:r>
            <w:r>
              <w:rPr>
                <w:noProof/>
                <w:webHidden/>
              </w:rPr>
              <w:fldChar w:fldCharType="end"/>
            </w:r>
            <w:r>
              <w:fldChar w:fldCharType="end"/>
            </w:r>
          </w:del>
        </w:p>
        <w:p w14:paraId="4DE8D579" w14:textId="77777777" w:rsidR="004C278A" w:rsidRDefault="004C278A">
          <w:pPr>
            <w:pStyle w:val="Obsah1"/>
            <w:rPr>
              <w:del w:id="93"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94" w:author="Word Document Comparison" w:date="2025-03-20T15:34:00Z" w16du:dateUtc="2025-03-20T14:34:00Z">
            <w:r>
              <w:fldChar w:fldCharType="begin"/>
            </w:r>
            <w:r>
              <w:delInstrText>HYPERLINK \l "_Toc185618969"</w:delInstrText>
            </w:r>
            <w:r>
              <w:fldChar w:fldCharType="separate"/>
            </w:r>
            <w:r w:rsidRPr="00063339">
              <w:rPr>
                <w:rStyle w:val="Hypertextovodkaz"/>
                <w:noProof/>
              </w:rPr>
              <w:delText>XIV. POJIŠTĚNÍ</w:delText>
            </w:r>
            <w:r>
              <w:rPr>
                <w:noProof/>
                <w:webHidden/>
              </w:rPr>
              <w:tab/>
            </w:r>
            <w:r>
              <w:rPr>
                <w:noProof/>
                <w:webHidden/>
              </w:rPr>
              <w:fldChar w:fldCharType="begin"/>
            </w:r>
            <w:r>
              <w:rPr>
                <w:noProof/>
                <w:webHidden/>
              </w:rPr>
              <w:delInstrText xml:space="preserve"> PAGEREF _Toc185618969 \h </w:delInstrText>
            </w:r>
            <w:r>
              <w:rPr>
                <w:noProof/>
                <w:webHidden/>
              </w:rPr>
            </w:r>
            <w:r>
              <w:rPr>
                <w:noProof/>
                <w:webHidden/>
              </w:rPr>
              <w:fldChar w:fldCharType="separate"/>
            </w:r>
            <w:r>
              <w:rPr>
                <w:noProof/>
                <w:webHidden/>
              </w:rPr>
              <w:delText>28</w:delText>
            </w:r>
            <w:r>
              <w:rPr>
                <w:noProof/>
                <w:webHidden/>
              </w:rPr>
              <w:fldChar w:fldCharType="end"/>
            </w:r>
            <w:r>
              <w:fldChar w:fldCharType="end"/>
            </w:r>
          </w:del>
        </w:p>
        <w:p w14:paraId="78526064" w14:textId="77777777" w:rsidR="004C278A" w:rsidRDefault="004C278A">
          <w:pPr>
            <w:pStyle w:val="Obsah1"/>
            <w:rPr>
              <w:del w:id="95"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96" w:author="Word Document Comparison" w:date="2025-03-20T15:34:00Z" w16du:dateUtc="2025-03-20T14:34:00Z">
            <w:r>
              <w:fldChar w:fldCharType="begin"/>
            </w:r>
            <w:r>
              <w:delInstrText>HYPERLINK \l "_Toc185618970"</w:delInstrText>
            </w:r>
            <w:r>
              <w:fldChar w:fldCharType="separate"/>
            </w:r>
            <w:r w:rsidRPr="00063339">
              <w:rPr>
                <w:rStyle w:val="Hypertextovodkaz"/>
                <w:noProof/>
              </w:rPr>
              <w:delText>XV. SANKCE A NÁHRADA ŠKODY</w:delText>
            </w:r>
            <w:r>
              <w:rPr>
                <w:noProof/>
                <w:webHidden/>
              </w:rPr>
              <w:tab/>
            </w:r>
            <w:r>
              <w:rPr>
                <w:noProof/>
                <w:webHidden/>
              </w:rPr>
              <w:fldChar w:fldCharType="begin"/>
            </w:r>
            <w:r>
              <w:rPr>
                <w:noProof/>
                <w:webHidden/>
              </w:rPr>
              <w:delInstrText xml:space="preserve"> PAGEREF _Toc185618970 \h </w:delInstrText>
            </w:r>
            <w:r>
              <w:rPr>
                <w:noProof/>
                <w:webHidden/>
              </w:rPr>
            </w:r>
            <w:r>
              <w:rPr>
                <w:noProof/>
                <w:webHidden/>
              </w:rPr>
              <w:fldChar w:fldCharType="separate"/>
            </w:r>
            <w:r>
              <w:rPr>
                <w:noProof/>
                <w:webHidden/>
              </w:rPr>
              <w:delText>29</w:delText>
            </w:r>
            <w:r>
              <w:rPr>
                <w:noProof/>
                <w:webHidden/>
              </w:rPr>
              <w:fldChar w:fldCharType="end"/>
            </w:r>
            <w:r>
              <w:fldChar w:fldCharType="end"/>
            </w:r>
          </w:del>
        </w:p>
        <w:p w14:paraId="0B48C994" w14:textId="77777777" w:rsidR="004C278A" w:rsidRDefault="004C278A">
          <w:pPr>
            <w:pStyle w:val="Obsah1"/>
            <w:rPr>
              <w:del w:id="97"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98" w:author="Word Document Comparison" w:date="2025-03-20T15:34:00Z" w16du:dateUtc="2025-03-20T14:34:00Z">
            <w:r>
              <w:fldChar w:fldCharType="begin"/>
            </w:r>
            <w:r>
              <w:delInstrText>HYPERLINK \l "_Toc185618971"</w:delInstrText>
            </w:r>
            <w:r>
              <w:fldChar w:fldCharType="separate"/>
            </w:r>
            <w:r w:rsidRPr="00063339">
              <w:rPr>
                <w:rStyle w:val="Hypertextovodkaz"/>
                <w:noProof/>
              </w:rPr>
              <w:delText>XVI. TRVÁNÍ SMLOUVY A JEJÍ UKONČENÍ</w:delText>
            </w:r>
            <w:r>
              <w:rPr>
                <w:noProof/>
                <w:webHidden/>
              </w:rPr>
              <w:tab/>
            </w:r>
            <w:r>
              <w:rPr>
                <w:noProof/>
                <w:webHidden/>
              </w:rPr>
              <w:fldChar w:fldCharType="begin"/>
            </w:r>
            <w:r>
              <w:rPr>
                <w:noProof/>
                <w:webHidden/>
              </w:rPr>
              <w:delInstrText xml:space="preserve"> PAGEREF _Toc185618971 \h </w:delInstrText>
            </w:r>
            <w:r>
              <w:rPr>
                <w:noProof/>
                <w:webHidden/>
              </w:rPr>
            </w:r>
            <w:r>
              <w:rPr>
                <w:noProof/>
                <w:webHidden/>
              </w:rPr>
              <w:fldChar w:fldCharType="separate"/>
            </w:r>
            <w:r>
              <w:rPr>
                <w:noProof/>
                <w:webHidden/>
              </w:rPr>
              <w:delText>32</w:delText>
            </w:r>
            <w:r>
              <w:rPr>
                <w:noProof/>
                <w:webHidden/>
              </w:rPr>
              <w:fldChar w:fldCharType="end"/>
            </w:r>
            <w:r>
              <w:fldChar w:fldCharType="end"/>
            </w:r>
          </w:del>
        </w:p>
        <w:p w14:paraId="0269DFF4" w14:textId="77777777" w:rsidR="004C278A" w:rsidRDefault="004C278A">
          <w:pPr>
            <w:pStyle w:val="Obsah1"/>
            <w:rPr>
              <w:del w:id="99"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100" w:author="Word Document Comparison" w:date="2025-03-20T15:34:00Z" w16du:dateUtc="2025-03-20T14:34:00Z">
            <w:r>
              <w:fldChar w:fldCharType="begin"/>
            </w:r>
            <w:r>
              <w:delInstrText>HYPERLINK \l "_Toc185618972"</w:delInstrText>
            </w:r>
            <w:r>
              <w:fldChar w:fldCharType="separate"/>
            </w:r>
            <w:r w:rsidRPr="00063339">
              <w:rPr>
                <w:rStyle w:val="Hypertextovodkaz"/>
                <w:noProof/>
              </w:rPr>
              <w:delText>XVII. ŘÍZENÉ UKONČENÍ POSKYTOVÁNÍ SLUŽEB</w:delText>
            </w:r>
            <w:r>
              <w:rPr>
                <w:noProof/>
                <w:webHidden/>
              </w:rPr>
              <w:tab/>
            </w:r>
            <w:r>
              <w:rPr>
                <w:noProof/>
                <w:webHidden/>
              </w:rPr>
              <w:fldChar w:fldCharType="begin"/>
            </w:r>
            <w:r>
              <w:rPr>
                <w:noProof/>
                <w:webHidden/>
              </w:rPr>
              <w:delInstrText xml:space="preserve"> PAGEREF _Toc185618972 \h </w:delInstrText>
            </w:r>
            <w:r>
              <w:rPr>
                <w:noProof/>
                <w:webHidden/>
              </w:rPr>
            </w:r>
            <w:r>
              <w:rPr>
                <w:noProof/>
                <w:webHidden/>
              </w:rPr>
              <w:fldChar w:fldCharType="separate"/>
            </w:r>
            <w:r>
              <w:rPr>
                <w:noProof/>
                <w:webHidden/>
              </w:rPr>
              <w:delText>34</w:delText>
            </w:r>
            <w:r>
              <w:rPr>
                <w:noProof/>
                <w:webHidden/>
              </w:rPr>
              <w:fldChar w:fldCharType="end"/>
            </w:r>
            <w:r>
              <w:fldChar w:fldCharType="end"/>
            </w:r>
          </w:del>
        </w:p>
        <w:p w14:paraId="32C1350F" w14:textId="77777777" w:rsidR="004C278A" w:rsidRDefault="004C278A">
          <w:pPr>
            <w:pStyle w:val="Obsah1"/>
            <w:rPr>
              <w:del w:id="101"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102" w:author="Word Document Comparison" w:date="2025-03-20T15:34:00Z" w16du:dateUtc="2025-03-20T14:34:00Z">
            <w:r>
              <w:fldChar w:fldCharType="begin"/>
            </w:r>
            <w:r>
              <w:delInstrText>HYPERLINK \l "_Toc185618973"</w:delInstrText>
            </w:r>
            <w:r>
              <w:fldChar w:fldCharType="separate"/>
            </w:r>
            <w:r w:rsidRPr="00063339">
              <w:rPr>
                <w:rStyle w:val="Hypertextovodkaz"/>
                <w:noProof/>
              </w:rPr>
              <w:delText>XVIII. PROHLÁŠENÍ SMLUVNÍCH STRAN</w:delText>
            </w:r>
            <w:r>
              <w:rPr>
                <w:noProof/>
                <w:webHidden/>
              </w:rPr>
              <w:tab/>
            </w:r>
            <w:r>
              <w:rPr>
                <w:noProof/>
                <w:webHidden/>
              </w:rPr>
              <w:fldChar w:fldCharType="begin"/>
            </w:r>
            <w:r>
              <w:rPr>
                <w:noProof/>
                <w:webHidden/>
              </w:rPr>
              <w:delInstrText xml:space="preserve"> PAGEREF _Toc185618973 \h </w:delInstrText>
            </w:r>
            <w:r>
              <w:rPr>
                <w:noProof/>
                <w:webHidden/>
              </w:rPr>
            </w:r>
            <w:r>
              <w:rPr>
                <w:noProof/>
                <w:webHidden/>
              </w:rPr>
              <w:fldChar w:fldCharType="separate"/>
            </w:r>
            <w:r>
              <w:rPr>
                <w:noProof/>
                <w:webHidden/>
              </w:rPr>
              <w:delText>35</w:delText>
            </w:r>
            <w:r>
              <w:rPr>
                <w:noProof/>
                <w:webHidden/>
              </w:rPr>
              <w:fldChar w:fldCharType="end"/>
            </w:r>
            <w:r>
              <w:fldChar w:fldCharType="end"/>
            </w:r>
          </w:del>
        </w:p>
        <w:p w14:paraId="391D5ABE" w14:textId="77777777" w:rsidR="004C278A" w:rsidRDefault="004C278A">
          <w:pPr>
            <w:pStyle w:val="Obsah1"/>
            <w:rPr>
              <w:del w:id="103"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104" w:author="Word Document Comparison" w:date="2025-03-20T15:34:00Z" w16du:dateUtc="2025-03-20T14:34:00Z">
            <w:r>
              <w:fldChar w:fldCharType="begin"/>
            </w:r>
            <w:r>
              <w:delInstrText>HYPERLINK \l "_Toc185618974"</w:delInstrText>
            </w:r>
            <w:r>
              <w:fldChar w:fldCharType="separate"/>
            </w:r>
            <w:r w:rsidRPr="00063339">
              <w:rPr>
                <w:rStyle w:val="Hypertextovodkaz"/>
                <w:noProof/>
              </w:rPr>
              <w:delText>XIX. OSTATNÍ UJEDNÁNÍ</w:delText>
            </w:r>
            <w:r>
              <w:rPr>
                <w:noProof/>
                <w:webHidden/>
              </w:rPr>
              <w:tab/>
            </w:r>
            <w:r>
              <w:rPr>
                <w:noProof/>
                <w:webHidden/>
              </w:rPr>
              <w:fldChar w:fldCharType="begin"/>
            </w:r>
            <w:r>
              <w:rPr>
                <w:noProof/>
                <w:webHidden/>
              </w:rPr>
              <w:delInstrText xml:space="preserve"> PAGEREF _Toc185618974 \h </w:delInstrText>
            </w:r>
            <w:r>
              <w:rPr>
                <w:noProof/>
                <w:webHidden/>
              </w:rPr>
            </w:r>
            <w:r>
              <w:rPr>
                <w:noProof/>
                <w:webHidden/>
              </w:rPr>
              <w:fldChar w:fldCharType="separate"/>
            </w:r>
            <w:r>
              <w:rPr>
                <w:noProof/>
                <w:webHidden/>
              </w:rPr>
              <w:delText>35</w:delText>
            </w:r>
            <w:r>
              <w:rPr>
                <w:noProof/>
                <w:webHidden/>
              </w:rPr>
              <w:fldChar w:fldCharType="end"/>
            </w:r>
            <w:r>
              <w:fldChar w:fldCharType="end"/>
            </w:r>
          </w:del>
        </w:p>
        <w:p w14:paraId="362EF0C8" w14:textId="77777777" w:rsidR="004C278A" w:rsidRDefault="004C278A">
          <w:pPr>
            <w:pStyle w:val="Obsah1"/>
            <w:rPr>
              <w:del w:id="105"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106" w:author="Word Document Comparison" w:date="2025-03-20T15:34:00Z" w16du:dateUtc="2025-03-20T14:34:00Z">
            <w:r>
              <w:fldChar w:fldCharType="begin"/>
            </w:r>
            <w:r>
              <w:delInstrText>HYPERLINK \l "_Toc185618975"</w:delInstrText>
            </w:r>
            <w:r>
              <w:fldChar w:fldCharType="separate"/>
            </w:r>
            <w:r w:rsidRPr="00063339">
              <w:rPr>
                <w:rStyle w:val="Hypertextovodkaz"/>
                <w:noProof/>
              </w:rPr>
              <w:delText>XX. OPRÁVNĚNÉ OSOBY</w:delText>
            </w:r>
            <w:r>
              <w:rPr>
                <w:noProof/>
                <w:webHidden/>
              </w:rPr>
              <w:tab/>
            </w:r>
            <w:r>
              <w:rPr>
                <w:noProof/>
                <w:webHidden/>
              </w:rPr>
              <w:fldChar w:fldCharType="begin"/>
            </w:r>
            <w:r>
              <w:rPr>
                <w:noProof/>
                <w:webHidden/>
              </w:rPr>
              <w:delInstrText xml:space="preserve"> PAGEREF _Toc185618975 \h </w:delInstrText>
            </w:r>
            <w:r>
              <w:rPr>
                <w:noProof/>
                <w:webHidden/>
              </w:rPr>
            </w:r>
            <w:r>
              <w:rPr>
                <w:noProof/>
                <w:webHidden/>
              </w:rPr>
              <w:fldChar w:fldCharType="separate"/>
            </w:r>
            <w:r>
              <w:rPr>
                <w:noProof/>
                <w:webHidden/>
              </w:rPr>
              <w:delText>37</w:delText>
            </w:r>
            <w:r>
              <w:rPr>
                <w:noProof/>
                <w:webHidden/>
              </w:rPr>
              <w:fldChar w:fldCharType="end"/>
            </w:r>
            <w:r>
              <w:fldChar w:fldCharType="end"/>
            </w:r>
          </w:del>
        </w:p>
        <w:p w14:paraId="41D8069E" w14:textId="77777777" w:rsidR="004C278A" w:rsidRDefault="004C278A">
          <w:pPr>
            <w:pStyle w:val="Obsah1"/>
            <w:rPr>
              <w:del w:id="107"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108" w:author="Word Document Comparison" w:date="2025-03-20T15:34:00Z" w16du:dateUtc="2025-03-20T14:34:00Z">
            <w:r>
              <w:fldChar w:fldCharType="begin"/>
            </w:r>
            <w:r>
              <w:delInstrText>HYPERLINK \l "_Toc185618976"</w:delInstrText>
            </w:r>
            <w:r>
              <w:fldChar w:fldCharType="separate"/>
            </w:r>
            <w:r w:rsidRPr="00063339">
              <w:rPr>
                <w:rStyle w:val="Hypertextovodkaz"/>
                <w:noProof/>
              </w:rPr>
              <w:delText>XXI. REALIZAČNÍ TÝM</w:delText>
            </w:r>
            <w:r>
              <w:rPr>
                <w:noProof/>
                <w:webHidden/>
              </w:rPr>
              <w:tab/>
            </w:r>
            <w:r>
              <w:rPr>
                <w:noProof/>
                <w:webHidden/>
              </w:rPr>
              <w:fldChar w:fldCharType="begin"/>
            </w:r>
            <w:r>
              <w:rPr>
                <w:noProof/>
                <w:webHidden/>
              </w:rPr>
              <w:delInstrText xml:space="preserve"> PAGEREF _Toc185618976 \h </w:delInstrText>
            </w:r>
            <w:r>
              <w:rPr>
                <w:noProof/>
                <w:webHidden/>
              </w:rPr>
            </w:r>
            <w:r>
              <w:rPr>
                <w:noProof/>
                <w:webHidden/>
              </w:rPr>
              <w:fldChar w:fldCharType="separate"/>
            </w:r>
            <w:r>
              <w:rPr>
                <w:noProof/>
                <w:webHidden/>
              </w:rPr>
              <w:delText>37</w:delText>
            </w:r>
            <w:r>
              <w:rPr>
                <w:noProof/>
                <w:webHidden/>
              </w:rPr>
              <w:fldChar w:fldCharType="end"/>
            </w:r>
            <w:r>
              <w:fldChar w:fldCharType="end"/>
            </w:r>
          </w:del>
        </w:p>
        <w:p w14:paraId="1782ACB3" w14:textId="77777777" w:rsidR="004C278A" w:rsidRDefault="004C278A">
          <w:pPr>
            <w:pStyle w:val="Obsah1"/>
            <w:rPr>
              <w:del w:id="109"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110" w:author="Word Document Comparison" w:date="2025-03-20T15:34:00Z" w16du:dateUtc="2025-03-20T14:34:00Z">
            <w:r>
              <w:fldChar w:fldCharType="begin"/>
            </w:r>
            <w:r>
              <w:delInstrText>HYPERLINK \l "_Toc185618977"</w:delInstrText>
            </w:r>
            <w:r>
              <w:fldChar w:fldCharType="separate"/>
            </w:r>
            <w:r w:rsidRPr="00063339">
              <w:rPr>
                <w:rStyle w:val="Hypertextovodkaz"/>
                <w:noProof/>
              </w:rPr>
              <w:delText>XXII. PODDODAVATELÉ</w:delText>
            </w:r>
            <w:r>
              <w:rPr>
                <w:noProof/>
                <w:webHidden/>
              </w:rPr>
              <w:tab/>
            </w:r>
            <w:r>
              <w:rPr>
                <w:noProof/>
                <w:webHidden/>
              </w:rPr>
              <w:fldChar w:fldCharType="begin"/>
            </w:r>
            <w:r>
              <w:rPr>
                <w:noProof/>
                <w:webHidden/>
              </w:rPr>
              <w:delInstrText xml:space="preserve"> PAGEREF _Toc185618977 \h </w:delInstrText>
            </w:r>
            <w:r>
              <w:rPr>
                <w:noProof/>
                <w:webHidden/>
              </w:rPr>
            </w:r>
            <w:r>
              <w:rPr>
                <w:noProof/>
                <w:webHidden/>
              </w:rPr>
              <w:fldChar w:fldCharType="separate"/>
            </w:r>
            <w:r>
              <w:rPr>
                <w:noProof/>
                <w:webHidden/>
              </w:rPr>
              <w:delText>38</w:delText>
            </w:r>
            <w:r>
              <w:rPr>
                <w:noProof/>
                <w:webHidden/>
              </w:rPr>
              <w:fldChar w:fldCharType="end"/>
            </w:r>
            <w:r>
              <w:fldChar w:fldCharType="end"/>
            </w:r>
          </w:del>
        </w:p>
        <w:p w14:paraId="0B280594" w14:textId="77777777" w:rsidR="004C278A" w:rsidRDefault="004C278A">
          <w:pPr>
            <w:pStyle w:val="Obsah1"/>
            <w:rPr>
              <w:del w:id="111"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112" w:author="Word Document Comparison" w:date="2025-03-20T15:34:00Z" w16du:dateUtc="2025-03-20T14:34:00Z">
            <w:r>
              <w:fldChar w:fldCharType="begin"/>
            </w:r>
            <w:r>
              <w:delInstrText>HYPERLINK \l "_Toc185618978"</w:delInstrText>
            </w:r>
            <w:r>
              <w:fldChar w:fldCharType="separate"/>
            </w:r>
            <w:r w:rsidRPr="00063339">
              <w:rPr>
                <w:rStyle w:val="Hypertextovodkaz"/>
                <w:noProof/>
              </w:rPr>
              <w:delText>XXIII. ZÁVĚREČNÁ USTANOVENÍ</w:delText>
            </w:r>
            <w:r>
              <w:rPr>
                <w:noProof/>
                <w:webHidden/>
              </w:rPr>
              <w:tab/>
            </w:r>
            <w:r>
              <w:rPr>
                <w:noProof/>
                <w:webHidden/>
              </w:rPr>
              <w:fldChar w:fldCharType="begin"/>
            </w:r>
            <w:r>
              <w:rPr>
                <w:noProof/>
                <w:webHidden/>
              </w:rPr>
              <w:delInstrText xml:space="preserve"> PAGEREF _Toc185618978 \h </w:delInstrText>
            </w:r>
            <w:r>
              <w:rPr>
                <w:noProof/>
                <w:webHidden/>
              </w:rPr>
            </w:r>
            <w:r>
              <w:rPr>
                <w:noProof/>
                <w:webHidden/>
              </w:rPr>
              <w:fldChar w:fldCharType="separate"/>
            </w:r>
            <w:r>
              <w:rPr>
                <w:noProof/>
                <w:webHidden/>
              </w:rPr>
              <w:delText>40</w:delText>
            </w:r>
            <w:r>
              <w:rPr>
                <w:noProof/>
                <w:webHidden/>
              </w:rPr>
              <w:fldChar w:fldCharType="end"/>
            </w:r>
            <w:r>
              <w:fldChar w:fldCharType="end"/>
            </w:r>
          </w:del>
        </w:p>
        <w:p w14:paraId="196ABB3C" w14:textId="77777777" w:rsidR="004C278A" w:rsidRDefault="004C278A">
          <w:pPr>
            <w:pStyle w:val="Obsah1"/>
            <w:rPr>
              <w:del w:id="113" w:author="Word Document Comparison" w:date="2025-03-20T15:34:00Z" w16du:dateUtc="2025-03-20T14:34:00Z"/>
              <w:rFonts w:asciiTheme="minorHAnsi" w:eastAsiaTheme="minorEastAsia" w:hAnsiTheme="minorHAnsi" w:cstheme="minorBidi"/>
              <w:noProof/>
              <w:kern w:val="2"/>
              <w:sz w:val="24"/>
              <w:szCs w:val="24"/>
              <w:lang w:eastAsia="cs-CZ"/>
              <w14:ligatures w14:val="standardContextual"/>
            </w:rPr>
          </w:pPr>
          <w:del w:id="114" w:author="Word Document Comparison" w:date="2025-03-20T15:34:00Z" w16du:dateUtc="2025-03-20T14:34:00Z">
            <w:r>
              <w:fldChar w:fldCharType="begin"/>
            </w:r>
            <w:r>
              <w:delInstrText>HYPERLINK \l "_Toc185618979"</w:delInstrText>
            </w:r>
            <w:r>
              <w:fldChar w:fldCharType="separate"/>
            </w:r>
            <w:r w:rsidRPr="00063339">
              <w:rPr>
                <w:rStyle w:val="Hypertextovodkaz"/>
                <w:noProof/>
              </w:rPr>
              <w:delText>PŘÍLOHY:</w:delText>
            </w:r>
            <w:r>
              <w:rPr>
                <w:noProof/>
                <w:webHidden/>
              </w:rPr>
              <w:tab/>
            </w:r>
            <w:r>
              <w:rPr>
                <w:noProof/>
                <w:webHidden/>
              </w:rPr>
              <w:fldChar w:fldCharType="begin"/>
            </w:r>
            <w:r>
              <w:rPr>
                <w:noProof/>
                <w:webHidden/>
              </w:rPr>
              <w:delInstrText xml:space="preserve"> PAGEREF _Toc185618979 \h </w:delInstrText>
            </w:r>
            <w:r>
              <w:rPr>
                <w:noProof/>
                <w:webHidden/>
              </w:rPr>
            </w:r>
            <w:r>
              <w:rPr>
                <w:noProof/>
                <w:webHidden/>
              </w:rPr>
              <w:fldChar w:fldCharType="separate"/>
            </w:r>
            <w:r>
              <w:rPr>
                <w:noProof/>
                <w:webHidden/>
              </w:rPr>
              <w:delText>40</w:delText>
            </w:r>
            <w:r>
              <w:rPr>
                <w:noProof/>
                <w:webHidden/>
              </w:rPr>
              <w:fldChar w:fldCharType="end"/>
            </w:r>
            <w:r>
              <w:fldChar w:fldCharType="end"/>
            </w:r>
          </w:del>
        </w:p>
        <w:p w14:paraId="2BE5AA46" w14:textId="1BEEA3F5" w:rsidR="00306281" w:rsidRDefault="00306281" w:rsidP="00306281">
          <w:pPr>
            <w:keepNext/>
            <w:keepLines/>
            <w:tabs>
              <w:tab w:val="left" w:pos="567"/>
            </w:tabs>
            <w:spacing w:after="100"/>
          </w:pPr>
          <w:del w:id="115" w:author="Word Document Comparison" w:date="2025-03-20T15:34:00Z" w16du:dateUtc="2025-03-20T14:34:00Z">
            <w:r>
              <w:rPr>
                <w:rFonts w:eastAsia="SimSun" w:cstheme="minorHAnsi"/>
                <w:bCs/>
                <w:noProof/>
                <w:kern w:val="1"/>
                <w:szCs w:val="22"/>
                <w:lang w:eastAsia="ar-SA"/>
              </w:rPr>
              <w:fldChar w:fldCharType="end"/>
            </w:r>
          </w:del>
        </w:p>
      </w:sdtContent>
    </w:sdt>
    <w:p w14:paraId="24C2093C" w14:textId="77777777" w:rsidR="00306281" w:rsidRDefault="00306281" w:rsidP="00306281">
      <w:pPr>
        <w:spacing w:after="100"/>
        <w:rPr>
          <w:lang w:eastAsia="ar-SA"/>
        </w:rPr>
      </w:pPr>
      <w:r>
        <w:rPr>
          <w:lang w:eastAsia="ar-SA"/>
        </w:rPr>
        <w:br w:type="page"/>
      </w:r>
    </w:p>
    <w:p w14:paraId="42E9196A" w14:textId="6E509697" w:rsidR="00306281" w:rsidRPr="001143D7" w:rsidRDefault="00306281" w:rsidP="00306281">
      <w:pPr>
        <w:pStyle w:val="Nadpis1"/>
      </w:pPr>
      <w:bookmarkStart w:id="116" w:name="_Toc66189548"/>
      <w:bookmarkStart w:id="117" w:name="_Toc177719295"/>
      <w:bookmarkStart w:id="118" w:name="_Toc185618956"/>
      <w:bookmarkStart w:id="119" w:name="_Toc193377209"/>
      <w:r w:rsidRPr="001143D7">
        <w:lastRenderedPageBreak/>
        <w:t>ÚVODNÍ U</w:t>
      </w:r>
      <w:bookmarkEnd w:id="116"/>
      <w:r w:rsidR="00D426B0" w:rsidRPr="001143D7">
        <w:t>STANOVENÍ</w:t>
      </w:r>
      <w:bookmarkEnd w:id="117"/>
      <w:bookmarkEnd w:id="118"/>
      <w:bookmarkEnd w:id="119"/>
    </w:p>
    <w:p w14:paraId="2CFD9004" w14:textId="32CD62E3" w:rsidR="00CC1526" w:rsidRPr="00C94C92" w:rsidRDefault="00306281" w:rsidP="00B44A00">
      <w:pPr>
        <w:pStyle w:val="2sltext"/>
      </w:pPr>
      <w:r w:rsidRPr="00C94C92">
        <w:t>Smlouva je uzavřena na základě výsledků zadávacího řízení (dále jen „</w:t>
      </w:r>
      <w:r w:rsidRPr="00C94C92">
        <w:rPr>
          <w:b/>
          <w:bCs/>
          <w:i/>
          <w:iCs/>
        </w:rPr>
        <w:t>Řízení veřejné zakázky</w:t>
      </w:r>
      <w:r w:rsidRPr="00C94C92">
        <w:t xml:space="preserve">“) veřejné zakázky s názvem: </w:t>
      </w:r>
      <w:r w:rsidR="00892641" w:rsidRPr="00B32E45">
        <w:rPr>
          <w:b/>
          <w:bCs/>
        </w:rPr>
        <w:t>Obnova a provoz HW infrastruktury IS SZIF</w:t>
      </w:r>
      <w:r w:rsidRPr="00C94C92">
        <w:t>, ev. č. zakázky ve Věstníku veřejných zakázek:</w:t>
      </w:r>
      <w:r w:rsidR="00B44A00">
        <w:t xml:space="preserve"> </w:t>
      </w:r>
      <w:r w:rsidR="00B44A00" w:rsidRPr="00B44A00">
        <w:t>Z2024-046037</w:t>
      </w:r>
      <w:r w:rsidR="00B44A00">
        <w:t xml:space="preserve"> </w:t>
      </w:r>
      <w:r w:rsidRPr="00C94C92">
        <w:t>(dále jen „</w:t>
      </w:r>
      <w:r w:rsidRPr="00C94C92">
        <w:rPr>
          <w:b/>
          <w:bCs/>
          <w:i/>
          <w:iCs/>
        </w:rPr>
        <w:t>Veřejná zakázka</w:t>
      </w:r>
      <w:r w:rsidRPr="00C94C92">
        <w:t xml:space="preserve">“). Jednotlivá ujednání </w:t>
      </w:r>
      <w:r w:rsidR="00C94C92" w:rsidRPr="00C94C92">
        <w:t xml:space="preserve">Řízení veřejné zakázky </w:t>
      </w:r>
      <w:r w:rsidRPr="00C94C92">
        <w:t xml:space="preserve">této Smlouvy </w:t>
      </w:r>
      <w:r w:rsidR="00C53D50" w:rsidRPr="00C94C92">
        <w:t xml:space="preserve">tak </w:t>
      </w:r>
      <w:r w:rsidRPr="00C94C92">
        <w:t xml:space="preserve">budou vykládána v souladu se zadávacími podmínkami Veřejné zakázky, nabídkou Poskytovatele podanou na Veřejnou zakázku a Smlouvou </w:t>
      </w:r>
      <w:r w:rsidR="00892641" w:rsidRPr="00C94C92">
        <w:t xml:space="preserve">na dodávku </w:t>
      </w:r>
      <w:r w:rsidRPr="00C94C92">
        <w:t xml:space="preserve">uzavřenou mezi Objednatelem a Poskytovatelem </w:t>
      </w:r>
      <w:r w:rsidR="00CC48DE" w:rsidRPr="00C94C92">
        <w:t xml:space="preserve">v rámci Řízení veřejné zakázky </w:t>
      </w:r>
      <w:r w:rsidRPr="00C94C92">
        <w:t>na realizaci Veřejné zakázky (dále jen „</w:t>
      </w:r>
      <w:r w:rsidRPr="00C94C92">
        <w:rPr>
          <w:b/>
          <w:bCs/>
          <w:i/>
          <w:iCs/>
        </w:rPr>
        <w:t xml:space="preserve">Smlouva </w:t>
      </w:r>
      <w:r w:rsidR="00892641" w:rsidRPr="00C94C92">
        <w:rPr>
          <w:b/>
          <w:bCs/>
          <w:i/>
          <w:iCs/>
        </w:rPr>
        <w:t>na dodávku</w:t>
      </w:r>
      <w:r w:rsidRPr="00C94C92">
        <w:t xml:space="preserve">“). Bude-li v této Smlouvě užit pojem, který je definován ve Smlouvě </w:t>
      </w:r>
      <w:r w:rsidR="00892641" w:rsidRPr="00C94C92">
        <w:t>na dodávku</w:t>
      </w:r>
      <w:r w:rsidRPr="00C94C92">
        <w:t xml:space="preserve">, má pro účely této Smlouvy stejný význam jako ve Smlouvě </w:t>
      </w:r>
      <w:r w:rsidR="00892641" w:rsidRPr="00C94C92">
        <w:t>na dodávku</w:t>
      </w:r>
      <w:r w:rsidRPr="00C94C92">
        <w:t>, nestanoví-li tato Smlouva výslovně jinak.</w:t>
      </w:r>
    </w:p>
    <w:p w14:paraId="7FC9968D" w14:textId="77777777" w:rsidR="00306281" w:rsidRPr="001143D7" w:rsidRDefault="00306281" w:rsidP="00306281">
      <w:pPr>
        <w:pStyle w:val="Nadpis1"/>
      </w:pPr>
      <w:bookmarkStart w:id="120" w:name="_Toc66189549"/>
      <w:bookmarkStart w:id="121" w:name="_Toc177719296"/>
      <w:bookmarkStart w:id="122" w:name="_Toc185618957"/>
      <w:bookmarkStart w:id="123" w:name="_Toc193377210"/>
      <w:r w:rsidRPr="001143D7">
        <w:t>ÚČEL SMLOUVY</w:t>
      </w:r>
      <w:bookmarkEnd w:id="120"/>
      <w:bookmarkEnd w:id="121"/>
      <w:bookmarkEnd w:id="122"/>
      <w:bookmarkEnd w:id="123"/>
    </w:p>
    <w:p w14:paraId="73A1AA10" w14:textId="1F3C06E5" w:rsidR="00306281" w:rsidRPr="00574B3A" w:rsidRDefault="00306281" w:rsidP="00C94C92">
      <w:pPr>
        <w:pStyle w:val="2sltext"/>
      </w:pPr>
      <w:bookmarkStart w:id="124" w:name="_Ref421868253"/>
      <w:r w:rsidRPr="00574B3A">
        <w:t xml:space="preserve">Účelem této Smlouvy je zajištění poskytování </w:t>
      </w:r>
      <w:r w:rsidR="00892641" w:rsidRPr="00574B3A">
        <w:t xml:space="preserve">servisních </w:t>
      </w:r>
      <w:r w:rsidRPr="00574B3A">
        <w:t xml:space="preserve">služeb </w:t>
      </w:r>
      <w:r w:rsidR="00892641" w:rsidRPr="00574B3A">
        <w:rPr>
          <w:rStyle w:val="normaltextrun"/>
          <w:rFonts w:cs="Calibri"/>
          <w:shd w:val="clear" w:color="auto" w:fill="FFFFFF"/>
        </w:rPr>
        <w:t xml:space="preserve">k infrastruktuře nezbytné pro provoz </w:t>
      </w:r>
      <w:r w:rsidR="00CC48DE" w:rsidRPr="00574B3A">
        <w:rPr>
          <w:rFonts w:eastAsia="Calibri"/>
        </w:rPr>
        <w:t>informačního systému Státního zemědělského intervenčního fondu</w:t>
      </w:r>
      <w:r w:rsidR="00CC48DE" w:rsidRPr="00574B3A">
        <w:rPr>
          <w:rStyle w:val="normaltextrun"/>
          <w:rFonts w:cs="Calibri"/>
          <w:shd w:val="clear" w:color="auto" w:fill="FFFFFF"/>
        </w:rPr>
        <w:t xml:space="preserve"> (dále jen „</w:t>
      </w:r>
      <w:r w:rsidR="00892641" w:rsidRPr="00574B3A">
        <w:rPr>
          <w:rStyle w:val="normaltextrun"/>
          <w:rFonts w:cs="Calibri"/>
          <w:b/>
          <w:bCs/>
          <w:i/>
          <w:iCs/>
          <w:shd w:val="clear" w:color="auto" w:fill="FFFFFF"/>
        </w:rPr>
        <w:t>IS SZIF</w:t>
      </w:r>
      <w:r w:rsidR="00CC48DE" w:rsidRPr="00574B3A">
        <w:rPr>
          <w:rStyle w:val="normaltextrun"/>
          <w:rFonts w:cs="Calibri"/>
          <w:shd w:val="clear" w:color="auto" w:fill="FFFFFF"/>
        </w:rPr>
        <w:t>“)</w:t>
      </w:r>
      <w:r w:rsidR="00D8570A" w:rsidRPr="00574B3A">
        <w:t xml:space="preserve"> </w:t>
      </w:r>
      <w:r w:rsidR="00892641" w:rsidRPr="00574B3A">
        <w:t>a</w:t>
      </w:r>
      <w:r w:rsidR="00147FC6">
        <w:t> </w:t>
      </w:r>
      <w:r w:rsidR="00D426B0" w:rsidRPr="00574B3A">
        <w:t>dodan</w:t>
      </w:r>
      <w:r w:rsidR="00892641" w:rsidRPr="00574B3A">
        <w:t>é</w:t>
      </w:r>
      <w:r w:rsidR="00D426B0" w:rsidRPr="00574B3A">
        <w:t xml:space="preserve"> </w:t>
      </w:r>
      <w:r w:rsidR="00892641" w:rsidRPr="00574B3A">
        <w:t xml:space="preserve">na základě </w:t>
      </w:r>
      <w:r w:rsidRPr="00574B3A">
        <w:t xml:space="preserve">Smlouvy </w:t>
      </w:r>
      <w:r w:rsidR="00892641" w:rsidRPr="00574B3A">
        <w:t>na dodávku</w:t>
      </w:r>
      <w:r w:rsidRPr="00574B3A">
        <w:t xml:space="preserve"> (dále jen</w:t>
      </w:r>
      <w:r w:rsidRPr="00574B3A">
        <w:rPr>
          <w:bCs/>
          <w:iCs/>
        </w:rPr>
        <w:t xml:space="preserve"> </w:t>
      </w:r>
      <w:r w:rsidR="00856A4F" w:rsidRPr="00574B3A">
        <w:rPr>
          <w:bCs/>
          <w:iCs/>
        </w:rPr>
        <w:t>„</w:t>
      </w:r>
      <w:r w:rsidR="000652F9" w:rsidRPr="00574B3A">
        <w:rPr>
          <w:b/>
          <w:i/>
        </w:rPr>
        <w:t>Dodaná i</w:t>
      </w:r>
      <w:r w:rsidR="00856A4F" w:rsidRPr="00574B3A">
        <w:rPr>
          <w:b/>
          <w:i/>
        </w:rPr>
        <w:t>nfrastruktura</w:t>
      </w:r>
      <w:r w:rsidRPr="00574B3A">
        <w:rPr>
          <w:bCs/>
          <w:iCs/>
        </w:rPr>
        <w:t>“)</w:t>
      </w:r>
      <w:r w:rsidR="000652F9" w:rsidRPr="00574B3A">
        <w:rPr>
          <w:bCs/>
          <w:iCs/>
        </w:rPr>
        <w:t xml:space="preserve">, případně po přechodnou dobu ke stávající infrastruktuře </w:t>
      </w:r>
      <w:r w:rsidR="000652F9" w:rsidRPr="00574B3A">
        <w:rPr>
          <w:rStyle w:val="normaltextrun"/>
          <w:rFonts w:cs="Calibri"/>
          <w:shd w:val="clear" w:color="auto" w:fill="FFFFFF"/>
        </w:rPr>
        <w:t>nezbytné pro provoz IS SZIF (dále jen „</w:t>
      </w:r>
      <w:r w:rsidR="000652F9" w:rsidRPr="00574B3A">
        <w:rPr>
          <w:rStyle w:val="normaltextrun"/>
          <w:rFonts w:cs="Calibri"/>
          <w:b/>
          <w:bCs/>
          <w:i/>
          <w:iCs/>
          <w:shd w:val="clear" w:color="auto" w:fill="FFFFFF"/>
        </w:rPr>
        <w:t>Stávající infrastruktura</w:t>
      </w:r>
      <w:r w:rsidR="000652F9" w:rsidRPr="00574B3A">
        <w:rPr>
          <w:rStyle w:val="normaltextrun"/>
          <w:rFonts w:cs="Calibri"/>
          <w:shd w:val="clear" w:color="auto" w:fill="FFFFFF"/>
        </w:rPr>
        <w:t>“)</w:t>
      </w:r>
      <w:r w:rsidR="000652F9" w:rsidRPr="00574B3A">
        <w:t xml:space="preserve">, </w:t>
      </w:r>
      <w:r w:rsidRPr="00574B3A">
        <w:t>a</w:t>
      </w:r>
      <w:r w:rsidR="00D8570A" w:rsidRPr="00574B3A">
        <w:t> </w:t>
      </w:r>
      <w:r w:rsidRPr="00574B3A">
        <w:t xml:space="preserve">dalších služeb </w:t>
      </w:r>
      <w:r w:rsidR="00856A4F" w:rsidRPr="00574B3A">
        <w:t>a</w:t>
      </w:r>
      <w:r w:rsidRPr="00574B3A">
        <w:t xml:space="preserve"> plnění Poskytovatelem pro Objednatele tak, aby byla zajištěna maximální možná funkčnost </w:t>
      </w:r>
      <w:bookmarkEnd w:id="124"/>
      <w:r w:rsidR="00CC48DE" w:rsidRPr="00574B3A">
        <w:t xml:space="preserve">a bezproblémový provoz </w:t>
      </w:r>
      <w:r w:rsidR="000652F9" w:rsidRPr="00574B3A">
        <w:t>Dodané i</w:t>
      </w:r>
      <w:r w:rsidR="00CC48DE" w:rsidRPr="00574B3A">
        <w:t>nfrastruktury</w:t>
      </w:r>
      <w:r w:rsidRPr="00574B3A">
        <w:t xml:space="preserve">, </w:t>
      </w:r>
      <w:r w:rsidR="000652F9" w:rsidRPr="00574B3A">
        <w:t xml:space="preserve">případně po přechodnou dobu Stávající infrastruktury, </w:t>
      </w:r>
      <w:r w:rsidRPr="00574B3A">
        <w:t xml:space="preserve">a to </w:t>
      </w:r>
      <w:r w:rsidR="00B776A1" w:rsidRPr="00574B3A">
        <w:t xml:space="preserve">vše </w:t>
      </w:r>
      <w:r w:rsidRPr="00574B3A">
        <w:t>plně v souladu s</w:t>
      </w:r>
      <w:r w:rsidR="00CC48DE" w:rsidRPr="00574B3A">
        <w:t> </w:t>
      </w:r>
      <w:r w:rsidRPr="00574B3A">
        <w:t>požadavky</w:t>
      </w:r>
      <w:r w:rsidR="00CC48DE" w:rsidRPr="00574B3A">
        <w:t>, podmínkami a</w:t>
      </w:r>
      <w:r w:rsidR="006D216D" w:rsidRPr="00574B3A">
        <w:t xml:space="preserve"> v rozsahu </w:t>
      </w:r>
      <w:r w:rsidRPr="00574B3A">
        <w:t>stanovenými v této Smlouvě</w:t>
      </w:r>
      <w:r w:rsidR="00856A4F" w:rsidRPr="00574B3A">
        <w:t>,</w:t>
      </w:r>
      <w:r w:rsidR="00B776A1" w:rsidRPr="00574B3A">
        <w:t xml:space="preserve"> ve Smlouvě na dodávku a v jejich přílohách.</w:t>
      </w:r>
      <w:r w:rsidR="008260D4">
        <w:t xml:space="preserve"> </w:t>
      </w:r>
      <w:r w:rsidR="008260D4">
        <w:rPr>
          <w:color w:val="auto"/>
        </w:rPr>
        <w:t xml:space="preserve">Dodaná infrastruktura </w:t>
      </w:r>
      <w:r w:rsidR="008260D4" w:rsidRPr="00190344">
        <w:rPr>
          <w:color w:val="auto"/>
        </w:rPr>
        <w:t>bude</w:t>
      </w:r>
      <w:r w:rsidR="008260D4">
        <w:rPr>
          <w:color w:val="auto"/>
        </w:rPr>
        <w:t xml:space="preserve"> </w:t>
      </w:r>
      <w:r w:rsidR="008260D4" w:rsidRPr="00190344">
        <w:rPr>
          <w:color w:val="auto"/>
        </w:rPr>
        <w:t>sloužit k</w:t>
      </w:r>
      <w:r w:rsidR="008260D4">
        <w:rPr>
          <w:color w:val="auto"/>
        </w:rPr>
        <w:t xml:space="preserve"> nezbytnému </w:t>
      </w:r>
      <w:r w:rsidR="008260D4" w:rsidRPr="00190344">
        <w:rPr>
          <w:color w:val="auto"/>
        </w:rPr>
        <w:t xml:space="preserve">zajištění provozu IS SZIF, který </w:t>
      </w:r>
      <w:r w:rsidR="008260D4">
        <w:rPr>
          <w:color w:val="auto"/>
        </w:rPr>
        <w:t xml:space="preserve">je </w:t>
      </w:r>
      <w:r w:rsidR="008260D4" w:rsidRPr="00190344">
        <w:rPr>
          <w:color w:val="auto"/>
        </w:rPr>
        <w:t>informačním systémem veřejné správy</w:t>
      </w:r>
      <w:r w:rsidR="008260D4">
        <w:rPr>
          <w:color w:val="auto"/>
        </w:rPr>
        <w:t xml:space="preserve"> </w:t>
      </w:r>
      <w:r w:rsidR="008260D4" w:rsidRPr="00190344">
        <w:rPr>
          <w:color w:val="auto"/>
        </w:rPr>
        <w:t>dle zákona č. 365/2000 Sb., o informačních systémech veřejné správy a o změně některých dalších zákonů, ve znění pozdějších předpisů</w:t>
      </w:r>
      <w:r w:rsidR="008260D4">
        <w:rPr>
          <w:color w:val="auto"/>
        </w:rPr>
        <w:t>, a významným informačním systémem</w:t>
      </w:r>
      <w:r w:rsidR="008260D4" w:rsidRPr="009F6175">
        <w:rPr>
          <w:rFonts w:asciiTheme="minorHAnsi" w:hAnsiTheme="minorHAnsi"/>
          <w:color w:val="auto"/>
        </w:rPr>
        <w:t xml:space="preserve"> </w:t>
      </w:r>
      <w:r w:rsidR="008260D4" w:rsidRPr="0009040C">
        <w:rPr>
          <w:rFonts w:asciiTheme="minorHAnsi" w:hAnsiTheme="minorHAnsi"/>
          <w:color w:val="auto"/>
        </w:rPr>
        <w:t>dle zákona č. 181/2014 Sb., o kybernetické bezpečnosti a o změně souvisejících zákonů (zákon o kybernetické bezpečnosti), ve znění pozdějších předpisů</w:t>
      </w:r>
      <w:r w:rsidR="008260D4">
        <w:rPr>
          <w:rFonts w:asciiTheme="minorHAnsi" w:hAnsiTheme="minorHAnsi"/>
          <w:color w:val="auto"/>
        </w:rPr>
        <w:t>. Objednatel</w:t>
      </w:r>
      <w:r w:rsidR="008260D4" w:rsidRPr="009F6175">
        <w:rPr>
          <w:rFonts w:asciiTheme="minorHAnsi" w:hAnsiTheme="minorHAnsi"/>
          <w:color w:val="auto"/>
        </w:rPr>
        <w:t xml:space="preserve"> je akreditovanou platební agenturou – zprostředkovatelem finanční podpory z Evropské unie a národních zdrojů v rámci společné zemědělské politiky </w:t>
      </w:r>
      <w:r w:rsidR="008260D4">
        <w:rPr>
          <w:rFonts w:asciiTheme="minorHAnsi" w:hAnsiTheme="minorHAnsi"/>
          <w:color w:val="auto"/>
        </w:rPr>
        <w:t>a</w:t>
      </w:r>
      <w:r w:rsidR="008260D4" w:rsidRPr="009F6175">
        <w:rPr>
          <w:rFonts w:asciiTheme="minorHAnsi" w:hAnsiTheme="minorHAnsi"/>
          <w:color w:val="auto"/>
        </w:rPr>
        <w:t xml:space="preserve"> rovněž zajišťuje a administruje opatření v rámci společné organizace trhu</w:t>
      </w:r>
      <w:r w:rsidR="008260D4">
        <w:rPr>
          <w:rFonts w:asciiTheme="minorHAnsi" w:hAnsiTheme="minorHAnsi"/>
          <w:color w:val="auto"/>
        </w:rPr>
        <w:t xml:space="preserve">. Řádné a včasné provádění plnění dle této Smlouvy tak má rozhodující vliv na zajištění </w:t>
      </w:r>
      <w:r w:rsidR="00DF7F8E" w:rsidRPr="00DF7F8E">
        <w:rPr>
          <w:rFonts w:asciiTheme="minorHAnsi" w:hAnsiTheme="minorHAnsi"/>
          <w:color w:val="auto"/>
        </w:rPr>
        <w:t>řádného provozu Objednatele.</w:t>
      </w:r>
    </w:p>
    <w:p w14:paraId="1C0617FC" w14:textId="77777777" w:rsidR="00306281" w:rsidRPr="008E6A5C" w:rsidRDefault="00306281" w:rsidP="00C94C92">
      <w:pPr>
        <w:pStyle w:val="2sltext"/>
        <w:numPr>
          <w:ilvl w:val="0"/>
          <w:numId w:val="0"/>
        </w:numPr>
        <w:ind w:left="567"/>
      </w:pPr>
    </w:p>
    <w:p w14:paraId="30D2CEE0" w14:textId="77777777" w:rsidR="00306281" w:rsidRPr="00D01FDB" w:rsidRDefault="00306281" w:rsidP="00C94C92">
      <w:pPr>
        <w:pStyle w:val="2sltext"/>
      </w:pPr>
      <w:r w:rsidRPr="00D01FDB">
        <w:t>Pro vyloučení jakýchkoliv pochybností Smluvní strany uvádějí, že v případě jakékoliv nejistoty ohledně výkladu ustanovení této Smlouvy budou tato ustanovení vykládána tak, aby v co nejširší míře zohledňovala účel této Smlouvy.</w:t>
      </w:r>
    </w:p>
    <w:p w14:paraId="22574749" w14:textId="77777777" w:rsidR="00306281" w:rsidRPr="001143D7" w:rsidRDefault="00306281" w:rsidP="00306281">
      <w:pPr>
        <w:pStyle w:val="Nadpis1"/>
        <w:rPr>
          <w:b w:val="0"/>
        </w:rPr>
      </w:pPr>
      <w:bookmarkStart w:id="125" w:name="_Toc66189550"/>
      <w:bookmarkStart w:id="126" w:name="_Toc177719297"/>
      <w:bookmarkStart w:id="127" w:name="_Toc185618958"/>
      <w:bookmarkStart w:id="128" w:name="_Toc193377211"/>
      <w:r w:rsidRPr="001143D7">
        <w:t>PŘEDMĚT SMLOUVY</w:t>
      </w:r>
      <w:bookmarkEnd w:id="125"/>
      <w:bookmarkEnd w:id="126"/>
      <w:bookmarkEnd w:id="127"/>
      <w:bookmarkEnd w:id="128"/>
    </w:p>
    <w:p w14:paraId="1C6A7ADD" w14:textId="44DE8C4A" w:rsidR="00856A4F" w:rsidRPr="00C94C92" w:rsidRDefault="00856A4F" w:rsidP="00C94C92">
      <w:pPr>
        <w:pStyle w:val="2sltext"/>
      </w:pPr>
      <w:r w:rsidRPr="00C94C92">
        <w:t>Poskytovatel se zavazuje poskytovat Objednateli servisní služby k</w:t>
      </w:r>
      <w:r w:rsidR="00147FC6" w:rsidRPr="00C94C92">
        <w:t> Dodané i</w:t>
      </w:r>
      <w:r w:rsidRPr="00C94C92">
        <w:t>nfrastruktuře</w:t>
      </w:r>
      <w:r w:rsidR="000652F9" w:rsidRPr="00C94C92">
        <w:t>, případně po přechodnou dobu ke Stávající infrastruktuře,</w:t>
      </w:r>
      <w:r w:rsidRPr="00C94C92">
        <w:t xml:space="preserve"> a další služby a</w:t>
      </w:r>
      <w:r w:rsidR="006D216D" w:rsidRPr="00C94C92">
        <w:t> </w:t>
      </w:r>
      <w:r w:rsidRPr="00C94C92">
        <w:t>plnění dle této Smlouvy (dále jen „</w:t>
      </w:r>
      <w:r w:rsidRPr="009D4AAC">
        <w:rPr>
          <w:b/>
          <w:bCs/>
          <w:i/>
          <w:iCs/>
        </w:rPr>
        <w:t>Služby</w:t>
      </w:r>
      <w:r w:rsidRPr="00C94C92">
        <w:t>“), a to dle požadavků, podmínek a</w:t>
      </w:r>
      <w:r w:rsidR="006D216D" w:rsidRPr="00C94C92">
        <w:t xml:space="preserve"> v </w:t>
      </w:r>
      <w:r w:rsidRPr="00C94C92">
        <w:t xml:space="preserve">rozsahu stanovených </w:t>
      </w:r>
      <w:r w:rsidR="00B776A1" w:rsidRPr="00C94C92">
        <w:t>v této</w:t>
      </w:r>
      <w:r w:rsidRPr="00C94C92">
        <w:t xml:space="preserve"> Smlou</w:t>
      </w:r>
      <w:r w:rsidR="00B776A1" w:rsidRPr="00C94C92">
        <w:t>vě</w:t>
      </w:r>
      <w:r w:rsidRPr="00C94C92">
        <w:t>, a předávat Objednateli výsledky takto poskytnutých Služeb.</w:t>
      </w:r>
    </w:p>
    <w:p w14:paraId="3BE51CF8" w14:textId="77777777" w:rsidR="00856A4F" w:rsidRPr="00C94C92" w:rsidRDefault="00856A4F" w:rsidP="00C94C92">
      <w:pPr>
        <w:pStyle w:val="2sltext"/>
        <w:numPr>
          <w:ilvl w:val="0"/>
          <w:numId w:val="0"/>
        </w:numPr>
        <w:ind w:left="567"/>
      </w:pPr>
    </w:p>
    <w:p w14:paraId="2733514F" w14:textId="28B8BA71" w:rsidR="000652F9" w:rsidRPr="00C94C92" w:rsidRDefault="006D216D" w:rsidP="00C94C92">
      <w:pPr>
        <w:pStyle w:val="2sltext"/>
      </w:pPr>
      <w:r w:rsidRPr="00C94C92">
        <w:t>Objednatel se zavazuje Služby poskytnuté v souladu s touto Smlouvou a výsledky takto poskytnutých Služeb př</w:t>
      </w:r>
      <w:r w:rsidR="00116777" w:rsidRPr="00C94C92">
        <w:t>i</w:t>
      </w:r>
      <w:r w:rsidRPr="00C94C92">
        <w:t>jímat a uhradit za ně Poskytovateli odměnu sjednanou dle této Smlouvy</w:t>
      </w:r>
      <w:r w:rsidR="00147FC6" w:rsidRPr="00C94C92">
        <w:t>.</w:t>
      </w:r>
    </w:p>
    <w:p w14:paraId="56CCDD33" w14:textId="77777777" w:rsidR="00306281" w:rsidRPr="00C94C92" w:rsidRDefault="00306281" w:rsidP="00C94C92">
      <w:pPr>
        <w:pStyle w:val="2sltext"/>
        <w:numPr>
          <w:ilvl w:val="0"/>
          <w:numId w:val="0"/>
        </w:numPr>
        <w:ind w:left="567"/>
      </w:pPr>
    </w:p>
    <w:p w14:paraId="53E3A8CA" w14:textId="58D2927D" w:rsidR="003602E3" w:rsidRPr="00C94C92" w:rsidRDefault="00306281" w:rsidP="00C94C92">
      <w:pPr>
        <w:pStyle w:val="2sltext"/>
      </w:pPr>
      <w:r w:rsidRPr="00C94C92">
        <w:t xml:space="preserve">Služby </w:t>
      </w:r>
      <w:r w:rsidR="003602E3" w:rsidRPr="00C94C92">
        <w:t xml:space="preserve">jsou rozděleny na průběžně poskytované Služby, které jsou ode dne zahájení jejich poskytování </w:t>
      </w:r>
      <w:r w:rsidR="00C31E3E" w:rsidRPr="00C94C92">
        <w:t xml:space="preserve">dle této Smlouvy </w:t>
      </w:r>
      <w:r w:rsidR="003602E3" w:rsidRPr="00C94C92">
        <w:t>poskytovány průběžně</w:t>
      </w:r>
      <w:r w:rsidR="006D4C1B" w:rsidRPr="00C94C92">
        <w:t>, pravidelně a kontinuálně</w:t>
      </w:r>
      <w:r w:rsidR="00C31E3E" w:rsidRPr="00C94C92">
        <w:t xml:space="preserve"> po celou </w:t>
      </w:r>
      <w:r w:rsidR="00147FC6" w:rsidRPr="00C94C92">
        <w:t xml:space="preserve">další </w:t>
      </w:r>
      <w:r w:rsidR="00C31E3E" w:rsidRPr="00C94C92">
        <w:t xml:space="preserve">dobu </w:t>
      </w:r>
      <w:r w:rsidR="00B776A1" w:rsidRPr="00C94C92">
        <w:t>dle této Smlouvy</w:t>
      </w:r>
      <w:r w:rsidR="00C31E3E" w:rsidRPr="00C94C92">
        <w:t xml:space="preserve"> </w:t>
      </w:r>
      <w:r w:rsidR="003602E3" w:rsidRPr="00C94C92">
        <w:t xml:space="preserve">(dále jen </w:t>
      </w:r>
      <w:r w:rsidR="008C7795" w:rsidRPr="00C94C92">
        <w:t>jednotlivě „</w:t>
      </w:r>
      <w:r w:rsidR="008C7795" w:rsidRPr="009D4AAC">
        <w:rPr>
          <w:b/>
          <w:bCs/>
          <w:i/>
          <w:iCs/>
        </w:rPr>
        <w:t>Průběžná služba</w:t>
      </w:r>
      <w:r w:rsidR="008C7795" w:rsidRPr="00C94C92">
        <w:t xml:space="preserve">“ a společně </w:t>
      </w:r>
      <w:r w:rsidR="003602E3" w:rsidRPr="00C94C92">
        <w:t>„</w:t>
      </w:r>
      <w:r w:rsidR="003602E3" w:rsidRPr="009D4AAC">
        <w:rPr>
          <w:b/>
          <w:bCs/>
          <w:i/>
          <w:iCs/>
        </w:rPr>
        <w:t>Průběžn</w:t>
      </w:r>
      <w:r w:rsidR="009E370F" w:rsidRPr="009D4AAC">
        <w:rPr>
          <w:b/>
          <w:bCs/>
          <w:i/>
          <w:iCs/>
        </w:rPr>
        <w:t xml:space="preserve">é </w:t>
      </w:r>
      <w:r w:rsidR="003602E3" w:rsidRPr="009D4AAC">
        <w:rPr>
          <w:b/>
          <w:bCs/>
          <w:i/>
          <w:iCs/>
        </w:rPr>
        <w:t>služby</w:t>
      </w:r>
      <w:r w:rsidR="003602E3" w:rsidRPr="00C94C92">
        <w:t>“)</w:t>
      </w:r>
      <w:r w:rsidR="006D4C1B" w:rsidRPr="00C94C92">
        <w:t xml:space="preserve">, </w:t>
      </w:r>
      <w:r w:rsidR="003602E3" w:rsidRPr="00C94C92">
        <w:t>a</w:t>
      </w:r>
      <w:r w:rsidR="00147FC6" w:rsidRPr="00C94C92">
        <w:t> </w:t>
      </w:r>
      <w:r w:rsidR="003602E3" w:rsidRPr="00C94C92">
        <w:t xml:space="preserve">služby </w:t>
      </w:r>
      <w:r w:rsidR="003C7760" w:rsidRPr="00C94C92">
        <w:t xml:space="preserve">poskytované </w:t>
      </w:r>
      <w:r w:rsidR="003602E3" w:rsidRPr="00C94C92">
        <w:t>na objednávku</w:t>
      </w:r>
      <w:r w:rsidR="006D4C1B" w:rsidRPr="00C94C92">
        <w:t>, které jsou poskytovány pouze na základě zvláštních dílčích objednávek</w:t>
      </w:r>
      <w:r w:rsidR="00C31E3E" w:rsidRPr="00C94C92">
        <w:t xml:space="preserve"> činěných </w:t>
      </w:r>
      <w:r w:rsidR="006D4C1B" w:rsidRPr="00C94C92">
        <w:t xml:space="preserve">dle aktuálních potřeb </w:t>
      </w:r>
      <w:r w:rsidR="001D75E1" w:rsidRPr="00C94C92">
        <w:t xml:space="preserve">a pokynů </w:t>
      </w:r>
      <w:r w:rsidR="006D4C1B" w:rsidRPr="00C94C92">
        <w:t xml:space="preserve">Objednatele </w:t>
      </w:r>
      <w:r w:rsidR="00C31E3E" w:rsidRPr="00C94C92">
        <w:t>a dle této Sml</w:t>
      </w:r>
      <w:r w:rsidR="00B776A1" w:rsidRPr="00C94C92">
        <w:t xml:space="preserve">ouvy </w:t>
      </w:r>
      <w:r w:rsidR="006D4C1B" w:rsidRPr="00C94C92">
        <w:t xml:space="preserve">(dále jen </w:t>
      </w:r>
      <w:r w:rsidR="008C7795" w:rsidRPr="00C94C92">
        <w:lastRenderedPageBreak/>
        <w:t>jednotlivě „</w:t>
      </w:r>
      <w:r w:rsidR="008C7795" w:rsidRPr="009D4AAC">
        <w:rPr>
          <w:b/>
          <w:bCs/>
          <w:i/>
          <w:iCs/>
        </w:rPr>
        <w:t>Služba na objednávku</w:t>
      </w:r>
      <w:r w:rsidR="008C7795" w:rsidRPr="00C94C92">
        <w:t xml:space="preserve">“ a společně </w:t>
      </w:r>
      <w:r w:rsidR="006D4C1B" w:rsidRPr="00C94C92">
        <w:t>„</w:t>
      </w:r>
      <w:r w:rsidR="006D4C1B" w:rsidRPr="009D4AAC">
        <w:rPr>
          <w:b/>
          <w:bCs/>
          <w:i/>
          <w:iCs/>
        </w:rPr>
        <w:t>Služby na objednávku</w:t>
      </w:r>
      <w:r w:rsidR="006D4C1B" w:rsidRPr="00C94C92">
        <w:t>“). Podrobn</w:t>
      </w:r>
      <w:r w:rsidR="001D75E1" w:rsidRPr="00C94C92">
        <w:t>é</w:t>
      </w:r>
      <w:r w:rsidR="006D4C1B" w:rsidRPr="00C94C92">
        <w:t xml:space="preserve"> </w:t>
      </w:r>
      <w:r w:rsidR="001D75E1" w:rsidRPr="00C94C92">
        <w:t xml:space="preserve">specifikace Služeb a </w:t>
      </w:r>
      <w:r w:rsidR="006D4C1B" w:rsidRPr="00C94C92">
        <w:t>specifikace požadavků, podmínek a rozsahu poskytování Služeb j</w:t>
      </w:r>
      <w:r w:rsidR="001D75E1" w:rsidRPr="00C94C92">
        <w:t>sou</w:t>
      </w:r>
      <w:r w:rsidR="006D4C1B" w:rsidRPr="00C94C92">
        <w:t xml:space="preserve"> stanoven</w:t>
      </w:r>
      <w:r w:rsidR="001D75E1" w:rsidRPr="00C94C92">
        <w:t xml:space="preserve">y </w:t>
      </w:r>
      <w:r w:rsidR="006D4C1B" w:rsidRPr="00C94C92">
        <w:t>v příloze této Smlouvy (</w:t>
      </w:r>
      <w:r w:rsidR="00B776A1" w:rsidRPr="00C94C92">
        <w:fldChar w:fldCharType="begin"/>
      </w:r>
      <w:r w:rsidR="00B776A1" w:rsidRPr="00C94C92">
        <w:instrText xml:space="preserve"> REF _Ref175130351 \r \h </w:instrText>
      </w:r>
      <w:r w:rsidR="00C94C92">
        <w:instrText xml:space="preserve"> \* MERGEFORMAT </w:instrText>
      </w:r>
      <w:r w:rsidR="00B776A1" w:rsidRPr="00C94C92">
        <w:fldChar w:fldCharType="separate"/>
      </w:r>
      <w:r w:rsidR="00A31417">
        <w:t>Příloha č. 1</w:t>
      </w:r>
      <w:r w:rsidR="00B776A1" w:rsidRPr="00C94C92">
        <w:fldChar w:fldCharType="end"/>
      </w:r>
      <w:r w:rsidR="00B776A1" w:rsidRPr="00C94C92">
        <w:t xml:space="preserve"> </w:t>
      </w:r>
      <w:r w:rsidR="006D4C1B" w:rsidRPr="00C94C92">
        <w:t>Smlouvy), (dále jen „</w:t>
      </w:r>
      <w:r w:rsidR="006D4C1B" w:rsidRPr="009D4AAC">
        <w:rPr>
          <w:b/>
          <w:bCs/>
          <w:i/>
          <w:iCs/>
        </w:rPr>
        <w:t>Katalog služeb</w:t>
      </w:r>
      <w:r w:rsidR="006D4C1B" w:rsidRPr="00C94C92">
        <w:t>“).</w:t>
      </w:r>
    </w:p>
    <w:p w14:paraId="294305D4" w14:textId="77777777" w:rsidR="003602E3" w:rsidRDefault="003602E3" w:rsidP="006D4C1B">
      <w:pPr>
        <w:pStyle w:val="Odstavecseseznamem"/>
        <w:numPr>
          <w:ilvl w:val="0"/>
          <w:numId w:val="0"/>
        </w:numPr>
        <w:ind w:left="567"/>
      </w:pPr>
    </w:p>
    <w:p w14:paraId="1C9E6B00" w14:textId="3765527B" w:rsidR="00D426B0" w:rsidRDefault="006D4C1B" w:rsidP="00C94C92">
      <w:pPr>
        <w:pStyle w:val="2sltext"/>
      </w:pPr>
      <w:bookmarkStart w:id="129" w:name="_Ref175297641"/>
      <w:r w:rsidRPr="001D75E1">
        <w:rPr>
          <w:b/>
          <w:bCs/>
        </w:rPr>
        <w:t>P</w:t>
      </w:r>
      <w:r w:rsidR="00306281" w:rsidRPr="001D75E1">
        <w:rPr>
          <w:b/>
          <w:bCs/>
        </w:rPr>
        <w:t>růběžn</w:t>
      </w:r>
      <w:bookmarkStart w:id="130" w:name="_Ref71826390"/>
      <w:bookmarkStart w:id="131" w:name="_Ref72437857"/>
      <w:r w:rsidR="003C7760">
        <w:rPr>
          <w:b/>
          <w:bCs/>
        </w:rPr>
        <w:t xml:space="preserve">ými </w:t>
      </w:r>
      <w:r w:rsidRPr="001D75E1">
        <w:rPr>
          <w:b/>
          <w:bCs/>
        </w:rPr>
        <w:t>službami</w:t>
      </w:r>
      <w:r w:rsidRPr="006D4C1B">
        <w:t xml:space="preserve"> </w:t>
      </w:r>
      <w:r>
        <w:t xml:space="preserve">se </w:t>
      </w:r>
      <w:r w:rsidR="001D75E1">
        <w:t xml:space="preserve">dle Katalogu služeb </w:t>
      </w:r>
      <w:r>
        <w:t>rozumí:</w:t>
      </w:r>
      <w:bookmarkEnd w:id="129"/>
    </w:p>
    <w:p w14:paraId="24E3C47C" w14:textId="3BDD0B63" w:rsidR="001D75E1" w:rsidRDefault="001D75E1" w:rsidP="00C94C92">
      <w:pPr>
        <w:pStyle w:val="2sltext"/>
        <w:numPr>
          <w:ilvl w:val="1"/>
          <w:numId w:val="1"/>
        </w:numPr>
      </w:pPr>
      <w:r w:rsidRPr="001D75E1">
        <w:t>Služba IS01 – Provoz a správa</w:t>
      </w:r>
      <w:bookmarkEnd w:id="130"/>
      <w:bookmarkEnd w:id="131"/>
      <w:r>
        <w:t xml:space="preserve"> (dále </w:t>
      </w:r>
      <w:r w:rsidR="00C84570">
        <w:t xml:space="preserve">jen </w:t>
      </w:r>
      <w:r>
        <w:t>„</w:t>
      </w:r>
      <w:r w:rsidRPr="001D75E1">
        <w:rPr>
          <w:b/>
          <w:bCs/>
          <w:i/>
          <w:iCs/>
        </w:rPr>
        <w:t>Služba IS01</w:t>
      </w:r>
      <w:r>
        <w:t>“),</w:t>
      </w:r>
    </w:p>
    <w:p w14:paraId="34E0F91F" w14:textId="02CB9A88" w:rsidR="001D75E1" w:rsidRDefault="001D75E1" w:rsidP="00C94C92">
      <w:pPr>
        <w:pStyle w:val="2sltext"/>
        <w:numPr>
          <w:ilvl w:val="1"/>
          <w:numId w:val="1"/>
        </w:numPr>
      </w:pPr>
      <w:r w:rsidRPr="001D75E1">
        <w:t>Služba IS02 – Zálohování a obnova</w:t>
      </w:r>
      <w:r>
        <w:t xml:space="preserve"> (dále</w:t>
      </w:r>
      <w:r w:rsidR="00C84570">
        <w:t xml:space="preserve"> jen</w:t>
      </w:r>
      <w:r>
        <w:t xml:space="preserve"> „</w:t>
      </w:r>
      <w:r w:rsidRPr="001D75E1">
        <w:rPr>
          <w:b/>
          <w:bCs/>
          <w:i/>
          <w:iCs/>
        </w:rPr>
        <w:t>Služba IS0</w:t>
      </w:r>
      <w:r>
        <w:rPr>
          <w:b/>
          <w:bCs/>
          <w:i/>
          <w:iCs/>
        </w:rPr>
        <w:t>2</w:t>
      </w:r>
      <w:r>
        <w:t>“),</w:t>
      </w:r>
    </w:p>
    <w:p w14:paraId="0B1309F0" w14:textId="7911D731" w:rsidR="001D75E1" w:rsidRDefault="001D75E1" w:rsidP="00C94C92">
      <w:pPr>
        <w:pStyle w:val="2sltext"/>
        <w:numPr>
          <w:ilvl w:val="1"/>
          <w:numId w:val="1"/>
        </w:numPr>
      </w:pPr>
      <w:r w:rsidRPr="001D75E1">
        <w:t>Služba IS03 – Dohled a monitoring</w:t>
      </w:r>
      <w:r>
        <w:t xml:space="preserve"> (dále </w:t>
      </w:r>
      <w:r w:rsidR="00C84570">
        <w:t xml:space="preserve">jen </w:t>
      </w:r>
      <w:r>
        <w:t>„</w:t>
      </w:r>
      <w:r w:rsidRPr="001D75E1">
        <w:rPr>
          <w:b/>
          <w:bCs/>
          <w:i/>
          <w:iCs/>
        </w:rPr>
        <w:t>Služba IS0</w:t>
      </w:r>
      <w:r>
        <w:rPr>
          <w:b/>
          <w:bCs/>
          <w:i/>
          <w:iCs/>
        </w:rPr>
        <w:t>3</w:t>
      </w:r>
      <w:r>
        <w:t>“)</w:t>
      </w:r>
      <w:r w:rsidR="002A36D9">
        <w:t>,</w:t>
      </w:r>
    </w:p>
    <w:p w14:paraId="0D62BF25" w14:textId="77777777" w:rsidR="002A36D9" w:rsidRDefault="002A36D9" w:rsidP="00C94C92">
      <w:pPr>
        <w:pStyle w:val="2sltext"/>
        <w:numPr>
          <w:ilvl w:val="1"/>
          <w:numId w:val="1"/>
        </w:numPr>
      </w:pPr>
      <w:r>
        <w:t xml:space="preserve">Služba IS04 – </w:t>
      </w:r>
      <w:r w:rsidR="00C501C3" w:rsidRPr="00C501C3">
        <w:t>Technická podpora</w:t>
      </w:r>
      <w:r>
        <w:t xml:space="preserve"> (dále jen „</w:t>
      </w:r>
      <w:r w:rsidRPr="001D75E1">
        <w:rPr>
          <w:b/>
          <w:bCs/>
          <w:i/>
          <w:iCs/>
        </w:rPr>
        <w:t>Služba IS0</w:t>
      </w:r>
      <w:r>
        <w:rPr>
          <w:b/>
          <w:bCs/>
          <w:i/>
          <w:iCs/>
        </w:rPr>
        <w:t>4</w:t>
      </w:r>
      <w:r>
        <w:t>“) a</w:t>
      </w:r>
    </w:p>
    <w:p w14:paraId="2FD0B464" w14:textId="6FAF8FE2" w:rsidR="001D75E1" w:rsidRDefault="001D75E1" w:rsidP="00C94C92">
      <w:pPr>
        <w:pStyle w:val="2sltext"/>
        <w:numPr>
          <w:ilvl w:val="1"/>
          <w:numId w:val="1"/>
        </w:numPr>
      </w:pPr>
      <w:r w:rsidRPr="001D75E1">
        <w:t>Služba IS05 – Řízení bezpečnosti</w:t>
      </w:r>
      <w:r>
        <w:t xml:space="preserve"> (dále </w:t>
      </w:r>
      <w:r w:rsidR="00C84570">
        <w:t xml:space="preserve">jen </w:t>
      </w:r>
      <w:r>
        <w:t>„</w:t>
      </w:r>
      <w:r w:rsidRPr="001D75E1">
        <w:rPr>
          <w:b/>
          <w:bCs/>
          <w:i/>
          <w:iCs/>
        </w:rPr>
        <w:t>Služba IS0</w:t>
      </w:r>
      <w:r>
        <w:rPr>
          <w:b/>
          <w:bCs/>
          <w:i/>
          <w:iCs/>
        </w:rPr>
        <w:t>5</w:t>
      </w:r>
      <w:r>
        <w:t>“).</w:t>
      </w:r>
    </w:p>
    <w:p w14:paraId="1F2890AC" w14:textId="77777777" w:rsidR="001D75E1" w:rsidRDefault="001D75E1" w:rsidP="00C94C92">
      <w:pPr>
        <w:pStyle w:val="2sltext"/>
        <w:numPr>
          <w:ilvl w:val="0"/>
          <w:numId w:val="0"/>
        </w:numPr>
        <w:ind w:left="567"/>
      </w:pPr>
    </w:p>
    <w:p w14:paraId="4DF17D52" w14:textId="35494C9C" w:rsidR="001D75E1" w:rsidRDefault="001D75E1" w:rsidP="00C94C92">
      <w:pPr>
        <w:pStyle w:val="2sltext"/>
      </w:pPr>
      <w:bookmarkStart w:id="132" w:name="_Ref185328429"/>
      <w:r w:rsidRPr="001D75E1">
        <w:rPr>
          <w:b/>
          <w:bCs/>
        </w:rPr>
        <w:t>Službami na objednávku</w:t>
      </w:r>
      <w:r>
        <w:t xml:space="preserve"> se dle Katalogu služeb rozumí:</w:t>
      </w:r>
      <w:bookmarkEnd w:id="132"/>
    </w:p>
    <w:p w14:paraId="00E16201" w14:textId="2E9448A2" w:rsidR="001D75E1" w:rsidRDefault="001D75E1" w:rsidP="00C94C92">
      <w:pPr>
        <w:pStyle w:val="2sltext"/>
        <w:numPr>
          <w:ilvl w:val="1"/>
          <w:numId w:val="1"/>
        </w:numPr>
      </w:pPr>
      <w:r w:rsidRPr="001D75E1">
        <w:t>Služba IS0</w:t>
      </w:r>
      <w:r w:rsidR="002A36D9">
        <w:t>6</w:t>
      </w:r>
      <w:r w:rsidRPr="001D75E1">
        <w:t xml:space="preserve"> – </w:t>
      </w:r>
      <w:r w:rsidR="00C501C3" w:rsidRPr="00C501C3">
        <w:t>Ad-hoc služby</w:t>
      </w:r>
      <w:r>
        <w:t xml:space="preserve"> (dále </w:t>
      </w:r>
      <w:r w:rsidR="00C84570">
        <w:t xml:space="preserve">jen </w:t>
      </w:r>
      <w:r>
        <w:t>„</w:t>
      </w:r>
      <w:r w:rsidRPr="001D75E1">
        <w:rPr>
          <w:b/>
          <w:bCs/>
          <w:i/>
          <w:iCs/>
        </w:rPr>
        <w:t>Služba IS0</w:t>
      </w:r>
      <w:r w:rsidR="002A36D9">
        <w:rPr>
          <w:b/>
          <w:bCs/>
          <w:i/>
          <w:iCs/>
        </w:rPr>
        <w:t>6</w:t>
      </w:r>
      <w:r>
        <w:t>“),</w:t>
      </w:r>
    </w:p>
    <w:p w14:paraId="2D13468A" w14:textId="653D002F" w:rsidR="001D75E1" w:rsidRDefault="001D75E1" w:rsidP="00C94C92">
      <w:pPr>
        <w:pStyle w:val="2sltext"/>
        <w:numPr>
          <w:ilvl w:val="1"/>
          <w:numId w:val="1"/>
        </w:numPr>
      </w:pPr>
      <w:r w:rsidRPr="001D75E1">
        <w:t xml:space="preserve">Služba JS01 – </w:t>
      </w:r>
      <w:r w:rsidR="00F10492">
        <w:t xml:space="preserve">Převzetí stávající infrastruktury a příprava služeb </w:t>
      </w:r>
      <w:r w:rsidR="00F10492" w:rsidRPr="00FC3C2F">
        <w:t>ke stávající infrastruktuře</w:t>
      </w:r>
      <w:r w:rsidR="00F10492">
        <w:t xml:space="preserve"> </w:t>
      </w:r>
      <w:r w:rsidR="00F10492" w:rsidRPr="00FC3C2F">
        <w:t>IS SZIF</w:t>
      </w:r>
      <w:r>
        <w:t xml:space="preserve"> (dále </w:t>
      </w:r>
      <w:r w:rsidR="00C84570">
        <w:t xml:space="preserve">jen </w:t>
      </w:r>
      <w:r>
        <w:t>„</w:t>
      </w:r>
      <w:r w:rsidRPr="001D75E1">
        <w:rPr>
          <w:b/>
          <w:bCs/>
          <w:i/>
          <w:iCs/>
        </w:rPr>
        <w:t xml:space="preserve">Služba </w:t>
      </w:r>
      <w:r>
        <w:rPr>
          <w:b/>
          <w:bCs/>
          <w:i/>
          <w:iCs/>
        </w:rPr>
        <w:t>J</w:t>
      </w:r>
      <w:r w:rsidRPr="001D75E1">
        <w:rPr>
          <w:b/>
          <w:bCs/>
          <w:i/>
          <w:iCs/>
        </w:rPr>
        <w:t>S01</w:t>
      </w:r>
      <w:r>
        <w:t>“),</w:t>
      </w:r>
    </w:p>
    <w:p w14:paraId="636EB1F4" w14:textId="4477C3E3" w:rsidR="001D75E1" w:rsidRDefault="001D75E1" w:rsidP="00C94C92">
      <w:pPr>
        <w:pStyle w:val="2sltext"/>
        <w:numPr>
          <w:ilvl w:val="1"/>
          <w:numId w:val="1"/>
        </w:numPr>
      </w:pPr>
      <w:r w:rsidRPr="001D75E1">
        <w:t>Služba JS02 – Řízené ukončení poskytování služeb</w:t>
      </w:r>
      <w:r>
        <w:t xml:space="preserve"> (dále </w:t>
      </w:r>
      <w:r w:rsidR="00C84570">
        <w:t xml:space="preserve">jen </w:t>
      </w:r>
      <w:r>
        <w:t>„</w:t>
      </w:r>
      <w:r w:rsidRPr="001D75E1">
        <w:rPr>
          <w:b/>
          <w:bCs/>
          <w:i/>
          <w:iCs/>
        </w:rPr>
        <w:t xml:space="preserve">Služba </w:t>
      </w:r>
      <w:r>
        <w:rPr>
          <w:b/>
          <w:bCs/>
          <w:i/>
          <w:iCs/>
        </w:rPr>
        <w:t>J</w:t>
      </w:r>
      <w:r w:rsidRPr="001D75E1">
        <w:rPr>
          <w:b/>
          <w:bCs/>
          <w:i/>
          <w:iCs/>
        </w:rPr>
        <w:t>S0</w:t>
      </w:r>
      <w:r>
        <w:rPr>
          <w:b/>
          <w:bCs/>
          <w:i/>
          <w:iCs/>
        </w:rPr>
        <w:t>2</w:t>
      </w:r>
      <w:r>
        <w:t>“)</w:t>
      </w:r>
      <w:r w:rsidR="00CB5D25">
        <w:t xml:space="preserve"> a</w:t>
      </w:r>
    </w:p>
    <w:p w14:paraId="5FFA02F8" w14:textId="191DEE01" w:rsidR="000225F4" w:rsidRDefault="001D75E1" w:rsidP="00C94C92">
      <w:pPr>
        <w:pStyle w:val="2sltext"/>
        <w:numPr>
          <w:ilvl w:val="1"/>
          <w:numId w:val="1"/>
        </w:numPr>
      </w:pPr>
      <w:r w:rsidRPr="001D75E1">
        <w:t xml:space="preserve">Služba JS03 – Přesun celého prostředí do dvou </w:t>
      </w:r>
      <w:r w:rsidR="00CB5D25">
        <w:t>G</w:t>
      </w:r>
      <w:r w:rsidRPr="001D75E1">
        <w:t>eograficky oddělených lokalit</w:t>
      </w:r>
      <w:r>
        <w:t xml:space="preserve"> (dále </w:t>
      </w:r>
      <w:r w:rsidR="00C84570">
        <w:t xml:space="preserve">jen </w:t>
      </w:r>
      <w:r>
        <w:t>„</w:t>
      </w:r>
      <w:r w:rsidRPr="001D75E1">
        <w:rPr>
          <w:b/>
          <w:bCs/>
          <w:i/>
          <w:iCs/>
        </w:rPr>
        <w:t xml:space="preserve">Služba </w:t>
      </w:r>
      <w:r>
        <w:rPr>
          <w:b/>
          <w:bCs/>
          <w:i/>
          <w:iCs/>
        </w:rPr>
        <w:t>J</w:t>
      </w:r>
      <w:r w:rsidRPr="001D75E1">
        <w:rPr>
          <w:b/>
          <w:bCs/>
          <w:i/>
          <w:iCs/>
        </w:rPr>
        <w:t>S0</w:t>
      </w:r>
      <w:r>
        <w:rPr>
          <w:b/>
          <w:bCs/>
          <w:i/>
          <w:iCs/>
        </w:rPr>
        <w:t>3</w:t>
      </w:r>
      <w:r>
        <w:t>“).</w:t>
      </w:r>
    </w:p>
    <w:p w14:paraId="44251E18" w14:textId="77777777" w:rsidR="000225F4" w:rsidRDefault="000225F4" w:rsidP="000225F4">
      <w:pPr>
        <w:pStyle w:val="Odstavecseseznamem"/>
        <w:numPr>
          <w:ilvl w:val="0"/>
          <w:numId w:val="0"/>
        </w:numPr>
        <w:ind w:left="1134"/>
      </w:pPr>
    </w:p>
    <w:p w14:paraId="364BE1E0" w14:textId="49135BE7" w:rsidR="000225F4" w:rsidRPr="008904B6" w:rsidRDefault="000652F9" w:rsidP="00C94C92">
      <w:pPr>
        <w:pStyle w:val="2sltext"/>
      </w:pPr>
      <w:bookmarkStart w:id="133" w:name="_Hlk175233681"/>
      <w:r w:rsidRPr="008904B6">
        <w:t xml:space="preserve">Bude-li </w:t>
      </w:r>
      <w:r w:rsidR="00B0059B">
        <w:t>P</w:t>
      </w:r>
      <w:r w:rsidRPr="008904B6">
        <w:t xml:space="preserve">ředmět </w:t>
      </w:r>
      <w:r w:rsidR="00E41E96">
        <w:t>plnění</w:t>
      </w:r>
      <w:r w:rsidR="00E41E96" w:rsidRPr="008904B6">
        <w:t xml:space="preserve"> </w:t>
      </w:r>
      <w:r w:rsidRPr="008904B6">
        <w:t>dle Smlouvy na dodávku</w:t>
      </w:r>
      <w:r w:rsidR="00E41E96">
        <w:t xml:space="preserve"> dodán</w:t>
      </w:r>
      <w:r w:rsidR="008E13FC">
        <w:t xml:space="preserve"> a</w:t>
      </w:r>
      <w:r w:rsidR="00E41E96">
        <w:t xml:space="preserve"> odevzdán </w:t>
      </w:r>
      <w:r w:rsidR="000225F4" w:rsidRPr="008904B6">
        <w:t>dle Smlouvy na dodávku</w:t>
      </w:r>
      <w:r w:rsidRPr="008904B6">
        <w:t>, tzn. bude-li</w:t>
      </w:r>
      <w:r w:rsidR="000225F4" w:rsidRPr="008904B6">
        <w:t xml:space="preserve"> oběma Smluvními stranami podepsán </w:t>
      </w:r>
      <w:r w:rsidR="00290CE9" w:rsidRPr="00290CE9">
        <w:t>Protokol o</w:t>
      </w:r>
      <w:r w:rsidR="00290CE9">
        <w:t> </w:t>
      </w:r>
      <w:r w:rsidR="00290CE9" w:rsidRPr="00290CE9">
        <w:t>dodání a odevzdání Předmětu plnění</w:t>
      </w:r>
      <w:r w:rsidR="000225F4" w:rsidRPr="008904B6">
        <w:t xml:space="preserve"> dle Smlouvy na dodávku, do dne 30.06.2025, zavazuje se Poskytovatel poskytovat </w:t>
      </w:r>
      <w:r w:rsidR="006D055A" w:rsidRPr="008904B6">
        <w:t>Průběžn</w:t>
      </w:r>
      <w:r w:rsidR="003C7760">
        <w:t xml:space="preserve">é </w:t>
      </w:r>
      <w:r w:rsidR="006D055A" w:rsidRPr="008904B6">
        <w:t xml:space="preserve">služby dle této Smlouvy </w:t>
      </w:r>
      <w:r w:rsidR="000225F4" w:rsidRPr="008904B6">
        <w:t>k Dodané infrastruktuře, a to po dobu stanovenou v</w:t>
      </w:r>
      <w:r w:rsidR="003B7EEF" w:rsidRPr="008904B6">
        <w:t> odst.</w:t>
      </w:r>
      <w:r w:rsidR="008904B6">
        <w:t xml:space="preserve"> </w:t>
      </w:r>
      <w:r w:rsidR="008904B6">
        <w:fldChar w:fldCharType="begin"/>
      </w:r>
      <w:r w:rsidR="008904B6">
        <w:instrText xml:space="preserve"> REF _Ref175237280 \r \h </w:instrText>
      </w:r>
      <w:r w:rsidR="00C94C92">
        <w:instrText xml:space="preserve"> \* MERGEFORMAT </w:instrText>
      </w:r>
      <w:r w:rsidR="008904B6">
        <w:fldChar w:fldCharType="separate"/>
      </w:r>
      <w:r w:rsidR="00A31417">
        <w:t>53</w:t>
      </w:r>
      <w:r w:rsidR="008904B6">
        <w:fldChar w:fldCharType="end"/>
      </w:r>
      <w:r w:rsidR="000225F4" w:rsidRPr="008904B6">
        <w:t> </w:t>
      </w:r>
      <w:r w:rsidR="003B7EEF" w:rsidRPr="008904B6">
        <w:t>Smlouvy.</w:t>
      </w:r>
    </w:p>
    <w:p w14:paraId="62F509A0" w14:textId="77777777" w:rsidR="000225F4" w:rsidRPr="001B053E" w:rsidRDefault="000225F4" w:rsidP="00C94C92">
      <w:pPr>
        <w:pStyle w:val="2sltext"/>
        <w:numPr>
          <w:ilvl w:val="0"/>
          <w:numId w:val="0"/>
        </w:numPr>
        <w:ind w:left="567"/>
      </w:pPr>
    </w:p>
    <w:p w14:paraId="10C97607" w14:textId="041A504B" w:rsidR="000225F4" w:rsidRPr="001B053E" w:rsidRDefault="000225F4" w:rsidP="00C94C92">
      <w:pPr>
        <w:pStyle w:val="2sltext"/>
      </w:pPr>
      <w:r w:rsidRPr="001B053E">
        <w:t xml:space="preserve">Nebude-li </w:t>
      </w:r>
      <w:r w:rsidR="00B0059B">
        <w:t>P</w:t>
      </w:r>
      <w:r w:rsidRPr="001B053E">
        <w:t xml:space="preserve">ředmět </w:t>
      </w:r>
      <w:r w:rsidR="008E13FC">
        <w:t>plnění</w:t>
      </w:r>
      <w:r w:rsidR="008E13FC" w:rsidRPr="001B053E">
        <w:t xml:space="preserve"> </w:t>
      </w:r>
      <w:r w:rsidRPr="001B053E">
        <w:t>dle Smlouvy na dodávku</w:t>
      </w:r>
      <w:r w:rsidR="008E13FC">
        <w:t xml:space="preserve"> dodán a odevzdán</w:t>
      </w:r>
      <w:r w:rsidRPr="001B053E">
        <w:t xml:space="preserve"> dle Smlouvy na dodávku, tzn. nebude-li oběma Smluvními stranami podepsán </w:t>
      </w:r>
      <w:r w:rsidR="00290CE9" w:rsidRPr="00290CE9">
        <w:t>Protokol o dodání a odevzdání Předmětu plnění</w:t>
      </w:r>
      <w:r w:rsidRPr="001B053E">
        <w:t xml:space="preserve"> dle Smlouvy na dodávku, do dne 30.06.2025, zavazuje se Poskytovatel poskytovat </w:t>
      </w:r>
      <w:r w:rsidR="006D055A" w:rsidRPr="001B053E">
        <w:t>Průběžn</w:t>
      </w:r>
      <w:r w:rsidR="003C7760">
        <w:t xml:space="preserve">é </w:t>
      </w:r>
      <w:r w:rsidR="006D055A" w:rsidRPr="001B053E">
        <w:t>služby</w:t>
      </w:r>
      <w:r w:rsidRPr="001B053E">
        <w:t xml:space="preserve"> dle této Smlouvy:</w:t>
      </w:r>
    </w:p>
    <w:p w14:paraId="1B687423" w14:textId="17C3E305" w:rsidR="000225F4" w:rsidRPr="001B053E" w:rsidRDefault="000225F4" w:rsidP="00C94C92">
      <w:pPr>
        <w:pStyle w:val="2sltext"/>
        <w:numPr>
          <w:ilvl w:val="1"/>
          <w:numId w:val="1"/>
        </w:numPr>
      </w:pPr>
      <w:r w:rsidRPr="001B053E">
        <w:t xml:space="preserve">ke Stávající infrastruktuře, </w:t>
      </w:r>
      <w:r w:rsidR="003B7EEF" w:rsidRPr="001B053E">
        <w:t xml:space="preserve">a </w:t>
      </w:r>
      <w:r w:rsidR="00F75072" w:rsidRPr="001B053E">
        <w:t>to</w:t>
      </w:r>
      <w:r w:rsidR="003B7EEF" w:rsidRPr="001B053E">
        <w:t xml:space="preserve"> </w:t>
      </w:r>
      <w:r w:rsidR="008904B6" w:rsidRPr="001B053E">
        <w:rPr>
          <w:color w:val="000000" w:themeColor="text1"/>
        </w:rPr>
        <w:t xml:space="preserve">po </w:t>
      </w:r>
      <w:r w:rsidR="00F75072" w:rsidRPr="001B053E">
        <w:rPr>
          <w:color w:val="000000" w:themeColor="text1"/>
        </w:rPr>
        <w:t xml:space="preserve">přechodnou </w:t>
      </w:r>
      <w:r w:rsidR="00F75072" w:rsidRPr="001B053E">
        <w:t xml:space="preserve">dobu stanovenou v odst. </w:t>
      </w:r>
      <w:r w:rsidR="008904B6" w:rsidRPr="001B053E">
        <w:rPr>
          <w:color w:val="FF0000"/>
        </w:rPr>
        <w:fldChar w:fldCharType="begin"/>
      </w:r>
      <w:r w:rsidR="008904B6" w:rsidRPr="001B053E">
        <w:instrText xml:space="preserve"> REF _Ref175238045 \r \h </w:instrText>
      </w:r>
      <w:r w:rsidR="001B053E">
        <w:rPr>
          <w:color w:val="FF0000"/>
        </w:rPr>
        <w:instrText xml:space="preserve"> \* MERGEFORMAT </w:instrText>
      </w:r>
      <w:r w:rsidR="008904B6" w:rsidRPr="001B053E">
        <w:rPr>
          <w:color w:val="FF0000"/>
        </w:rPr>
      </w:r>
      <w:r w:rsidR="008904B6" w:rsidRPr="001B053E">
        <w:rPr>
          <w:color w:val="FF0000"/>
        </w:rPr>
        <w:fldChar w:fldCharType="separate"/>
      </w:r>
      <w:r w:rsidR="00A31417">
        <w:t>54.1</w:t>
      </w:r>
      <w:r w:rsidR="008904B6" w:rsidRPr="001B053E">
        <w:rPr>
          <w:color w:val="FF0000"/>
        </w:rPr>
        <w:fldChar w:fldCharType="end"/>
      </w:r>
      <w:r w:rsidR="00F75072" w:rsidRPr="001B053E">
        <w:rPr>
          <w:color w:val="FF0000"/>
        </w:rPr>
        <w:t xml:space="preserve"> </w:t>
      </w:r>
      <w:r w:rsidR="00F75072" w:rsidRPr="001B053E">
        <w:t>Smlouvy, a</w:t>
      </w:r>
    </w:p>
    <w:p w14:paraId="6F0088A9" w14:textId="46ACC2A9" w:rsidR="000652F9" w:rsidRPr="001B053E" w:rsidRDefault="00F75072" w:rsidP="00C94C92">
      <w:pPr>
        <w:pStyle w:val="2sltext"/>
        <w:numPr>
          <w:ilvl w:val="1"/>
          <w:numId w:val="1"/>
        </w:numPr>
      </w:pPr>
      <w:r w:rsidRPr="001B053E">
        <w:t xml:space="preserve">k Dodané infrastruktuře, a to po skončení přechodné doby stanovené </w:t>
      </w:r>
      <w:r w:rsidR="001B053E" w:rsidRPr="001B053E">
        <w:t xml:space="preserve">v odst. </w:t>
      </w:r>
      <w:r w:rsidR="001B053E" w:rsidRPr="001B053E">
        <w:rPr>
          <w:color w:val="FF0000"/>
        </w:rPr>
        <w:fldChar w:fldCharType="begin"/>
      </w:r>
      <w:r w:rsidR="001B053E" w:rsidRPr="001B053E">
        <w:instrText xml:space="preserve"> REF _Ref175238045 \r \h </w:instrText>
      </w:r>
      <w:r w:rsidR="001B053E">
        <w:rPr>
          <w:color w:val="FF0000"/>
        </w:rPr>
        <w:instrText xml:space="preserve"> \* MERGEFORMAT </w:instrText>
      </w:r>
      <w:r w:rsidR="001B053E" w:rsidRPr="001B053E">
        <w:rPr>
          <w:color w:val="FF0000"/>
        </w:rPr>
      </w:r>
      <w:r w:rsidR="001B053E" w:rsidRPr="001B053E">
        <w:rPr>
          <w:color w:val="FF0000"/>
        </w:rPr>
        <w:fldChar w:fldCharType="separate"/>
      </w:r>
      <w:r w:rsidR="00A31417">
        <w:t>54.1</w:t>
      </w:r>
      <w:r w:rsidR="001B053E" w:rsidRPr="001B053E">
        <w:rPr>
          <w:color w:val="FF0000"/>
        </w:rPr>
        <w:fldChar w:fldCharType="end"/>
      </w:r>
      <w:r w:rsidR="001B053E" w:rsidRPr="001B053E">
        <w:rPr>
          <w:color w:val="FF0000"/>
        </w:rPr>
        <w:t xml:space="preserve"> </w:t>
      </w:r>
      <w:r w:rsidR="001B053E" w:rsidRPr="001B053E">
        <w:t>Smlouvy</w:t>
      </w:r>
      <w:r w:rsidR="003C053D" w:rsidRPr="001B053E">
        <w:t xml:space="preserve"> po dobu stanovenou v odst. </w:t>
      </w:r>
      <w:r w:rsidR="001B053E" w:rsidRPr="001B053E">
        <w:rPr>
          <w:color w:val="FF0000"/>
        </w:rPr>
        <w:fldChar w:fldCharType="begin"/>
      </w:r>
      <w:r w:rsidR="001B053E" w:rsidRPr="001B053E">
        <w:instrText xml:space="preserve"> REF _Ref175238093 \r \h </w:instrText>
      </w:r>
      <w:r w:rsidR="001B053E">
        <w:rPr>
          <w:color w:val="FF0000"/>
        </w:rPr>
        <w:instrText xml:space="preserve"> \* MERGEFORMAT </w:instrText>
      </w:r>
      <w:r w:rsidR="001B053E" w:rsidRPr="001B053E">
        <w:rPr>
          <w:color w:val="FF0000"/>
        </w:rPr>
      </w:r>
      <w:r w:rsidR="001B053E" w:rsidRPr="001B053E">
        <w:rPr>
          <w:color w:val="FF0000"/>
        </w:rPr>
        <w:fldChar w:fldCharType="separate"/>
      </w:r>
      <w:r w:rsidR="00A31417">
        <w:t>54.2</w:t>
      </w:r>
      <w:r w:rsidR="001B053E" w:rsidRPr="001B053E">
        <w:rPr>
          <w:color w:val="FF0000"/>
        </w:rPr>
        <w:fldChar w:fldCharType="end"/>
      </w:r>
      <w:r w:rsidR="003C053D" w:rsidRPr="001B053E">
        <w:rPr>
          <w:color w:val="FF0000"/>
        </w:rPr>
        <w:t xml:space="preserve"> </w:t>
      </w:r>
      <w:r w:rsidR="003C053D" w:rsidRPr="001B053E">
        <w:t>Smlouvy.</w:t>
      </w:r>
    </w:p>
    <w:p w14:paraId="0FF507C9" w14:textId="690EB66C" w:rsidR="00306281" w:rsidRPr="001143D7" w:rsidRDefault="00306281" w:rsidP="00306281">
      <w:pPr>
        <w:pStyle w:val="Nadpis1"/>
      </w:pPr>
      <w:bookmarkStart w:id="134" w:name="_Ref415741818"/>
      <w:bookmarkStart w:id="135" w:name="_Toc66189551"/>
      <w:bookmarkStart w:id="136" w:name="_Toc177719298"/>
      <w:bookmarkStart w:id="137" w:name="_Toc185618959"/>
      <w:bookmarkStart w:id="138" w:name="_Ref421868288"/>
      <w:bookmarkStart w:id="139" w:name="_Toc193377212"/>
      <w:bookmarkEnd w:id="133"/>
      <w:r w:rsidRPr="001143D7">
        <w:t>CEN</w:t>
      </w:r>
      <w:r w:rsidR="00FD61CC" w:rsidRPr="001143D7">
        <w:t>Y</w:t>
      </w:r>
      <w:r w:rsidRPr="001143D7">
        <w:t xml:space="preserve"> SLUŽEB</w:t>
      </w:r>
      <w:bookmarkStart w:id="140" w:name="_Ref368474612"/>
      <w:bookmarkEnd w:id="134"/>
      <w:bookmarkEnd w:id="135"/>
      <w:bookmarkEnd w:id="136"/>
      <w:bookmarkEnd w:id="137"/>
      <w:bookmarkEnd w:id="139"/>
    </w:p>
    <w:p w14:paraId="70A1F799" w14:textId="2DF909B2" w:rsidR="00631061" w:rsidRDefault="00306281" w:rsidP="00C94C92">
      <w:pPr>
        <w:pStyle w:val="2sltext"/>
      </w:pPr>
      <w:bookmarkStart w:id="141" w:name="_Ref66200963"/>
      <w:r w:rsidRPr="00D8183E">
        <w:t>Cen</w:t>
      </w:r>
      <w:r w:rsidR="00FD61CC">
        <w:t>y</w:t>
      </w:r>
      <w:r w:rsidRPr="00D8183E">
        <w:t xml:space="preserve"> Služeb</w:t>
      </w:r>
      <w:r w:rsidR="006C5322">
        <w:t xml:space="preserve"> </w:t>
      </w:r>
      <w:r w:rsidR="00631061">
        <w:t>(</w:t>
      </w:r>
      <w:r w:rsidR="00631061" w:rsidRPr="007B383F">
        <w:t>dále jen jednotlivě „</w:t>
      </w:r>
      <w:r w:rsidR="00631061">
        <w:rPr>
          <w:b/>
          <w:bCs/>
          <w:i/>
          <w:iCs/>
        </w:rPr>
        <w:t>Cena Služby</w:t>
      </w:r>
      <w:r w:rsidR="00631061" w:rsidRPr="007B383F">
        <w:t>“ nebo společně „</w:t>
      </w:r>
      <w:r w:rsidR="00631061">
        <w:rPr>
          <w:b/>
          <w:bCs/>
          <w:i/>
          <w:iCs/>
        </w:rPr>
        <w:t>Ceny Služeb</w:t>
      </w:r>
      <w:r w:rsidR="00631061" w:rsidRPr="007B383F">
        <w:t>“</w:t>
      </w:r>
      <w:r w:rsidR="00631061">
        <w:t xml:space="preserve">) </w:t>
      </w:r>
      <w:r w:rsidRPr="00AF5546">
        <w:t>j</w:t>
      </w:r>
      <w:r w:rsidR="00FD61CC">
        <w:t>sou</w:t>
      </w:r>
      <w:r w:rsidRPr="00D8183E">
        <w:t xml:space="preserve"> </w:t>
      </w:r>
      <w:r>
        <w:t>upra</w:t>
      </w:r>
      <w:r w:rsidRPr="00D8183E">
        <w:t>ven</w:t>
      </w:r>
      <w:r w:rsidR="00FD61CC">
        <w:t>y</w:t>
      </w:r>
      <w:r w:rsidRPr="00D8183E">
        <w:t xml:space="preserve"> </w:t>
      </w:r>
      <w:r w:rsidR="00AD26A8">
        <w:t xml:space="preserve">samostatně pro každou jednotlivou Službu, a to </w:t>
      </w:r>
      <w:r w:rsidRPr="00D8183E">
        <w:t>následovně:</w:t>
      </w:r>
      <w:bookmarkStart w:id="142" w:name="_Ref430611626"/>
      <w:bookmarkEnd w:id="141"/>
    </w:p>
    <w:p w14:paraId="55E27F77" w14:textId="1246DD79" w:rsidR="00AD26A8" w:rsidRDefault="00DE2B93" w:rsidP="00C94C92">
      <w:pPr>
        <w:pStyle w:val="2sltext"/>
        <w:numPr>
          <w:ilvl w:val="1"/>
          <w:numId w:val="1"/>
        </w:numPr>
      </w:pPr>
      <w:r>
        <w:t xml:space="preserve">Ceny za poskytování </w:t>
      </w:r>
      <w:r w:rsidR="00AD26A8">
        <w:t>Průběžn</w:t>
      </w:r>
      <w:r w:rsidR="003C7760">
        <w:t xml:space="preserve">ých </w:t>
      </w:r>
      <w:r w:rsidR="00AD26A8">
        <w:t>služ</w:t>
      </w:r>
      <w:r>
        <w:t>eb</w:t>
      </w:r>
      <w:r w:rsidR="00AD26A8">
        <w:t>:</w:t>
      </w:r>
    </w:p>
    <w:p w14:paraId="44D6213D" w14:textId="7126F6DB" w:rsidR="00D51D4A" w:rsidRPr="00D51D4A" w:rsidRDefault="00306281" w:rsidP="00C94C92">
      <w:pPr>
        <w:pStyle w:val="2sltext"/>
        <w:numPr>
          <w:ilvl w:val="2"/>
          <w:numId w:val="1"/>
        </w:numPr>
      </w:pPr>
      <w:r w:rsidRPr="00306281">
        <w:t>Cen</w:t>
      </w:r>
      <w:r w:rsidR="00AD26A8">
        <w:t xml:space="preserve">a </w:t>
      </w:r>
      <w:r w:rsidR="00AD26A8" w:rsidRPr="00AD26A8">
        <w:t>Služb</w:t>
      </w:r>
      <w:r w:rsidR="00AD26A8">
        <w:t>y</w:t>
      </w:r>
      <w:r w:rsidR="00AD26A8" w:rsidRPr="00AD26A8">
        <w:t xml:space="preserve"> IS01</w:t>
      </w:r>
      <w:r w:rsidR="00AD26A8">
        <w:t xml:space="preserve"> </w:t>
      </w:r>
      <w:r w:rsidRPr="00306281">
        <w:t xml:space="preserve">činí </w:t>
      </w:r>
      <w:r w:rsidR="00AD26A8" w:rsidRPr="00AD26A8">
        <w:rPr>
          <w:rFonts w:asciiTheme="minorHAnsi" w:hAnsiTheme="minorHAnsi"/>
          <w:b/>
          <w:bCs/>
          <w:highlight w:val="cyan"/>
        </w:rPr>
        <w:fldChar w:fldCharType="begin"/>
      </w:r>
      <w:r w:rsidR="00AD26A8" w:rsidRPr="00AD26A8">
        <w:rPr>
          <w:rFonts w:asciiTheme="minorHAnsi" w:hAnsiTheme="minorHAnsi"/>
          <w:b/>
          <w:bCs/>
          <w:highlight w:val="cyan"/>
        </w:rPr>
        <w:instrText xml:space="preserve"> MACROBUTTON  AcceptConflict "[Bude doplněno před uzavřením Smlouvy]" </w:instrText>
      </w:r>
      <w:r w:rsidR="00AD26A8" w:rsidRPr="00AD26A8">
        <w:rPr>
          <w:rFonts w:asciiTheme="minorHAnsi" w:hAnsiTheme="minorHAnsi"/>
          <w:b/>
          <w:bCs/>
          <w:highlight w:val="cyan"/>
        </w:rPr>
        <w:fldChar w:fldCharType="end"/>
      </w:r>
      <w:r w:rsidRPr="00AD26A8">
        <w:rPr>
          <w:b/>
          <w:bCs/>
        </w:rPr>
        <w:t>,- Kč bez DPH</w:t>
      </w:r>
      <w:r w:rsidRPr="00306281">
        <w:rPr>
          <w:b/>
          <w:bCs/>
        </w:rPr>
        <w:t xml:space="preserve"> za 1 (jeden) </w:t>
      </w:r>
      <w:r w:rsidR="003B18EA">
        <w:rPr>
          <w:b/>
          <w:bCs/>
        </w:rPr>
        <w:t xml:space="preserve">kalendářní </w:t>
      </w:r>
      <w:r w:rsidRPr="00306281">
        <w:rPr>
          <w:b/>
          <w:bCs/>
        </w:rPr>
        <w:t>měsíc</w:t>
      </w:r>
      <w:r w:rsidRPr="00306281">
        <w:t xml:space="preserve"> poskytování </w:t>
      </w:r>
      <w:r w:rsidR="00AD26A8" w:rsidRPr="00AD26A8">
        <w:t>Služby IS01</w:t>
      </w:r>
      <w:r w:rsidRPr="00306281">
        <w:t xml:space="preserve"> (dále jen „</w:t>
      </w:r>
      <w:r w:rsidRPr="00306281">
        <w:rPr>
          <w:b/>
          <w:bCs/>
          <w:i/>
          <w:iCs/>
        </w:rPr>
        <w:t xml:space="preserve">Cena </w:t>
      </w:r>
      <w:r w:rsidR="00AD26A8" w:rsidRPr="00AD26A8">
        <w:rPr>
          <w:b/>
          <w:bCs/>
          <w:i/>
          <w:iCs/>
        </w:rPr>
        <w:t>Služby IS01</w:t>
      </w:r>
      <w:r w:rsidRPr="00306281">
        <w:t>“)</w:t>
      </w:r>
      <w:r w:rsidR="00AD26A8">
        <w:t>,</w:t>
      </w:r>
    </w:p>
    <w:p w14:paraId="35739E21" w14:textId="35AEF23B" w:rsidR="00AD26A8" w:rsidRPr="00AD26A8" w:rsidRDefault="00AD26A8" w:rsidP="00C94C92">
      <w:pPr>
        <w:pStyle w:val="2sltext"/>
        <w:numPr>
          <w:ilvl w:val="2"/>
          <w:numId w:val="1"/>
        </w:numPr>
      </w:pPr>
      <w:r w:rsidRPr="00306281">
        <w:t>Cen</w:t>
      </w:r>
      <w:r>
        <w:t xml:space="preserve">a </w:t>
      </w:r>
      <w:r w:rsidRPr="00AD26A8">
        <w:t>Služb</w:t>
      </w:r>
      <w:r>
        <w:t>y</w:t>
      </w:r>
      <w:r w:rsidRPr="00AD26A8">
        <w:t xml:space="preserve"> IS0</w:t>
      </w:r>
      <w:r>
        <w:t xml:space="preserve">2 </w:t>
      </w:r>
      <w:r w:rsidRPr="00306281">
        <w:t xml:space="preserve">činí </w:t>
      </w:r>
      <w:r w:rsidRPr="00AD26A8">
        <w:rPr>
          <w:rFonts w:asciiTheme="minorHAnsi" w:hAnsiTheme="minorHAnsi"/>
          <w:b/>
          <w:bCs/>
          <w:highlight w:val="cyan"/>
        </w:rPr>
        <w:fldChar w:fldCharType="begin"/>
      </w:r>
      <w:r w:rsidRPr="00AD26A8">
        <w:rPr>
          <w:rFonts w:asciiTheme="minorHAnsi" w:hAnsiTheme="minorHAnsi"/>
          <w:b/>
          <w:bCs/>
          <w:highlight w:val="cyan"/>
        </w:rPr>
        <w:instrText xml:space="preserve"> MACROBUTTON  AcceptConflict "[Bude doplněno před uzavřením Smlouvy]" </w:instrText>
      </w:r>
      <w:r w:rsidRPr="00AD26A8">
        <w:rPr>
          <w:rFonts w:asciiTheme="minorHAnsi" w:hAnsiTheme="minorHAnsi"/>
          <w:b/>
          <w:bCs/>
          <w:highlight w:val="cyan"/>
        </w:rPr>
        <w:fldChar w:fldCharType="end"/>
      </w:r>
      <w:r w:rsidRPr="00AD26A8">
        <w:rPr>
          <w:b/>
          <w:bCs/>
        </w:rPr>
        <w:t>,- Kč bez DPH</w:t>
      </w:r>
      <w:r w:rsidRPr="00306281">
        <w:rPr>
          <w:b/>
          <w:bCs/>
        </w:rPr>
        <w:t xml:space="preserve"> za 1 (jeden) </w:t>
      </w:r>
      <w:r>
        <w:rPr>
          <w:b/>
          <w:bCs/>
        </w:rPr>
        <w:t xml:space="preserve">kalendářní </w:t>
      </w:r>
      <w:r w:rsidRPr="00306281">
        <w:rPr>
          <w:b/>
          <w:bCs/>
        </w:rPr>
        <w:t>měsíc</w:t>
      </w:r>
      <w:r w:rsidRPr="00306281">
        <w:t xml:space="preserve"> poskytování </w:t>
      </w:r>
      <w:r w:rsidRPr="00AD26A8">
        <w:t>Služby IS0</w:t>
      </w:r>
      <w:r w:rsidR="00C31E3E">
        <w:t>2</w:t>
      </w:r>
      <w:r w:rsidRPr="00306281">
        <w:t xml:space="preserve"> (dále jen „</w:t>
      </w:r>
      <w:r w:rsidRPr="00306281">
        <w:rPr>
          <w:b/>
          <w:bCs/>
          <w:i/>
          <w:iCs/>
        </w:rPr>
        <w:t xml:space="preserve">Cena </w:t>
      </w:r>
      <w:r w:rsidRPr="00AD26A8">
        <w:rPr>
          <w:b/>
          <w:bCs/>
          <w:i/>
          <w:iCs/>
        </w:rPr>
        <w:t>Služby IS0</w:t>
      </w:r>
      <w:r>
        <w:rPr>
          <w:b/>
          <w:bCs/>
          <w:i/>
          <w:iCs/>
        </w:rPr>
        <w:t>2</w:t>
      </w:r>
      <w:r w:rsidRPr="00306281">
        <w:t>“)</w:t>
      </w:r>
      <w:r>
        <w:t>,</w:t>
      </w:r>
    </w:p>
    <w:p w14:paraId="45FF540E" w14:textId="47551ED3" w:rsidR="00AD26A8" w:rsidRPr="00AD26A8" w:rsidRDefault="00AD26A8" w:rsidP="00C94C92">
      <w:pPr>
        <w:pStyle w:val="2sltext"/>
        <w:numPr>
          <w:ilvl w:val="2"/>
          <w:numId w:val="1"/>
        </w:numPr>
      </w:pPr>
      <w:r w:rsidRPr="00306281">
        <w:t>Cen</w:t>
      </w:r>
      <w:r>
        <w:t xml:space="preserve">a </w:t>
      </w:r>
      <w:r w:rsidRPr="00AD26A8">
        <w:t>Služb</w:t>
      </w:r>
      <w:r>
        <w:t>y</w:t>
      </w:r>
      <w:r w:rsidRPr="00AD26A8">
        <w:t xml:space="preserve"> IS0</w:t>
      </w:r>
      <w:r>
        <w:t xml:space="preserve">3 </w:t>
      </w:r>
      <w:r w:rsidRPr="00306281">
        <w:t xml:space="preserve">činí </w:t>
      </w:r>
      <w:r w:rsidRPr="00AD26A8">
        <w:rPr>
          <w:rFonts w:asciiTheme="minorHAnsi" w:hAnsiTheme="minorHAnsi"/>
          <w:b/>
          <w:bCs/>
          <w:highlight w:val="cyan"/>
        </w:rPr>
        <w:fldChar w:fldCharType="begin"/>
      </w:r>
      <w:r w:rsidRPr="00AD26A8">
        <w:rPr>
          <w:rFonts w:asciiTheme="minorHAnsi" w:hAnsiTheme="minorHAnsi"/>
          <w:b/>
          <w:bCs/>
          <w:highlight w:val="cyan"/>
        </w:rPr>
        <w:instrText xml:space="preserve"> MACROBUTTON  AcceptConflict "[Bude doplněno před uzavřením Smlouvy]" </w:instrText>
      </w:r>
      <w:r w:rsidRPr="00AD26A8">
        <w:rPr>
          <w:rFonts w:asciiTheme="minorHAnsi" w:hAnsiTheme="minorHAnsi"/>
          <w:b/>
          <w:bCs/>
          <w:highlight w:val="cyan"/>
        </w:rPr>
        <w:fldChar w:fldCharType="end"/>
      </w:r>
      <w:r w:rsidRPr="00AD26A8">
        <w:rPr>
          <w:b/>
          <w:bCs/>
        </w:rPr>
        <w:t>,- Kč bez DPH</w:t>
      </w:r>
      <w:r w:rsidRPr="00306281">
        <w:rPr>
          <w:b/>
          <w:bCs/>
        </w:rPr>
        <w:t xml:space="preserve"> za 1 (jeden) </w:t>
      </w:r>
      <w:r>
        <w:rPr>
          <w:b/>
          <w:bCs/>
        </w:rPr>
        <w:t xml:space="preserve">kalendářní </w:t>
      </w:r>
      <w:r w:rsidRPr="00306281">
        <w:rPr>
          <w:b/>
          <w:bCs/>
        </w:rPr>
        <w:t>měsíc</w:t>
      </w:r>
      <w:r w:rsidRPr="00306281">
        <w:t xml:space="preserve"> poskytování </w:t>
      </w:r>
      <w:r w:rsidRPr="00AD26A8">
        <w:t>Služby IS0</w:t>
      </w:r>
      <w:r w:rsidR="00C31E3E">
        <w:t>3</w:t>
      </w:r>
      <w:r w:rsidRPr="00306281">
        <w:t xml:space="preserve"> (dále jen „</w:t>
      </w:r>
      <w:r w:rsidRPr="00306281">
        <w:rPr>
          <w:b/>
          <w:bCs/>
          <w:i/>
          <w:iCs/>
        </w:rPr>
        <w:t xml:space="preserve">Cena </w:t>
      </w:r>
      <w:r w:rsidRPr="00AD26A8">
        <w:rPr>
          <w:b/>
          <w:bCs/>
          <w:i/>
          <w:iCs/>
        </w:rPr>
        <w:t>Služby IS0</w:t>
      </w:r>
      <w:r>
        <w:rPr>
          <w:b/>
          <w:bCs/>
          <w:i/>
          <w:iCs/>
        </w:rPr>
        <w:t>3</w:t>
      </w:r>
      <w:r w:rsidRPr="00306281">
        <w:t>“)</w:t>
      </w:r>
      <w:r>
        <w:t>,</w:t>
      </w:r>
    </w:p>
    <w:p w14:paraId="69A07314" w14:textId="77777777" w:rsidR="002A36D9" w:rsidRPr="00AD26A8" w:rsidRDefault="002A36D9" w:rsidP="00C94C92">
      <w:pPr>
        <w:pStyle w:val="2sltext"/>
        <w:numPr>
          <w:ilvl w:val="2"/>
          <w:numId w:val="1"/>
        </w:numPr>
      </w:pPr>
      <w:r w:rsidRPr="00306281">
        <w:t>Cen</w:t>
      </w:r>
      <w:r>
        <w:t xml:space="preserve">a </w:t>
      </w:r>
      <w:r w:rsidRPr="00AD26A8">
        <w:t>Služb</w:t>
      </w:r>
      <w:r>
        <w:t>y</w:t>
      </w:r>
      <w:r w:rsidRPr="00AD26A8">
        <w:t xml:space="preserve"> IS0</w:t>
      </w:r>
      <w:r>
        <w:t xml:space="preserve">4 </w:t>
      </w:r>
      <w:r w:rsidRPr="00306281">
        <w:t xml:space="preserve">činí </w:t>
      </w:r>
      <w:r w:rsidRPr="00AD26A8">
        <w:rPr>
          <w:rFonts w:asciiTheme="minorHAnsi" w:hAnsiTheme="minorHAnsi"/>
          <w:b/>
          <w:bCs/>
          <w:highlight w:val="cyan"/>
        </w:rPr>
        <w:fldChar w:fldCharType="begin"/>
      </w:r>
      <w:r w:rsidRPr="00AD26A8">
        <w:rPr>
          <w:rFonts w:asciiTheme="minorHAnsi" w:hAnsiTheme="minorHAnsi"/>
          <w:b/>
          <w:bCs/>
          <w:highlight w:val="cyan"/>
        </w:rPr>
        <w:instrText xml:space="preserve"> MACROBUTTON  AcceptConflict "[Bude doplněno před uzavřením Smlouvy]" </w:instrText>
      </w:r>
      <w:r w:rsidRPr="00AD26A8">
        <w:rPr>
          <w:rFonts w:asciiTheme="minorHAnsi" w:hAnsiTheme="minorHAnsi"/>
          <w:b/>
          <w:bCs/>
          <w:highlight w:val="cyan"/>
        </w:rPr>
        <w:fldChar w:fldCharType="end"/>
      </w:r>
      <w:r w:rsidRPr="00AD26A8">
        <w:rPr>
          <w:b/>
          <w:bCs/>
        </w:rPr>
        <w:t>,- Kč bez DPH</w:t>
      </w:r>
      <w:r w:rsidRPr="00306281">
        <w:rPr>
          <w:b/>
          <w:bCs/>
        </w:rPr>
        <w:t xml:space="preserve"> za 1 (jeden) </w:t>
      </w:r>
      <w:r>
        <w:rPr>
          <w:b/>
          <w:bCs/>
        </w:rPr>
        <w:t xml:space="preserve">kalendářní </w:t>
      </w:r>
      <w:r w:rsidRPr="00306281">
        <w:rPr>
          <w:b/>
          <w:bCs/>
        </w:rPr>
        <w:t>měsíc</w:t>
      </w:r>
      <w:r w:rsidRPr="00306281">
        <w:t xml:space="preserve"> poskytování </w:t>
      </w:r>
      <w:r w:rsidRPr="00AD26A8">
        <w:t>Služby IS0</w:t>
      </w:r>
      <w:r>
        <w:t>4</w:t>
      </w:r>
      <w:r w:rsidRPr="00306281">
        <w:t xml:space="preserve"> (dále jen „</w:t>
      </w:r>
      <w:r w:rsidRPr="00306281">
        <w:rPr>
          <w:b/>
          <w:bCs/>
          <w:i/>
          <w:iCs/>
        </w:rPr>
        <w:t xml:space="preserve">Cena </w:t>
      </w:r>
      <w:r w:rsidRPr="00AD26A8">
        <w:rPr>
          <w:b/>
          <w:bCs/>
          <w:i/>
          <w:iCs/>
        </w:rPr>
        <w:t>Služby IS0</w:t>
      </w:r>
      <w:r>
        <w:rPr>
          <w:b/>
          <w:bCs/>
          <w:i/>
          <w:iCs/>
        </w:rPr>
        <w:t>4</w:t>
      </w:r>
      <w:r w:rsidRPr="00306281">
        <w:t>“)</w:t>
      </w:r>
      <w:r>
        <w:t>,</w:t>
      </w:r>
    </w:p>
    <w:p w14:paraId="38268004" w14:textId="422D22FC" w:rsidR="00631061" w:rsidRPr="00AD26A8" w:rsidRDefault="00AD26A8" w:rsidP="00C94C92">
      <w:pPr>
        <w:pStyle w:val="2sltext"/>
        <w:numPr>
          <w:ilvl w:val="2"/>
          <w:numId w:val="1"/>
        </w:numPr>
      </w:pPr>
      <w:r w:rsidRPr="00306281">
        <w:lastRenderedPageBreak/>
        <w:t>Cen</w:t>
      </w:r>
      <w:r>
        <w:t xml:space="preserve">a </w:t>
      </w:r>
      <w:r w:rsidRPr="00AD26A8">
        <w:t>Služb</w:t>
      </w:r>
      <w:r>
        <w:t>y</w:t>
      </w:r>
      <w:r w:rsidRPr="00AD26A8">
        <w:t xml:space="preserve"> IS0</w:t>
      </w:r>
      <w:r>
        <w:t xml:space="preserve">5 </w:t>
      </w:r>
      <w:r w:rsidRPr="00306281">
        <w:t xml:space="preserve">činí </w:t>
      </w:r>
      <w:r w:rsidRPr="00AD26A8">
        <w:rPr>
          <w:rFonts w:asciiTheme="minorHAnsi" w:hAnsiTheme="minorHAnsi"/>
          <w:b/>
          <w:bCs/>
          <w:highlight w:val="cyan"/>
        </w:rPr>
        <w:fldChar w:fldCharType="begin"/>
      </w:r>
      <w:r w:rsidRPr="00AD26A8">
        <w:rPr>
          <w:rFonts w:asciiTheme="minorHAnsi" w:hAnsiTheme="minorHAnsi"/>
          <w:b/>
          <w:bCs/>
          <w:highlight w:val="cyan"/>
        </w:rPr>
        <w:instrText xml:space="preserve"> MACROBUTTON  AcceptConflict "[Bude doplněno před uzavřením Smlouvy]" </w:instrText>
      </w:r>
      <w:r w:rsidRPr="00AD26A8">
        <w:rPr>
          <w:rFonts w:asciiTheme="minorHAnsi" w:hAnsiTheme="minorHAnsi"/>
          <w:b/>
          <w:bCs/>
          <w:highlight w:val="cyan"/>
        </w:rPr>
        <w:fldChar w:fldCharType="end"/>
      </w:r>
      <w:r w:rsidRPr="00AD26A8">
        <w:rPr>
          <w:b/>
          <w:bCs/>
        </w:rPr>
        <w:t>,- Kč bez DPH</w:t>
      </w:r>
      <w:r w:rsidRPr="00306281">
        <w:rPr>
          <w:b/>
          <w:bCs/>
        </w:rPr>
        <w:t xml:space="preserve"> za 1 (jeden) </w:t>
      </w:r>
      <w:r>
        <w:rPr>
          <w:b/>
          <w:bCs/>
        </w:rPr>
        <w:t xml:space="preserve">kalendářní </w:t>
      </w:r>
      <w:r w:rsidRPr="00306281">
        <w:rPr>
          <w:b/>
          <w:bCs/>
        </w:rPr>
        <w:t>měsíc</w:t>
      </w:r>
      <w:r w:rsidRPr="00306281">
        <w:t xml:space="preserve"> poskytování </w:t>
      </w:r>
      <w:r w:rsidRPr="00AD26A8">
        <w:t>Služby IS0</w:t>
      </w:r>
      <w:r w:rsidR="00C31E3E">
        <w:t>5</w:t>
      </w:r>
      <w:r w:rsidRPr="00306281">
        <w:t xml:space="preserve"> (dále jen „</w:t>
      </w:r>
      <w:r w:rsidRPr="00306281">
        <w:rPr>
          <w:b/>
          <w:bCs/>
          <w:i/>
          <w:iCs/>
        </w:rPr>
        <w:t xml:space="preserve">Cena </w:t>
      </w:r>
      <w:r w:rsidRPr="00AD26A8">
        <w:rPr>
          <w:b/>
          <w:bCs/>
          <w:i/>
          <w:iCs/>
        </w:rPr>
        <w:t>Služby IS0</w:t>
      </w:r>
      <w:r>
        <w:rPr>
          <w:b/>
          <w:bCs/>
          <w:i/>
          <w:iCs/>
        </w:rPr>
        <w:t>5</w:t>
      </w:r>
      <w:r w:rsidRPr="00306281">
        <w:t>“)</w:t>
      </w:r>
      <w:r w:rsidR="00D65D34">
        <w:t>.</w:t>
      </w:r>
    </w:p>
    <w:p w14:paraId="4AF8A8E8" w14:textId="2EF5CE55" w:rsidR="00AD26A8" w:rsidRDefault="00DE2B93" w:rsidP="00C94C92">
      <w:pPr>
        <w:pStyle w:val="2sltext"/>
        <w:numPr>
          <w:ilvl w:val="1"/>
          <w:numId w:val="1"/>
        </w:numPr>
      </w:pPr>
      <w:r>
        <w:t xml:space="preserve">Ceny za poskytování </w:t>
      </w:r>
      <w:r w:rsidR="00AD26A8">
        <w:t>Služ</w:t>
      </w:r>
      <w:r>
        <w:t>eb</w:t>
      </w:r>
      <w:r w:rsidR="00AD26A8">
        <w:t xml:space="preserve"> na objednávku:</w:t>
      </w:r>
    </w:p>
    <w:p w14:paraId="3DF90C0E" w14:textId="50953128" w:rsidR="00306281" w:rsidRPr="00C31E3E" w:rsidRDefault="00306281" w:rsidP="00C94C92">
      <w:pPr>
        <w:pStyle w:val="2sltext"/>
        <w:numPr>
          <w:ilvl w:val="2"/>
          <w:numId w:val="1"/>
        </w:numPr>
      </w:pPr>
      <w:r w:rsidRPr="00AD26A8">
        <w:t xml:space="preserve">Cena </w:t>
      </w:r>
      <w:r w:rsidR="00AD26A8" w:rsidRPr="00AD26A8">
        <w:t>Služb</w:t>
      </w:r>
      <w:r w:rsidR="00AD26A8">
        <w:t>y</w:t>
      </w:r>
      <w:r w:rsidR="00AD26A8" w:rsidRPr="00AD26A8">
        <w:t xml:space="preserve"> IS0</w:t>
      </w:r>
      <w:r w:rsidR="002A36D9">
        <w:t>6</w:t>
      </w:r>
      <w:bookmarkEnd w:id="142"/>
      <w:r w:rsidR="00AD26A8">
        <w:t xml:space="preserve"> </w:t>
      </w:r>
      <w:r w:rsidRPr="00AD26A8">
        <w:t xml:space="preserve">činí </w:t>
      </w:r>
      <w:r w:rsidR="00AD26A8" w:rsidRPr="00AD26A8">
        <w:rPr>
          <w:rFonts w:asciiTheme="minorHAnsi" w:hAnsiTheme="minorHAnsi"/>
          <w:b/>
          <w:bCs/>
          <w:highlight w:val="cyan"/>
        </w:rPr>
        <w:fldChar w:fldCharType="begin"/>
      </w:r>
      <w:r w:rsidR="00AD26A8" w:rsidRPr="00AD26A8">
        <w:rPr>
          <w:rFonts w:asciiTheme="minorHAnsi" w:hAnsiTheme="minorHAnsi"/>
          <w:b/>
          <w:bCs/>
          <w:highlight w:val="cyan"/>
        </w:rPr>
        <w:instrText xml:space="preserve"> MACROBUTTON  AcceptConflict "[Bude doplněno před uzavřením Smlouvy]" </w:instrText>
      </w:r>
      <w:r w:rsidR="00AD26A8" w:rsidRPr="00AD26A8">
        <w:rPr>
          <w:rFonts w:asciiTheme="minorHAnsi" w:hAnsiTheme="minorHAnsi"/>
          <w:b/>
          <w:bCs/>
          <w:highlight w:val="cyan"/>
        </w:rPr>
        <w:fldChar w:fldCharType="end"/>
      </w:r>
      <w:r w:rsidRPr="00AD26A8">
        <w:rPr>
          <w:b/>
          <w:bCs/>
        </w:rPr>
        <w:t>,- Kč bez DPH za 1 (jed</w:t>
      </w:r>
      <w:r w:rsidR="00AD26A8">
        <w:rPr>
          <w:b/>
          <w:bCs/>
        </w:rPr>
        <w:t>en</w:t>
      </w:r>
      <w:r w:rsidRPr="00AD26A8">
        <w:rPr>
          <w:b/>
          <w:bCs/>
        </w:rPr>
        <w:t>) člověko</w:t>
      </w:r>
      <w:r w:rsidR="00C31E3E">
        <w:rPr>
          <w:b/>
          <w:bCs/>
        </w:rPr>
        <w:t xml:space="preserve">den </w:t>
      </w:r>
      <w:r w:rsidRPr="00AD26A8">
        <w:rPr>
          <w:b/>
          <w:bCs/>
        </w:rPr>
        <w:t>(M</w:t>
      </w:r>
      <w:r w:rsidR="00B776A1">
        <w:rPr>
          <w:b/>
          <w:bCs/>
        </w:rPr>
        <w:t>D)</w:t>
      </w:r>
      <w:r w:rsidRPr="00AD26A8">
        <w:rPr>
          <w:b/>
          <w:bCs/>
        </w:rPr>
        <w:t xml:space="preserve"> </w:t>
      </w:r>
      <w:r w:rsidRPr="00AD26A8">
        <w:t xml:space="preserve">poskytování </w:t>
      </w:r>
      <w:r w:rsidR="00C31E3E" w:rsidRPr="00AD26A8">
        <w:t>Služby IS0</w:t>
      </w:r>
      <w:r w:rsidR="002A36D9">
        <w:t>6</w:t>
      </w:r>
      <w:r w:rsidRPr="00AD26A8">
        <w:t xml:space="preserve"> (dále jen „</w:t>
      </w:r>
      <w:r w:rsidR="00C31E3E" w:rsidRPr="00306281">
        <w:rPr>
          <w:b/>
          <w:bCs/>
          <w:i/>
          <w:iCs/>
        </w:rPr>
        <w:t xml:space="preserve">Cena </w:t>
      </w:r>
      <w:r w:rsidR="00C31E3E" w:rsidRPr="00AD26A8">
        <w:rPr>
          <w:b/>
          <w:bCs/>
          <w:i/>
          <w:iCs/>
        </w:rPr>
        <w:t>Služby IS0</w:t>
      </w:r>
      <w:r w:rsidR="002A36D9">
        <w:rPr>
          <w:b/>
          <w:bCs/>
          <w:i/>
          <w:iCs/>
        </w:rPr>
        <w:t>6</w:t>
      </w:r>
      <w:r w:rsidRPr="00AD26A8">
        <w:t>“)</w:t>
      </w:r>
      <w:r w:rsidR="00C31E3E">
        <w:t>,</w:t>
      </w:r>
    </w:p>
    <w:p w14:paraId="738C15AC" w14:textId="4A7D91F5" w:rsidR="00C31E3E" w:rsidRPr="00C31E3E" w:rsidRDefault="00C31E3E" w:rsidP="00C94C92">
      <w:pPr>
        <w:pStyle w:val="2sltext"/>
        <w:numPr>
          <w:ilvl w:val="2"/>
          <w:numId w:val="1"/>
        </w:numPr>
      </w:pPr>
      <w:r w:rsidRPr="00AD26A8">
        <w:t>Cena Služb</w:t>
      </w:r>
      <w:r>
        <w:t>y</w:t>
      </w:r>
      <w:r w:rsidRPr="00AD26A8">
        <w:t xml:space="preserve"> </w:t>
      </w:r>
      <w:r>
        <w:t xml:space="preserve">JS01 </w:t>
      </w:r>
      <w:r w:rsidRPr="00AD26A8">
        <w:t xml:space="preserve">činí </w:t>
      </w:r>
      <w:r w:rsidRPr="00AD26A8">
        <w:rPr>
          <w:rFonts w:asciiTheme="minorHAnsi" w:hAnsiTheme="minorHAnsi"/>
          <w:b/>
          <w:bCs/>
          <w:highlight w:val="cyan"/>
        </w:rPr>
        <w:fldChar w:fldCharType="begin"/>
      </w:r>
      <w:r w:rsidRPr="00AD26A8">
        <w:rPr>
          <w:rFonts w:asciiTheme="minorHAnsi" w:hAnsiTheme="minorHAnsi"/>
          <w:b/>
          <w:bCs/>
          <w:highlight w:val="cyan"/>
        </w:rPr>
        <w:instrText xml:space="preserve"> MACROBUTTON  AcceptConflict "[Bude doplněno před uzavřením Smlouvy]" </w:instrText>
      </w:r>
      <w:r w:rsidRPr="00AD26A8">
        <w:rPr>
          <w:rFonts w:asciiTheme="minorHAnsi" w:hAnsiTheme="minorHAnsi"/>
          <w:b/>
          <w:bCs/>
          <w:highlight w:val="cyan"/>
        </w:rPr>
        <w:fldChar w:fldCharType="end"/>
      </w:r>
      <w:r w:rsidRPr="00AD26A8">
        <w:rPr>
          <w:b/>
          <w:bCs/>
        </w:rPr>
        <w:t xml:space="preserve">,- Kč bez DPH za </w:t>
      </w:r>
      <w:r>
        <w:rPr>
          <w:b/>
          <w:bCs/>
        </w:rPr>
        <w:t>poskytnutí</w:t>
      </w:r>
      <w:r>
        <w:t xml:space="preserve"> </w:t>
      </w:r>
      <w:r w:rsidRPr="00AD26A8">
        <w:t xml:space="preserve">Služby </w:t>
      </w:r>
      <w:r>
        <w:t>JS01</w:t>
      </w:r>
      <w:r w:rsidRPr="00AD26A8">
        <w:t xml:space="preserve"> (dále jen „</w:t>
      </w:r>
      <w:r w:rsidRPr="00306281">
        <w:rPr>
          <w:b/>
          <w:bCs/>
          <w:i/>
          <w:iCs/>
        </w:rPr>
        <w:t xml:space="preserve">Cena </w:t>
      </w:r>
      <w:r w:rsidRPr="00AD26A8">
        <w:rPr>
          <w:b/>
          <w:bCs/>
          <w:i/>
          <w:iCs/>
        </w:rPr>
        <w:t xml:space="preserve">Služby </w:t>
      </w:r>
      <w:r w:rsidRPr="00C31E3E">
        <w:rPr>
          <w:b/>
          <w:bCs/>
          <w:i/>
          <w:iCs/>
        </w:rPr>
        <w:t>JS01</w:t>
      </w:r>
      <w:r w:rsidRPr="00AD26A8">
        <w:t>“)</w:t>
      </w:r>
      <w:r>
        <w:t>,</w:t>
      </w:r>
    </w:p>
    <w:p w14:paraId="364F435C" w14:textId="6EB538F1" w:rsidR="00C31E3E" w:rsidRPr="00C31E3E" w:rsidRDefault="00C31E3E" w:rsidP="00C94C92">
      <w:pPr>
        <w:pStyle w:val="2sltext"/>
        <w:numPr>
          <w:ilvl w:val="2"/>
          <w:numId w:val="1"/>
        </w:numPr>
      </w:pPr>
      <w:r w:rsidRPr="00AD26A8">
        <w:t>Cena Služb</w:t>
      </w:r>
      <w:r>
        <w:t>y</w:t>
      </w:r>
      <w:r w:rsidRPr="00AD26A8">
        <w:t xml:space="preserve"> </w:t>
      </w:r>
      <w:r>
        <w:t xml:space="preserve">JS02 </w:t>
      </w:r>
      <w:r w:rsidRPr="00AD26A8">
        <w:t xml:space="preserve">činí </w:t>
      </w:r>
      <w:r w:rsidRPr="00AD26A8">
        <w:rPr>
          <w:rFonts w:asciiTheme="minorHAnsi" w:hAnsiTheme="minorHAnsi"/>
          <w:b/>
          <w:bCs/>
          <w:highlight w:val="cyan"/>
        </w:rPr>
        <w:fldChar w:fldCharType="begin"/>
      </w:r>
      <w:r w:rsidRPr="00AD26A8">
        <w:rPr>
          <w:rFonts w:asciiTheme="minorHAnsi" w:hAnsiTheme="minorHAnsi"/>
          <w:b/>
          <w:bCs/>
          <w:highlight w:val="cyan"/>
        </w:rPr>
        <w:instrText xml:space="preserve"> MACROBUTTON  AcceptConflict "[Bude doplněno před uzavřením Smlouvy]" </w:instrText>
      </w:r>
      <w:r w:rsidRPr="00AD26A8">
        <w:rPr>
          <w:rFonts w:asciiTheme="minorHAnsi" w:hAnsiTheme="minorHAnsi"/>
          <w:b/>
          <w:bCs/>
          <w:highlight w:val="cyan"/>
        </w:rPr>
        <w:fldChar w:fldCharType="end"/>
      </w:r>
      <w:r w:rsidRPr="00AD26A8">
        <w:rPr>
          <w:b/>
          <w:bCs/>
        </w:rPr>
        <w:t xml:space="preserve">,- Kč bez DPH za </w:t>
      </w:r>
      <w:r>
        <w:rPr>
          <w:b/>
          <w:bCs/>
        </w:rPr>
        <w:t>poskytnutí</w:t>
      </w:r>
      <w:r>
        <w:t xml:space="preserve"> </w:t>
      </w:r>
      <w:r w:rsidRPr="00AD26A8">
        <w:t xml:space="preserve">Služby </w:t>
      </w:r>
      <w:r>
        <w:t>JS02</w:t>
      </w:r>
      <w:r w:rsidRPr="00AD26A8">
        <w:t xml:space="preserve"> (dále jen „</w:t>
      </w:r>
      <w:r w:rsidRPr="00306281">
        <w:rPr>
          <w:b/>
          <w:bCs/>
          <w:i/>
          <w:iCs/>
        </w:rPr>
        <w:t xml:space="preserve">Cena </w:t>
      </w:r>
      <w:r w:rsidRPr="00AD26A8">
        <w:rPr>
          <w:b/>
          <w:bCs/>
          <w:i/>
          <w:iCs/>
        </w:rPr>
        <w:t xml:space="preserve">Služby </w:t>
      </w:r>
      <w:r w:rsidRPr="00C31E3E">
        <w:rPr>
          <w:b/>
          <w:bCs/>
          <w:i/>
          <w:iCs/>
        </w:rPr>
        <w:t>JS0</w:t>
      </w:r>
      <w:r>
        <w:rPr>
          <w:b/>
          <w:bCs/>
          <w:i/>
          <w:iCs/>
        </w:rPr>
        <w:t>2</w:t>
      </w:r>
      <w:r w:rsidRPr="00AD26A8">
        <w:t>“)</w:t>
      </w:r>
      <w:r>
        <w:t>,</w:t>
      </w:r>
    </w:p>
    <w:p w14:paraId="4E5A0528" w14:textId="77777777" w:rsidR="00631061" w:rsidRPr="00631061" w:rsidRDefault="00C31E3E" w:rsidP="00C94C92">
      <w:pPr>
        <w:pStyle w:val="2sltext"/>
        <w:numPr>
          <w:ilvl w:val="2"/>
          <w:numId w:val="1"/>
        </w:numPr>
      </w:pPr>
      <w:r w:rsidRPr="00AD26A8">
        <w:t>Cena Služb</w:t>
      </w:r>
      <w:r>
        <w:t>y</w:t>
      </w:r>
      <w:r w:rsidRPr="00AD26A8">
        <w:t xml:space="preserve"> </w:t>
      </w:r>
      <w:r>
        <w:t xml:space="preserve">JS03 </w:t>
      </w:r>
      <w:r w:rsidRPr="00AD26A8">
        <w:t xml:space="preserve">činí </w:t>
      </w:r>
      <w:r w:rsidRPr="00AD26A8">
        <w:rPr>
          <w:rFonts w:asciiTheme="minorHAnsi" w:hAnsiTheme="minorHAnsi"/>
          <w:b/>
          <w:bCs/>
          <w:highlight w:val="cyan"/>
        </w:rPr>
        <w:fldChar w:fldCharType="begin"/>
      </w:r>
      <w:r w:rsidRPr="00AD26A8">
        <w:rPr>
          <w:rFonts w:asciiTheme="minorHAnsi" w:hAnsiTheme="minorHAnsi"/>
          <w:b/>
          <w:bCs/>
          <w:highlight w:val="cyan"/>
        </w:rPr>
        <w:instrText xml:space="preserve"> MACROBUTTON  AcceptConflict "[Bude doplněno před uzavřením Smlouvy]" </w:instrText>
      </w:r>
      <w:r w:rsidRPr="00AD26A8">
        <w:rPr>
          <w:rFonts w:asciiTheme="minorHAnsi" w:hAnsiTheme="minorHAnsi"/>
          <w:b/>
          <w:bCs/>
          <w:highlight w:val="cyan"/>
        </w:rPr>
        <w:fldChar w:fldCharType="end"/>
      </w:r>
      <w:r w:rsidRPr="00AD26A8">
        <w:rPr>
          <w:b/>
          <w:bCs/>
        </w:rPr>
        <w:t xml:space="preserve">,- Kč bez DPH za </w:t>
      </w:r>
      <w:r>
        <w:rPr>
          <w:b/>
          <w:bCs/>
        </w:rPr>
        <w:t>poskytnutí</w:t>
      </w:r>
      <w:r>
        <w:t xml:space="preserve"> </w:t>
      </w:r>
      <w:r w:rsidRPr="00AD26A8">
        <w:t xml:space="preserve">Služby </w:t>
      </w:r>
      <w:r>
        <w:t>JS03</w:t>
      </w:r>
      <w:r w:rsidRPr="00AD26A8">
        <w:t xml:space="preserve"> (dále jen „</w:t>
      </w:r>
      <w:r w:rsidRPr="00306281">
        <w:rPr>
          <w:b/>
          <w:bCs/>
          <w:i/>
          <w:iCs/>
        </w:rPr>
        <w:t xml:space="preserve">Cena </w:t>
      </w:r>
      <w:r w:rsidRPr="00AD26A8">
        <w:rPr>
          <w:b/>
          <w:bCs/>
          <w:i/>
          <w:iCs/>
        </w:rPr>
        <w:t xml:space="preserve">Služby </w:t>
      </w:r>
      <w:r w:rsidRPr="00C31E3E">
        <w:rPr>
          <w:b/>
          <w:bCs/>
          <w:i/>
          <w:iCs/>
        </w:rPr>
        <w:t>JS0</w:t>
      </w:r>
      <w:r>
        <w:rPr>
          <w:b/>
          <w:bCs/>
          <w:i/>
          <w:iCs/>
        </w:rPr>
        <w:t>3</w:t>
      </w:r>
      <w:r w:rsidRPr="00AD26A8">
        <w:t>“)</w:t>
      </w:r>
      <w:r>
        <w:t>.</w:t>
      </w:r>
    </w:p>
    <w:p w14:paraId="748A80B7" w14:textId="77777777" w:rsidR="00631061" w:rsidRPr="00631061" w:rsidRDefault="00631061" w:rsidP="00C94C92">
      <w:pPr>
        <w:pStyle w:val="2sltext"/>
        <w:numPr>
          <w:ilvl w:val="0"/>
          <w:numId w:val="0"/>
        </w:numPr>
        <w:ind w:left="567"/>
      </w:pPr>
    </w:p>
    <w:p w14:paraId="24F06B07" w14:textId="5564CF50" w:rsidR="00631061" w:rsidRDefault="00631061" w:rsidP="00C94C92">
      <w:pPr>
        <w:pStyle w:val="2sltext"/>
      </w:pPr>
      <w:r>
        <w:t xml:space="preserve">Součet Ceny Služby </w:t>
      </w:r>
      <w:r w:rsidRPr="00631061">
        <w:t>IS01</w:t>
      </w:r>
      <w:r>
        <w:t xml:space="preserve">, Ceny Služby </w:t>
      </w:r>
      <w:r w:rsidRPr="00631061">
        <w:t>IS0</w:t>
      </w:r>
      <w:r>
        <w:t>2,</w:t>
      </w:r>
      <w:r w:rsidRPr="00631061">
        <w:t xml:space="preserve"> </w:t>
      </w:r>
      <w:r>
        <w:t xml:space="preserve">Ceny Služby </w:t>
      </w:r>
      <w:r w:rsidRPr="00631061">
        <w:t>IS0</w:t>
      </w:r>
      <w:r>
        <w:t>3</w:t>
      </w:r>
      <w:r w:rsidR="002A36D9">
        <w:t>,</w:t>
      </w:r>
      <w:r>
        <w:t xml:space="preserve"> </w:t>
      </w:r>
      <w:r w:rsidR="002A36D9">
        <w:t xml:space="preserve">Ceny Služby </w:t>
      </w:r>
      <w:r w:rsidR="002A36D9" w:rsidRPr="00631061">
        <w:t>IS0</w:t>
      </w:r>
      <w:r w:rsidR="002A36D9">
        <w:t>4</w:t>
      </w:r>
      <w:r>
        <w:t xml:space="preserve"> a Ceny Služby </w:t>
      </w:r>
      <w:r w:rsidRPr="00631061">
        <w:t>IS0</w:t>
      </w:r>
      <w:r>
        <w:t xml:space="preserve">5 představuje cenu za </w:t>
      </w:r>
      <w:r w:rsidRPr="00631061">
        <w:t xml:space="preserve">1 (jeden) kalendářní měsíc </w:t>
      </w:r>
      <w:r>
        <w:t>poskytování všech Průběžn</w:t>
      </w:r>
      <w:r w:rsidR="003C7760">
        <w:t xml:space="preserve">ých </w:t>
      </w:r>
      <w:r>
        <w:t>služeb (dále jen „</w:t>
      </w:r>
      <w:bookmarkStart w:id="143" w:name="_Hlk175221220"/>
      <w:r w:rsidRPr="00631061">
        <w:rPr>
          <w:b/>
          <w:bCs/>
          <w:i/>
          <w:iCs/>
        </w:rPr>
        <w:t>Cena Průběžn</w:t>
      </w:r>
      <w:r w:rsidR="003C7760">
        <w:rPr>
          <w:b/>
          <w:bCs/>
          <w:i/>
          <w:iCs/>
        </w:rPr>
        <w:t xml:space="preserve">ých </w:t>
      </w:r>
      <w:r w:rsidRPr="00631061">
        <w:rPr>
          <w:b/>
          <w:bCs/>
          <w:i/>
          <w:iCs/>
        </w:rPr>
        <w:t>služeb</w:t>
      </w:r>
      <w:bookmarkEnd w:id="143"/>
      <w:r>
        <w:t>“).</w:t>
      </w:r>
    </w:p>
    <w:p w14:paraId="772401B4" w14:textId="77777777" w:rsidR="00D51D4A" w:rsidRPr="00D51D4A" w:rsidRDefault="00D51D4A" w:rsidP="00C94C92">
      <w:pPr>
        <w:pStyle w:val="2sltext"/>
        <w:numPr>
          <w:ilvl w:val="0"/>
          <w:numId w:val="0"/>
        </w:numPr>
        <w:ind w:left="567"/>
      </w:pPr>
    </w:p>
    <w:p w14:paraId="3C5AD334" w14:textId="38102AC2" w:rsidR="006F1B0C" w:rsidRDefault="00FD61CC" w:rsidP="00C94C92">
      <w:pPr>
        <w:pStyle w:val="2sltext"/>
      </w:pPr>
      <w:r w:rsidRPr="00707F6C">
        <w:t>Cen</w:t>
      </w:r>
      <w:r>
        <w:t>y</w:t>
      </w:r>
      <w:r w:rsidRPr="00707F6C">
        <w:t xml:space="preserve"> </w:t>
      </w:r>
      <w:r>
        <w:t>Služeb</w:t>
      </w:r>
      <w:r w:rsidRPr="00707F6C">
        <w:t xml:space="preserve"> j</w:t>
      </w:r>
      <w:r>
        <w:t>sou</w:t>
      </w:r>
      <w:r w:rsidRPr="00707F6C">
        <w:t xml:space="preserve"> stanoven</w:t>
      </w:r>
      <w:r>
        <w:t>y</w:t>
      </w:r>
      <w:r w:rsidRPr="00707F6C">
        <w:t xml:space="preserve"> jako pevn</w:t>
      </w:r>
      <w:r>
        <w:t>é</w:t>
      </w:r>
      <w:r w:rsidRPr="00707F6C">
        <w:t>, nejvýše přípustn</w:t>
      </w:r>
      <w:r>
        <w:t>é</w:t>
      </w:r>
      <w:r w:rsidRPr="00707F6C">
        <w:t xml:space="preserve"> a nepřekročiteln</w:t>
      </w:r>
      <w:r>
        <w:t>é</w:t>
      </w:r>
      <w:r w:rsidRPr="00707F6C">
        <w:t xml:space="preserve"> s výjimkami </w:t>
      </w:r>
      <w:r w:rsidR="00116777">
        <w:t>stanovenými</w:t>
      </w:r>
      <w:r w:rsidRPr="00707F6C">
        <w:t xml:space="preserve"> v</w:t>
      </w:r>
      <w:r>
        <w:t> této</w:t>
      </w:r>
      <w:r w:rsidRPr="00707F6C">
        <w:t xml:space="preserve"> Smlouvě.</w:t>
      </w:r>
      <w:r>
        <w:t xml:space="preserve"> </w:t>
      </w:r>
      <w:r w:rsidR="00306281">
        <w:t>V</w:t>
      </w:r>
      <w:r>
        <w:t> </w:t>
      </w:r>
      <w:r w:rsidR="00306281">
        <w:t>C</w:t>
      </w:r>
      <w:r w:rsidR="00306281" w:rsidRPr="00C655A3">
        <w:t>en</w:t>
      </w:r>
      <w:r>
        <w:t>ách</w:t>
      </w:r>
      <w:r w:rsidR="00306281">
        <w:t xml:space="preserve"> Služeb je zahrnut zisk Poskytovatele a veškeré</w:t>
      </w:r>
      <w:r w:rsidR="00116777">
        <w:t xml:space="preserve"> činnosti, práce, poplatky a </w:t>
      </w:r>
      <w:r w:rsidR="00306281">
        <w:t xml:space="preserve">náklady, </w:t>
      </w:r>
      <w:r w:rsidR="00116777">
        <w:t xml:space="preserve">které jsou </w:t>
      </w:r>
      <w:r w:rsidR="00116777" w:rsidRPr="009571A5">
        <w:t xml:space="preserve">nezbytné pro </w:t>
      </w:r>
      <w:r w:rsidR="00116777">
        <w:t xml:space="preserve">včasné, </w:t>
      </w:r>
      <w:r w:rsidR="00116777" w:rsidRPr="009571A5">
        <w:t xml:space="preserve">řádné a úplné poskytování </w:t>
      </w:r>
      <w:r w:rsidR="00116777">
        <w:t>Služeb nebo </w:t>
      </w:r>
      <w:r w:rsidR="00116777">
        <w:rPr>
          <w:szCs w:val="24"/>
        </w:rPr>
        <w:t>které</w:t>
      </w:r>
      <w:r w:rsidR="00116777" w:rsidRPr="00593A39">
        <w:rPr>
          <w:szCs w:val="24"/>
        </w:rPr>
        <w:t xml:space="preserve"> mohou</w:t>
      </w:r>
      <w:r w:rsidR="00116777">
        <w:rPr>
          <w:szCs w:val="24"/>
        </w:rPr>
        <w:t xml:space="preserve"> Poskytovateli v souvislosti s poskytováním Služeb vzniknout</w:t>
      </w:r>
      <w:r w:rsidR="00306281">
        <w:t>, zejména cestovní výdaje, cena softwarového a hardwarového vybavení a licencí.</w:t>
      </w:r>
    </w:p>
    <w:p w14:paraId="21F0ABC6" w14:textId="77777777" w:rsidR="00306281" w:rsidRPr="001143D7" w:rsidRDefault="00306281" w:rsidP="00306281">
      <w:pPr>
        <w:pStyle w:val="Nadpis1"/>
      </w:pPr>
      <w:bookmarkStart w:id="144" w:name="_Ref175645357"/>
      <w:bookmarkStart w:id="145" w:name="_Toc177719299"/>
      <w:bookmarkStart w:id="146" w:name="_Toc185618960"/>
      <w:bookmarkStart w:id="147" w:name="_Toc193377213"/>
      <w:r w:rsidRPr="001143D7">
        <w:t>INFLAČNÍ DOLOŽKA</w:t>
      </w:r>
      <w:bookmarkEnd w:id="144"/>
      <w:bookmarkEnd w:id="145"/>
      <w:bookmarkEnd w:id="146"/>
      <w:bookmarkEnd w:id="147"/>
    </w:p>
    <w:p w14:paraId="28FA7DF5" w14:textId="0DDEC36F" w:rsidR="00306281" w:rsidRDefault="00306281" w:rsidP="00C94C92">
      <w:pPr>
        <w:pStyle w:val="2sltext"/>
      </w:pPr>
      <w:r w:rsidRPr="00EF0145">
        <w:t>Úprava Cen</w:t>
      </w:r>
      <w:r w:rsidR="00C84570">
        <w:t>y</w:t>
      </w:r>
      <w:r w:rsidRPr="00EF0145">
        <w:t xml:space="preserve"> Služ</w:t>
      </w:r>
      <w:r w:rsidR="00C84570">
        <w:t>by</w:t>
      </w:r>
      <w:r w:rsidR="006C5322">
        <w:t xml:space="preserve"> </w:t>
      </w:r>
      <w:r w:rsidRPr="00EF0145">
        <w:t>je přípustná v souvislosti se zvýšením míry inflace. Cen</w:t>
      </w:r>
      <w:r w:rsidR="00C84570">
        <w:t>a</w:t>
      </w:r>
      <w:r w:rsidRPr="00EF0145">
        <w:t xml:space="preserve"> </w:t>
      </w:r>
      <w:r w:rsidR="00C84570">
        <w:t>Služby</w:t>
      </w:r>
      <w:r w:rsidRPr="00D968BF">
        <w:t xml:space="preserve"> bude měněna na základě průměrného bazického indexu spotřebitelských cen za 12 kalendářních měsíců předcházejícího kalendářního roku dle měsíčních hodnot vyhlášených Českým statistickým úřadem (dále jen „</w:t>
      </w:r>
      <w:r w:rsidRPr="00D968BF">
        <w:rPr>
          <w:b/>
          <w:bCs/>
          <w:i/>
          <w:iCs/>
        </w:rPr>
        <w:t>ČSÚ</w:t>
      </w:r>
      <w:r w:rsidRPr="00D968BF">
        <w:t xml:space="preserve">“) a výchozího referenčního bazického indexu spotřebitelských cen stanoveného </w:t>
      </w:r>
      <w:r w:rsidR="000A6AFA">
        <w:t>dle tohoto článku této Smlouvy</w:t>
      </w:r>
      <w:r w:rsidRPr="00D968BF">
        <w:t>.</w:t>
      </w:r>
    </w:p>
    <w:p w14:paraId="2CBEEE3B" w14:textId="77777777" w:rsidR="00306281" w:rsidRPr="00D968BF" w:rsidRDefault="00306281" w:rsidP="00C94C92">
      <w:pPr>
        <w:pStyle w:val="2sltext"/>
        <w:numPr>
          <w:ilvl w:val="0"/>
          <w:numId w:val="0"/>
        </w:numPr>
        <w:ind w:left="567"/>
        <w:rPr>
          <w:szCs w:val="24"/>
        </w:rPr>
      </w:pPr>
    </w:p>
    <w:p w14:paraId="33C61930" w14:textId="2A941C1C" w:rsidR="00306281" w:rsidRDefault="00306281" w:rsidP="00C94C92">
      <w:pPr>
        <w:pStyle w:val="2sltext"/>
      </w:pPr>
      <w:r w:rsidRPr="00D968BF">
        <w:t xml:space="preserve">Cena </w:t>
      </w:r>
      <w:r w:rsidR="00C84570">
        <w:t>Služby</w:t>
      </w:r>
      <w:r w:rsidRPr="00D968BF">
        <w:t xml:space="preserve"> bude měněna podle vzorce:</w:t>
      </w:r>
    </w:p>
    <w:p w14:paraId="51C1126A" w14:textId="77777777" w:rsidR="00306281" w:rsidRPr="00D968BF" w:rsidRDefault="00306281" w:rsidP="00306281">
      <w:pPr>
        <w:pStyle w:val="Styl2"/>
        <w:numPr>
          <w:ilvl w:val="0"/>
          <w:numId w:val="0"/>
        </w:numPr>
        <w:spacing w:before="0" w:line="240" w:lineRule="auto"/>
        <w:rPr>
          <w:rFonts w:cstheme="minorHAnsi"/>
          <w:szCs w:val="24"/>
          <w:lang w:eastAsia="cs-CZ"/>
        </w:rPr>
      </w:pPr>
    </w:p>
    <w:p w14:paraId="76EC4D63" w14:textId="39A8B326" w:rsidR="00306281" w:rsidRPr="00D968BF" w:rsidRDefault="00306281" w:rsidP="00306281">
      <w:pPr>
        <w:keepNext/>
        <w:spacing w:after="100" w:afterAutospacing="1"/>
        <w:ind w:firstLine="567"/>
        <w:rPr>
          <w:rFonts w:eastAsia="Calibri" w:cstheme="minorHAnsi"/>
          <w:b/>
          <w:bCs/>
          <w:sz w:val="28"/>
          <w:szCs w:val="28"/>
        </w:rPr>
      </w:pPr>
      <w:r w:rsidRPr="00D968BF">
        <w:rPr>
          <w:rFonts w:eastAsia="Calibri" w:cstheme="minorHAnsi"/>
          <w:b/>
          <w:bCs/>
          <w:sz w:val="28"/>
          <w:szCs w:val="28"/>
        </w:rPr>
        <w:t>C</w:t>
      </w:r>
      <w:r w:rsidRPr="00D968BF">
        <w:rPr>
          <w:rFonts w:eastAsia="Calibri" w:cstheme="minorHAnsi"/>
          <w:b/>
          <w:bCs/>
          <w:sz w:val="28"/>
          <w:szCs w:val="28"/>
          <w:vertAlign w:val="subscript"/>
        </w:rPr>
        <w:t>akt</w:t>
      </w:r>
      <w:r w:rsidR="003D3876">
        <w:rPr>
          <w:rFonts w:eastAsia="Calibri" w:cstheme="minorHAnsi"/>
          <w:b/>
          <w:bCs/>
          <w:sz w:val="28"/>
          <w:szCs w:val="28"/>
        </w:rPr>
        <w:tab/>
        <w:t>=</w:t>
      </w:r>
      <w:r w:rsidR="003D3876">
        <w:rPr>
          <w:rFonts w:eastAsia="Calibri" w:cstheme="minorHAnsi"/>
          <w:b/>
          <w:bCs/>
          <w:sz w:val="28"/>
          <w:szCs w:val="28"/>
        </w:rPr>
        <w:tab/>
      </w:r>
      <w:r w:rsidRPr="00D968BF">
        <w:rPr>
          <w:rFonts w:eastAsia="Calibri" w:cstheme="minorHAnsi"/>
          <w:b/>
          <w:bCs/>
          <w:sz w:val="28"/>
          <w:szCs w:val="28"/>
        </w:rPr>
        <w:t>i</w:t>
      </w:r>
      <w:r w:rsidR="003D3876">
        <w:rPr>
          <w:rFonts w:eastAsia="Calibri" w:cstheme="minorHAnsi"/>
          <w:b/>
          <w:bCs/>
          <w:sz w:val="28"/>
          <w:szCs w:val="28"/>
        </w:rPr>
        <w:tab/>
      </w:r>
      <w:r w:rsidRPr="00D968BF">
        <w:rPr>
          <w:rFonts w:eastAsia="Calibri" w:cstheme="minorHAnsi"/>
          <w:b/>
          <w:bCs/>
          <w:sz w:val="28"/>
          <w:szCs w:val="28"/>
        </w:rPr>
        <w:t>x</w:t>
      </w:r>
      <w:r w:rsidR="003D3876">
        <w:rPr>
          <w:rFonts w:eastAsia="Calibri" w:cstheme="minorHAnsi"/>
          <w:b/>
          <w:bCs/>
          <w:sz w:val="28"/>
          <w:szCs w:val="28"/>
        </w:rPr>
        <w:tab/>
      </w:r>
      <w:r w:rsidRPr="00D968BF">
        <w:rPr>
          <w:rFonts w:eastAsia="Calibri" w:cstheme="minorHAnsi"/>
          <w:b/>
          <w:bCs/>
          <w:sz w:val="28"/>
          <w:szCs w:val="28"/>
        </w:rPr>
        <w:t>C</w:t>
      </w:r>
      <w:r w:rsidRPr="00D968BF">
        <w:rPr>
          <w:rFonts w:eastAsia="Calibri" w:cstheme="minorHAnsi"/>
          <w:b/>
          <w:bCs/>
          <w:sz w:val="28"/>
          <w:szCs w:val="28"/>
          <w:vertAlign w:val="subscript"/>
        </w:rPr>
        <w:t>vých</w:t>
      </w:r>
      <w:r w:rsidRPr="00D968BF">
        <w:rPr>
          <w:rFonts w:eastAsia="Calibri" w:cstheme="minorHAnsi"/>
          <w:sz w:val="28"/>
          <w:szCs w:val="28"/>
        </w:rPr>
        <w:t>,</w:t>
      </w:r>
    </w:p>
    <w:p w14:paraId="6261C9D8" w14:textId="77777777" w:rsidR="00306281" w:rsidRPr="00D968BF" w:rsidRDefault="00306281" w:rsidP="00306281">
      <w:pPr>
        <w:suppressAutoHyphens/>
        <w:rPr>
          <w:rFonts w:cstheme="minorHAnsi"/>
        </w:rPr>
      </w:pPr>
    </w:p>
    <w:p w14:paraId="5C895F79" w14:textId="77777777" w:rsidR="00306281" w:rsidRDefault="00306281" w:rsidP="00306281">
      <w:pPr>
        <w:keepNext/>
        <w:ind w:left="567"/>
        <w:rPr>
          <w:rFonts w:cstheme="minorHAnsi"/>
        </w:rPr>
      </w:pPr>
      <w:r w:rsidRPr="00D968BF">
        <w:rPr>
          <w:rFonts w:cstheme="minorHAnsi"/>
        </w:rPr>
        <w:t>kde:</w:t>
      </w:r>
    </w:p>
    <w:p w14:paraId="1D209667" w14:textId="77777777" w:rsidR="00306281" w:rsidRPr="00D968BF" w:rsidRDefault="00306281" w:rsidP="00306281">
      <w:pPr>
        <w:keepNext/>
        <w:ind w:left="567"/>
        <w:rPr>
          <w:rFonts w:cstheme="minorHAnsi"/>
        </w:rPr>
      </w:pPr>
    </w:p>
    <w:p w14:paraId="0636A10C" w14:textId="6FF6D601" w:rsidR="00306281" w:rsidRDefault="00306281" w:rsidP="00306281">
      <w:pPr>
        <w:ind w:left="1559" w:hanging="992"/>
        <w:rPr>
          <w:rFonts w:cstheme="minorHAnsi"/>
        </w:rPr>
      </w:pPr>
      <w:r w:rsidRPr="00D968BF">
        <w:rPr>
          <w:rFonts w:cstheme="minorHAnsi"/>
          <w:b/>
          <w:iCs/>
        </w:rPr>
        <w:t>C</w:t>
      </w:r>
      <w:r w:rsidRPr="00D968BF">
        <w:rPr>
          <w:rFonts w:cstheme="minorHAnsi"/>
          <w:b/>
          <w:iCs/>
          <w:vertAlign w:val="subscript"/>
        </w:rPr>
        <w:t>akt</w:t>
      </w:r>
      <w:r w:rsidRPr="00D968BF">
        <w:rPr>
          <w:rFonts w:cstheme="minorHAnsi"/>
          <w:iCs/>
        </w:rPr>
        <w:tab/>
      </w:r>
      <w:r w:rsidRPr="00D968BF">
        <w:rPr>
          <w:rFonts w:cstheme="minorHAnsi"/>
        </w:rPr>
        <w:t xml:space="preserve">je nová (aktuální) výše Ceny </w:t>
      </w:r>
      <w:r w:rsidR="00C84570">
        <w:rPr>
          <w:rFonts w:cstheme="minorHAnsi"/>
        </w:rPr>
        <w:t>Služby</w:t>
      </w:r>
      <w:r w:rsidRPr="00D968BF">
        <w:rPr>
          <w:rFonts w:cstheme="minorHAnsi"/>
        </w:rPr>
        <w:t xml:space="preserve"> zaokrouhlená na 2 desetinná místa</w:t>
      </w:r>
    </w:p>
    <w:p w14:paraId="78CD029A" w14:textId="68E82152" w:rsidR="00306281" w:rsidRPr="00D968BF" w:rsidRDefault="00306281" w:rsidP="00306281">
      <w:pPr>
        <w:ind w:left="1559" w:hanging="992"/>
        <w:rPr>
          <w:rFonts w:cstheme="minorHAnsi"/>
        </w:rPr>
      </w:pPr>
      <w:r w:rsidRPr="00D968BF">
        <w:rPr>
          <w:rFonts w:cstheme="minorHAnsi"/>
          <w:b/>
          <w:i/>
        </w:rPr>
        <w:t>C</w:t>
      </w:r>
      <w:r w:rsidRPr="00D968BF">
        <w:rPr>
          <w:rFonts w:cstheme="minorHAnsi"/>
          <w:b/>
          <w:i/>
          <w:vertAlign w:val="subscript"/>
        </w:rPr>
        <w:t>vých</w:t>
      </w:r>
      <w:r w:rsidRPr="00D968BF">
        <w:rPr>
          <w:rFonts w:cstheme="minorHAnsi"/>
          <w:i/>
        </w:rPr>
        <w:tab/>
      </w:r>
      <w:r w:rsidRPr="00D968BF">
        <w:rPr>
          <w:rFonts w:cstheme="minorHAnsi"/>
        </w:rPr>
        <w:t xml:space="preserve">je Cena </w:t>
      </w:r>
      <w:r w:rsidR="00C84570">
        <w:rPr>
          <w:rFonts w:cstheme="minorHAnsi"/>
        </w:rPr>
        <w:t>Služby</w:t>
      </w:r>
      <w:r w:rsidRPr="00D968BF">
        <w:rPr>
          <w:rFonts w:cstheme="minorHAnsi"/>
        </w:rPr>
        <w:t xml:space="preserve"> uvedená v odst. </w:t>
      </w:r>
      <w:r>
        <w:rPr>
          <w:rFonts w:cstheme="minorHAnsi"/>
          <w:b/>
          <w:bCs/>
        </w:rPr>
        <w:fldChar w:fldCharType="begin"/>
      </w:r>
      <w:r>
        <w:rPr>
          <w:rFonts w:cstheme="minorHAnsi"/>
        </w:rPr>
        <w:instrText xml:space="preserve"> REF _Ref66200963 \r \h </w:instrText>
      </w:r>
      <w:r>
        <w:rPr>
          <w:rFonts w:cstheme="minorHAnsi"/>
          <w:b/>
          <w:bCs/>
        </w:rPr>
      </w:r>
      <w:r>
        <w:rPr>
          <w:rFonts w:cstheme="minorHAnsi"/>
          <w:b/>
          <w:bCs/>
        </w:rPr>
        <w:fldChar w:fldCharType="separate"/>
      </w:r>
      <w:r w:rsidR="00A31417">
        <w:rPr>
          <w:rFonts w:cstheme="minorHAnsi"/>
        </w:rPr>
        <w:t>11</w:t>
      </w:r>
      <w:r>
        <w:rPr>
          <w:rFonts w:cstheme="minorHAnsi"/>
          <w:b/>
          <w:bCs/>
        </w:rPr>
        <w:fldChar w:fldCharType="end"/>
      </w:r>
      <w:r>
        <w:rPr>
          <w:rFonts w:cstheme="minorHAnsi"/>
        </w:rPr>
        <w:t xml:space="preserve"> </w:t>
      </w:r>
      <w:r w:rsidRPr="00D968BF">
        <w:rPr>
          <w:rFonts w:cstheme="minorHAnsi"/>
        </w:rPr>
        <w:t>Smlouvy</w:t>
      </w:r>
    </w:p>
    <w:p w14:paraId="6F2357F7" w14:textId="2949C825" w:rsidR="00AD3F4E" w:rsidRPr="006F1B0C" w:rsidRDefault="00306281" w:rsidP="00306281">
      <w:pPr>
        <w:pStyle w:val="Styl2"/>
        <w:numPr>
          <w:ilvl w:val="0"/>
          <w:numId w:val="0"/>
        </w:numPr>
        <w:spacing w:before="0" w:line="240" w:lineRule="auto"/>
        <w:ind w:left="1560" w:hanging="993"/>
        <w:rPr>
          <w:rFonts w:cstheme="minorHAnsi"/>
          <w:color w:val="000000" w:themeColor="text1"/>
        </w:rPr>
      </w:pPr>
      <w:r w:rsidRPr="00D968BF">
        <w:rPr>
          <w:rFonts w:cstheme="minorHAnsi"/>
          <w:b/>
          <w:i/>
        </w:rPr>
        <w:t>i</w:t>
      </w:r>
      <w:r w:rsidRPr="00D968BF">
        <w:rPr>
          <w:rFonts w:cstheme="minorHAnsi"/>
          <w:b/>
          <w:i/>
        </w:rPr>
        <w:tab/>
      </w:r>
      <w:r w:rsidRPr="00D968BF">
        <w:rPr>
          <w:rFonts w:cstheme="minorHAnsi"/>
        </w:rPr>
        <w:t>je koeficient změny, který se vypočítá jako podíl průměrného bazického indexu spotřebitelských cen za 12 kalendářních měsíců předcházejícího kalendářního roku dle měsíčních hodnot vyhlášených ČSÚ</w:t>
      </w:r>
      <w:r w:rsidRPr="00D968BF">
        <w:rPr>
          <w:rStyle w:val="Znakapoznpodarou"/>
          <w:rFonts w:cstheme="minorHAnsi"/>
        </w:rPr>
        <w:footnoteReference w:id="2"/>
      </w:r>
      <w:r w:rsidRPr="00D968BF">
        <w:rPr>
          <w:rFonts w:cstheme="minorHAnsi"/>
        </w:rPr>
        <w:t xml:space="preserve"> (aritmetický průměr měsíčních údajů zaokrouhlený na jedno desetinné místo) a výchozího referenčního bazického indexu spotřebitelských cen stanoveného </w:t>
      </w:r>
      <w:r w:rsidR="00100D2C">
        <w:rPr>
          <w:rFonts w:cstheme="minorHAnsi"/>
        </w:rPr>
        <w:t>dle tohoto odstavce této Smlouvy</w:t>
      </w:r>
      <w:r w:rsidRPr="00D968BF">
        <w:rPr>
          <w:rFonts w:cstheme="minorHAnsi"/>
        </w:rPr>
        <w:t xml:space="preserve">. Pro vyloučení </w:t>
      </w:r>
      <w:r w:rsidRPr="00D968BF">
        <w:rPr>
          <w:rFonts w:cstheme="minorHAnsi"/>
        </w:rPr>
        <w:lastRenderedPageBreak/>
        <w:t xml:space="preserve">pochybností se stanoví, že předchozím kalendářním rokem ve smyslu tohoto odstavce této Smlouvy se rozumí pouze bezprostředně předcházející kalendářní rok. </w:t>
      </w:r>
      <w:r w:rsidR="00AD3F4E" w:rsidRPr="006F1B0C">
        <w:rPr>
          <w:rFonts w:cstheme="minorHAnsi"/>
          <w:color w:val="000000" w:themeColor="text1"/>
        </w:rPr>
        <w:t>Výchozí referenční bazický index spotřebitelských cen bude stanoven jako průměrný bazický index spotřebitelských cen za 12 kalendářních měsíců kalendářního roku, ve kterém bylo zahájeno poskytování Průběžných služeb dle této Smlouvy, dle měsíčních hodnot vyhlášených ČSÚ</w:t>
      </w:r>
      <w:r w:rsidR="00AD3F4E" w:rsidRPr="006F1B0C">
        <w:rPr>
          <w:rStyle w:val="Znakapoznpodarou"/>
          <w:rFonts w:cstheme="minorHAnsi"/>
          <w:color w:val="000000" w:themeColor="text1"/>
        </w:rPr>
        <w:footnoteReference w:id="3"/>
      </w:r>
      <w:r w:rsidR="00AD3F4E" w:rsidRPr="006F1B0C">
        <w:rPr>
          <w:rFonts w:cstheme="minorHAnsi"/>
          <w:color w:val="000000" w:themeColor="text1"/>
        </w:rPr>
        <w:t xml:space="preserve"> (aritmetický průměr měsíčních údajů zaokrouhlený na jedno desetinné místo).</w:t>
      </w:r>
    </w:p>
    <w:p w14:paraId="6BE9C574" w14:textId="11755234" w:rsidR="00306281" w:rsidRPr="006F1B0C" w:rsidRDefault="00AD3F4E" w:rsidP="00AD3F4E">
      <w:pPr>
        <w:pStyle w:val="Styl2"/>
        <w:numPr>
          <w:ilvl w:val="0"/>
          <w:numId w:val="0"/>
        </w:numPr>
        <w:spacing w:before="0" w:line="240" w:lineRule="auto"/>
        <w:ind w:left="1560"/>
        <w:rPr>
          <w:rFonts w:cstheme="minorHAnsi"/>
          <w:color w:val="000000" w:themeColor="text1"/>
        </w:rPr>
      </w:pPr>
      <w:r w:rsidRPr="006F1B0C">
        <w:rPr>
          <w:rFonts w:cstheme="minorHAnsi"/>
          <w:color w:val="000000" w:themeColor="text1"/>
        </w:rPr>
        <w:t xml:space="preserve">Pro vyloučení pochybností se jako příklad uvádí, že bude-li poskytování Průběžných služeb zahájeno 01.07.2025, </w:t>
      </w:r>
      <w:r w:rsidR="00100D2C" w:rsidRPr="006F1B0C">
        <w:rPr>
          <w:rFonts w:cstheme="minorHAnsi"/>
          <w:color w:val="000000" w:themeColor="text1"/>
        </w:rPr>
        <w:t xml:space="preserve">bude </w:t>
      </w:r>
      <w:r w:rsidR="000A6AFA" w:rsidRPr="006F1B0C">
        <w:rPr>
          <w:rFonts w:cstheme="minorHAnsi"/>
          <w:color w:val="000000" w:themeColor="text1"/>
        </w:rPr>
        <w:t xml:space="preserve">výchozím referenčním bazickým indexem spotřebitelských cen referenční bazický index spotřebitelských cen </w:t>
      </w:r>
      <w:r w:rsidR="00100D2C" w:rsidRPr="006F1B0C">
        <w:rPr>
          <w:rFonts w:cstheme="minorHAnsi"/>
          <w:color w:val="000000" w:themeColor="text1"/>
        </w:rPr>
        <w:t xml:space="preserve">za celý </w:t>
      </w:r>
      <w:r w:rsidR="000A6AFA" w:rsidRPr="006F1B0C">
        <w:rPr>
          <w:rFonts w:cstheme="minorHAnsi"/>
          <w:color w:val="000000" w:themeColor="text1"/>
        </w:rPr>
        <w:t>kalendářní rok 202</w:t>
      </w:r>
      <w:r w:rsidR="00100D2C" w:rsidRPr="006F1B0C">
        <w:rPr>
          <w:rFonts w:cstheme="minorHAnsi"/>
          <w:color w:val="000000" w:themeColor="text1"/>
        </w:rPr>
        <w:t>5</w:t>
      </w:r>
      <w:r w:rsidR="000A6AFA" w:rsidRPr="006F1B0C">
        <w:rPr>
          <w:rFonts w:cstheme="minorHAnsi"/>
          <w:color w:val="000000" w:themeColor="text1"/>
        </w:rPr>
        <w:t xml:space="preserve"> (aritmetický průměr měsíčních údajů zaokrouhlený na jedno desetinné místo).</w:t>
      </w:r>
    </w:p>
    <w:p w14:paraId="4F3A9A37" w14:textId="2E558F84" w:rsidR="000A6AFA" w:rsidRPr="006F1B0C" w:rsidRDefault="000A6AFA" w:rsidP="00AD3F4E">
      <w:pPr>
        <w:pStyle w:val="Styl2"/>
        <w:numPr>
          <w:ilvl w:val="0"/>
          <w:numId w:val="0"/>
        </w:numPr>
        <w:spacing w:before="0" w:line="240" w:lineRule="auto"/>
        <w:ind w:left="1560"/>
        <w:rPr>
          <w:rFonts w:cstheme="minorHAnsi"/>
          <w:color w:val="000000" w:themeColor="text1"/>
        </w:rPr>
      </w:pPr>
      <w:r w:rsidRPr="006F1B0C">
        <w:rPr>
          <w:rFonts w:cstheme="minorHAnsi"/>
          <w:color w:val="000000" w:themeColor="text1"/>
        </w:rPr>
        <w:t>Pro vyloučení pochybností se</w:t>
      </w:r>
      <w:r w:rsidR="006F1B0C" w:rsidRPr="006F1B0C">
        <w:rPr>
          <w:rFonts w:cstheme="minorHAnsi"/>
          <w:color w:val="000000" w:themeColor="text1"/>
        </w:rPr>
        <w:t xml:space="preserve"> </w:t>
      </w:r>
      <w:r w:rsidRPr="006F1B0C">
        <w:rPr>
          <w:rFonts w:cstheme="minorHAnsi"/>
          <w:color w:val="000000" w:themeColor="text1"/>
        </w:rPr>
        <w:t xml:space="preserve">jako příklad uvádí, že </w:t>
      </w:r>
      <w:r w:rsidR="006F1B0C" w:rsidRPr="006F1B0C">
        <w:rPr>
          <w:rFonts w:cstheme="minorHAnsi"/>
          <w:color w:val="000000" w:themeColor="text1"/>
        </w:rPr>
        <w:t xml:space="preserve">pokud by měl být </w:t>
      </w:r>
      <w:r w:rsidRPr="006F1B0C">
        <w:rPr>
          <w:rFonts w:cstheme="minorHAnsi"/>
          <w:color w:val="000000" w:themeColor="text1"/>
        </w:rPr>
        <w:t xml:space="preserve">výchozí referenční bazický index spotřebitelských cen </w:t>
      </w:r>
      <w:r w:rsidR="006F1B0C" w:rsidRPr="006F1B0C">
        <w:rPr>
          <w:rFonts w:cstheme="minorHAnsi"/>
          <w:color w:val="000000" w:themeColor="text1"/>
        </w:rPr>
        <w:t xml:space="preserve">stanoven </w:t>
      </w:r>
      <w:r w:rsidRPr="006F1B0C">
        <w:rPr>
          <w:rFonts w:cstheme="minorHAnsi"/>
          <w:color w:val="000000" w:themeColor="text1"/>
        </w:rPr>
        <w:t>za kalendářní rok 2023 či</w:t>
      </w:r>
      <w:r w:rsidR="006F1B0C" w:rsidRPr="006F1B0C">
        <w:rPr>
          <w:rFonts w:cstheme="minorHAnsi"/>
          <w:color w:val="000000" w:themeColor="text1"/>
        </w:rPr>
        <w:t>nil</w:t>
      </w:r>
      <w:r w:rsidRPr="006F1B0C">
        <w:rPr>
          <w:rFonts w:cstheme="minorHAnsi"/>
          <w:color w:val="000000" w:themeColor="text1"/>
        </w:rPr>
        <w:t xml:space="preserve"> </w:t>
      </w:r>
      <w:r w:rsidR="006F1B0C" w:rsidRPr="006F1B0C">
        <w:rPr>
          <w:rFonts w:cstheme="minorHAnsi"/>
          <w:color w:val="000000" w:themeColor="text1"/>
        </w:rPr>
        <w:t xml:space="preserve">by hodnotu </w:t>
      </w:r>
      <w:r w:rsidRPr="006F1B0C">
        <w:rPr>
          <w:rFonts w:cstheme="minorHAnsi"/>
          <w:color w:val="000000" w:themeColor="text1"/>
        </w:rPr>
        <w:t>147,8.</w:t>
      </w:r>
      <w:r w:rsidRPr="006F1B0C">
        <w:rPr>
          <w:rStyle w:val="Znakapoznpodarou"/>
          <w:rFonts w:cstheme="minorHAnsi"/>
          <w:color w:val="000000" w:themeColor="text1"/>
        </w:rPr>
        <w:footnoteReference w:id="4"/>
      </w:r>
    </w:p>
    <w:p w14:paraId="0248E88F" w14:textId="77777777" w:rsidR="00306281" w:rsidRPr="00D968BF" w:rsidRDefault="00306281" w:rsidP="00306281">
      <w:pPr>
        <w:pStyle w:val="Styl2"/>
        <w:numPr>
          <w:ilvl w:val="0"/>
          <w:numId w:val="0"/>
        </w:numPr>
        <w:spacing w:before="0" w:line="240" w:lineRule="auto"/>
        <w:ind w:left="1560" w:hanging="993"/>
        <w:rPr>
          <w:rFonts w:cstheme="minorHAnsi"/>
          <w:szCs w:val="24"/>
          <w:lang w:eastAsia="cs-CZ"/>
        </w:rPr>
      </w:pPr>
    </w:p>
    <w:p w14:paraId="420E5B57" w14:textId="5160E311" w:rsidR="00306281" w:rsidRDefault="00306281" w:rsidP="00C94C92">
      <w:pPr>
        <w:pStyle w:val="2sltext"/>
      </w:pPr>
      <w:bookmarkStart w:id="148" w:name="_Ref120899011"/>
      <w:r w:rsidRPr="00D968BF">
        <w:t xml:space="preserve">Poskytovatel je oprávněn účtovat Cenu </w:t>
      </w:r>
      <w:r w:rsidR="00C84570">
        <w:t>Služby</w:t>
      </w:r>
      <w:r w:rsidRPr="00D968BF">
        <w:t xml:space="preserve"> upravenou podle tohoto článku této Smlouvy pouze tehdy, pokud toto svoje právo u Objednatele </w:t>
      </w:r>
      <w:r w:rsidR="005965B9">
        <w:t xml:space="preserve">uplatní </w:t>
      </w:r>
      <w:r w:rsidR="00593C8A">
        <w:t xml:space="preserve">písemným oznámením </w:t>
      </w:r>
      <w:r w:rsidRPr="00D968BF">
        <w:t xml:space="preserve">a </w:t>
      </w:r>
      <w:r w:rsidR="00593C8A">
        <w:t xml:space="preserve">současně </w:t>
      </w:r>
      <w:r w:rsidRPr="00D968BF">
        <w:t xml:space="preserve">doloží </w:t>
      </w:r>
      <w:r w:rsidR="00593C8A">
        <w:t xml:space="preserve">správný </w:t>
      </w:r>
      <w:r w:rsidRPr="00D968BF">
        <w:t xml:space="preserve">výpočet úpravy Ceny </w:t>
      </w:r>
      <w:r w:rsidR="00C84570">
        <w:t>Služby</w:t>
      </w:r>
      <w:r w:rsidR="00593C8A">
        <w:t xml:space="preserve"> </w:t>
      </w:r>
      <w:r w:rsidRPr="00D968BF">
        <w:t>dle tohoto článku této Smlouvy.</w:t>
      </w:r>
      <w:bookmarkEnd w:id="148"/>
    </w:p>
    <w:p w14:paraId="2EEEB3C6" w14:textId="77777777" w:rsidR="006F1B0C" w:rsidRDefault="006F1B0C" w:rsidP="00C94C92">
      <w:pPr>
        <w:pStyle w:val="2sltext"/>
        <w:numPr>
          <w:ilvl w:val="0"/>
          <w:numId w:val="0"/>
        </w:numPr>
        <w:ind w:left="567"/>
      </w:pPr>
    </w:p>
    <w:p w14:paraId="60D93B27" w14:textId="08BF20C9" w:rsidR="006F1B0C" w:rsidRPr="00D968BF" w:rsidRDefault="006F1B0C" w:rsidP="00C94C92">
      <w:pPr>
        <w:pStyle w:val="2sltext"/>
      </w:pPr>
      <w:r w:rsidRPr="000A6AFA">
        <w:t xml:space="preserve">Poskytovatel je oprávněn uplatnit právo na úpravu Ceny Služby nejdříve </w:t>
      </w:r>
      <w:r>
        <w:t>po uplynutí 24 měsíců ode dne, ve kterém bylo zahájeno poskytování Průběžných služeb.</w:t>
      </w:r>
    </w:p>
    <w:p w14:paraId="3BD2E496" w14:textId="77777777" w:rsidR="00306281" w:rsidRPr="00D968BF" w:rsidRDefault="00306281" w:rsidP="00C94C92">
      <w:pPr>
        <w:pStyle w:val="2sltext"/>
        <w:numPr>
          <w:ilvl w:val="0"/>
          <w:numId w:val="0"/>
        </w:numPr>
        <w:ind w:left="567"/>
        <w:rPr>
          <w:szCs w:val="24"/>
        </w:rPr>
      </w:pPr>
    </w:p>
    <w:p w14:paraId="24982004" w14:textId="3F9529B9" w:rsidR="00306281" w:rsidRPr="00D968BF" w:rsidRDefault="00306281" w:rsidP="00C94C92">
      <w:pPr>
        <w:pStyle w:val="2sltext"/>
        <w:rPr>
          <w:szCs w:val="24"/>
        </w:rPr>
      </w:pPr>
      <w:r w:rsidRPr="00D968BF">
        <w:t xml:space="preserve">Poskytovatel je oprávněn právo na úpravu Ceny </w:t>
      </w:r>
      <w:r w:rsidR="00C84570">
        <w:t>Služby</w:t>
      </w:r>
      <w:r w:rsidRPr="00D968BF">
        <w:t xml:space="preserve"> uplatnit teprve poté, co budou ČSÚ zveřejněna příslušná data.</w:t>
      </w:r>
    </w:p>
    <w:p w14:paraId="7B1104E7" w14:textId="77777777" w:rsidR="00306281" w:rsidRPr="00D968BF" w:rsidRDefault="00306281" w:rsidP="00C94C92">
      <w:pPr>
        <w:pStyle w:val="2sltext"/>
        <w:numPr>
          <w:ilvl w:val="0"/>
          <w:numId w:val="0"/>
        </w:numPr>
        <w:ind w:left="567"/>
        <w:rPr>
          <w:szCs w:val="24"/>
        </w:rPr>
      </w:pPr>
    </w:p>
    <w:p w14:paraId="062FCCE1" w14:textId="1005A4E6" w:rsidR="00306281" w:rsidRPr="000A6AFA" w:rsidRDefault="00306281" w:rsidP="00C94C92">
      <w:pPr>
        <w:pStyle w:val="2sltext"/>
      </w:pPr>
      <w:r w:rsidRPr="00D968BF">
        <w:t xml:space="preserve">Poskytovatel je oprávněn účtovat Cenu </w:t>
      </w:r>
      <w:r w:rsidR="00C84570">
        <w:t>Služby</w:t>
      </w:r>
      <w:r w:rsidRPr="00D968BF">
        <w:t xml:space="preserve"> upravenou dle tohoto článku této Smlouvy </w:t>
      </w:r>
      <w:r w:rsidR="007E6742">
        <w:t>nejdříve za kalendářní měsíc</w:t>
      </w:r>
      <w:r w:rsidRPr="00D968BF">
        <w:t xml:space="preserve"> následující po kalendářním </w:t>
      </w:r>
      <w:r w:rsidR="003B18EA">
        <w:t>měsíci</w:t>
      </w:r>
      <w:r w:rsidRPr="00D968BF">
        <w:t xml:space="preserve">, v němž Objednateli písemně oznámil zvýšení Ceny </w:t>
      </w:r>
      <w:r w:rsidR="00C84570">
        <w:t>Služby</w:t>
      </w:r>
      <w:r w:rsidRPr="00D968BF">
        <w:t xml:space="preserve"> dle odst</w:t>
      </w:r>
      <w:r>
        <w:t>.</w:t>
      </w:r>
      <w:r w:rsidRPr="00D968BF">
        <w:t xml:space="preserve"> </w:t>
      </w:r>
      <w:r>
        <w:fldChar w:fldCharType="begin"/>
      </w:r>
      <w:r>
        <w:instrText xml:space="preserve"> REF _Ref120899011 \r \h </w:instrText>
      </w:r>
      <w:r w:rsidR="00C94C92">
        <w:instrText xml:space="preserve"> \* MERGEFORMAT </w:instrText>
      </w:r>
      <w:r>
        <w:fldChar w:fldCharType="separate"/>
      </w:r>
      <w:r w:rsidR="00A31417">
        <w:t>16</w:t>
      </w:r>
      <w:r>
        <w:fldChar w:fldCharType="end"/>
      </w:r>
      <w:r w:rsidRPr="00D968BF">
        <w:t xml:space="preserve"> Smlouvy.</w:t>
      </w:r>
    </w:p>
    <w:p w14:paraId="72D388DC" w14:textId="77777777" w:rsidR="00306281" w:rsidRPr="00D968BF" w:rsidRDefault="00306281" w:rsidP="00C94C92">
      <w:pPr>
        <w:pStyle w:val="2sltext"/>
        <w:numPr>
          <w:ilvl w:val="0"/>
          <w:numId w:val="0"/>
        </w:numPr>
        <w:ind w:left="567"/>
        <w:rPr>
          <w:szCs w:val="24"/>
        </w:rPr>
      </w:pPr>
    </w:p>
    <w:p w14:paraId="383657CF" w14:textId="6C945A71" w:rsidR="00306281" w:rsidRPr="00D968BF" w:rsidRDefault="00306281" w:rsidP="00C94C92">
      <w:pPr>
        <w:pStyle w:val="2sltext"/>
      </w:pPr>
      <w:r w:rsidRPr="00D968BF">
        <w:t xml:space="preserve">Nebude-li právo upravit Cenu </w:t>
      </w:r>
      <w:r w:rsidR="00C84570">
        <w:t>Služby</w:t>
      </w:r>
      <w:r w:rsidRPr="00D968BF">
        <w:t xml:space="preserve"> ze strany Poskytovatele uplatněno v příslušném kalendářním roce dle této Smlouvy, toto právo pro daný kalendářní rok Poskytovateli zaniká.</w:t>
      </w:r>
    </w:p>
    <w:p w14:paraId="17D36BA8" w14:textId="77777777" w:rsidR="00306281" w:rsidRPr="00D968BF" w:rsidRDefault="00306281" w:rsidP="00C94C92">
      <w:pPr>
        <w:pStyle w:val="2sltext"/>
        <w:numPr>
          <w:ilvl w:val="0"/>
          <w:numId w:val="0"/>
        </w:numPr>
        <w:ind w:left="567"/>
        <w:rPr>
          <w:szCs w:val="24"/>
        </w:rPr>
      </w:pPr>
    </w:p>
    <w:p w14:paraId="24D5BC23" w14:textId="3C85AB76" w:rsidR="00306281" w:rsidRPr="00D968BF" w:rsidRDefault="00306281" w:rsidP="00C94C92">
      <w:pPr>
        <w:pStyle w:val="2sltext"/>
      </w:pPr>
      <w:r w:rsidRPr="00D968BF">
        <w:t xml:space="preserve">Cena </w:t>
      </w:r>
      <w:r w:rsidR="00C84570">
        <w:t>Služby</w:t>
      </w:r>
      <w:r w:rsidRPr="00D968BF">
        <w:t xml:space="preserve"> bude podle předchozích odstavců této Smlouvy </w:t>
      </w:r>
      <w:r w:rsidR="00800F66">
        <w:t>upravena</w:t>
      </w:r>
      <w:r w:rsidRPr="00D968BF">
        <w:t xml:space="preserve"> vždy pouze jednou ročně.</w:t>
      </w:r>
    </w:p>
    <w:p w14:paraId="369F55B8" w14:textId="77777777" w:rsidR="00306281" w:rsidRPr="00D968BF" w:rsidRDefault="00306281" w:rsidP="00C94C92">
      <w:pPr>
        <w:pStyle w:val="2sltext"/>
        <w:numPr>
          <w:ilvl w:val="0"/>
          <w:numId w:val="0"/>
        </w:numPr>
        <w:ind w:left="567"/>
        <w:rPr>
          <w:szCs w:val="24"/>
        </w:rPr>
      </w:pPr>
    </w:p>
    <w:p w14:paraId="19A846DE" w14:textId="18534DB7" w:rsidR="00306281" w:rsidRDefault="00306281" w:rsidP="00C94C92">
      <w:pPr>
        <w:pStyle w:val="2sltext"/>
      </w:pPr>
      <w:r w:rsidRPr="00D968BF">
        <w:t xml:space="preserve">Dojde-li k úpravě Ceny </w:t>
      </w:r>
      <w:r w:rsidR="00C84570">
        <w:t>Služby</w:t>
      </w:r>
      <w:r w:rsidRPr="00D968BF">
        <w:t xml:space="preserve"> dle tohoto článku této Smlouvy, je Poskytovatel oprávněn účtovat takto upraven</w:t>
      </w:r>
      <w:r w:rsidR="00C84570">
        <w:t xml:space="preserve">ou </w:t>
      </w:r>
      <w:r w:rsidRPr="00D968BF">
        <w:t>Cen</w:t>
      </w:r>
      <w:r w:rsidR="00C84570">
        <w:t>u</w:t>
      </w:r>
      <w:r w:rsidRPr="00D968BF">
        <w:t xml:space="preserve"> </w:t>
      </w:r>
      <w:r w:rsidR="00C84570">
        <w:t>Služby</w:t>
      </w:r>
      <w:r w:rsidRPr="00D968BF">
        <w:t xml:space="preserve"> do doby, než dojde postupem dle tohoto článku této Smlouvy</w:t>
      </w:r>
      <w:r w:rsidR="00593C8A">
        <w:t xml:space="preserve">, případně postupem dle čl. </w:t>
      </w:r>
      <w:r w:rsidR="00593C8A">
        <w:fldChar w:fldCharType="begin"/>
      </w:r>
      <w:r w:rsidR="00593C8A">
        <w:instrText xml:space="preserve"> REF _Ref175296374 \r \h </w:instrText>
      </w:r>
      <w:r w:rsidR="00C94C92">
        <w:instrText xml:space="preserve"> \* MERGEFORMAT </w:instrText>
      </w:r>
      <w:r w:rsidR="00593C8A">
        <w:fldChar w:fldCharType="separate"/>
      </w:r>
      <w:r w:rsidR="00A31417">
        <w:t>VI</w:t>
      </w:r>
      <w:r w:rsidR="00593C8A">
        <w:fldChar w:fldCharType="end"/>
      </w:r>
      <w:r w:rsidR="00593C8A">
        <w:t xml:space="preserve"> Smlouvy,</w:t>
      </w:r>
      <w:r w:rsidRPr="00D968BF">
        <w:t xml:space="preserve"> k</w:t>
      </w:r>
      <w:r w:rsidR="00C84570">
        <w:t> </w:t>
      </w:r>
      <w:r w:rsidRPr="00D968BF">
        <w:t>jej</w:t>
      </w:r>
      <w:r w:rsidR="00C84570">
        <w:t>í</w:t>
      </w:r>
      <w:r w:rsidRPr="00D968BF">
        <w:t xml:space="preserve"> další úpravě.</w:t>
      </w:r>
    </w:p>
    <w:p w14:paraId="73C65C15" w14:textId="67C075D6" w:rsidR="00BF0E3E" w:rsidRPr="001143D7" w:rsidRDefault="00BF0E3E" w:rsidP="00BF0E3E">
      <w:pPr>
        <w:pStyle w:val="Nadpis1"/>
      </w:pPr>
      <w:bookmarkStart w:id="149" w:name="_Ref175296374"/>
      <w:bookmarkStart w:id="150" w:name="_Toc177719300"/>
      <w:bookmarkStart w:id="151" w:name="_Toc185618961"/>
      <w:bookmarkStart w:id="152" w:name="_Toc193377214"/>
      <w:r w:rsidRPr="001143D7">
        <w:t>NAVYŠOVÁNÍ POČTU VYUŽITELNÝCH VIRTUÁLNÍCH STROJŮ</w:t>
      </w:r>
      <w:bookmarkEnd w:id="149"/>
      <w:bookmarkEnd w:id="150"/>
      <w:bookmarkEnd w:id="151"/>
      <w:bookmarkEnd w:id="152"/>
    </w:p>
    <w:p w14:paraId="77ECCA28" w14:textId="4A24822B" w:rsidR="00E134E3" w:rsidRPr="00C573B9" w:rsidRDefault="006F1B0C" w:rsidP="00C94C92">
      <w:pPr>
        <w:pStyle w:val="2sltext"/>
      </w:pPr>
      <w:r w:rsidRPr="00C573B9">
        <w:t>Úprava Ceny Služby je přípustná v souvislosti s navýšením počtu využitelných virtuálních strojů (</w:t>
      </w:r>
      <w:r w:rsidR="00C573B9">
        <w:t>virtual machines</w:t>
      </w:r>
      <w:r w:rsidR="00593C8A">
        <w:t xml:space="preserve">, </w:t>
      </w:r>
      <w:r w:rsidR="00C573B9" w:rsidRPr="00C573B9">
        <w:t>VM</w:t>
      </w:r>
      <w:r w:rsidRPr="00C573B9">
        <w:t>), (dále jen „</w:t>
      </w:r>
      <w:r w:rsidR="005965B9" w:rsidRPr="005965B9">
        <w:rPr>
          <w:b/>
          <w:bCs/>
          <w:i/>
          <w:iCs/>
        </w:rPr>
        <w:t xml:space="preserve">využitelné </w:t>
      </w:r>
      <w:r w:rsidR="00C573B9" w:rsidRPr="00C573B9">
        <w:rPr>
          <w:b/>
          <w:bCs/>
          <w:i/>
          <w:iCs/>
        </w:rPr>
        <w:t>virtuální stroje</w:t>
      </w:r>
      <w:r w:rsidRPr="00C573B9">
        <w:t>“)</w:t>
      </w:r>
      <w:r w:rsidR="00E134E3">
        <w:t>,</w:t>
      </w:r>
      <w:r w:rsidR="00754F54" w:rsidRPr="00C573B9">
        <w:t xml:space="preserve"> oproti aktuálnímu </w:t>
      </w:r>
      <w:r w:rsidR="004944AC">
        <w:t xml:space="preserve">hrazenému </w:t>
      </w:r>
      <w:r w:rsidR="00754F54" w:rsidRPr="00C573B9">
        <w:t>počtu</w:t>
      </w:r>
      <w:r w:rsidR="00C573B9" w:rsidRPr="00C573B9">
        <w:t xml:space="preserve"> </w:t>
      </w:r>
      <w:r w:rsidR="005965B9">
        <w:t xml:space="preserve">využitelných </w:t>
      </w:r>
      <w:r w:rsidR="00C573B9" w:rsidRPr="00C573B9">
        <w:t>virtuálních strojů</w:t>
      </w:r>
      <w:r w:rsidR="00E134E3">
        <w:t xml:space="preserve">. Tato úprava Ceny </w:t>
      </w:r>
      <w:ins w:id="153" w:author="Word Document Comparison" w:date="2025-03-20T15:34:00Z" w16du:dateUtc="2025-03-20T14:34:00Z">
        <w:r w:rsidR="004A2DBE">
          <w:t>S</w:t>
        </w:r>
        <w:r w:rsidR="00E134E3">
          <w:t>lužby</w:t>
        </w:r>
      </w:ins>
      <w:del w:id="154" w:author="Word Document Comparison" w:date="2025-03-20T15:34:00Z" w16du:dateUtc="2025-03-20T14:34:00Z">
        <w:r w:rsidR="00E134E3">
          <w:delText>služby</w:delText>
        </w:r>
      </w:del>
      <w:r w:rsidR="00E134E3">
        <w:t xml:space="preserve"> je rozdílná podle toho, zda </w:t>
      </w:r>
      <w:r w:rsidR="00E134E3">
        <w:lastRenderedPageBreak/>
        <w:t xml:space="preserve">dochází k navýšení počtu </w:t>
      </w:r>
      <w:r w:rsidR="005965B9">
        <w:t xml:space="preserve">využitelných </w:t>
      </w:r>
      <w:r w:rsidR="00E134E3">
        <w:t>virtuálních strojů u výpočetních serverů pro ERP SAP nebo u v</w:t>
      </w:r>
      <w:r w:rsidR="00E134E3" w:rsidRPr="00E134E3">
        <w:t>ýpočetní</w:t>
      </w:r>
      <w:r w:rsidR="00E134E3">
        <w:t>ch</w:t>
      </w:r>
      <w:r w:rsidR="00E134E3" w:rsidRPr="00E134E3">
        <w:t xml:space="preserve"> server</w:t>
      </w:r>
      <w:r w:rsidR="00E134E3">
        <w:t>ů</w:t>
      </w:r>
      <w:r w:rsidR="00E134E3" w:rsidRPr="00E134E3">
        <w:t xml:space="preserve"> pro virtualizaci platformy x86</w:t>
      </w:r>
      <w:r w:rsidR="00E134E3">
        <w:t>.</w:t>
      </w:r>
    </w:p>
    <w:p w14:paraId="0A85F464" w14:textId="6461FEB1" w:rsidR="003D3876" w:rsidRPr="00C573B9" w:rsidRDefault="003D3876" w:rsidP="00C94C92">
      <w:pPr>
        <w:pStyle w:val="2sltext"/>
        <w:numPr>
          <w:ilvl w:val="0"/>
          <w:numId w:val="0"/>
        </w:numPr>
        <w:ind w:left="567"/>
      </w:pPr>
    </w:p>
    <w:p w14:paraId="51C5FBFD" w14:textId="3E55FD5E" w:rsidR="003D3876" w:rsidRPr="00C94C92" w:rsidRDefault="00754F54" w:rsidP="00C94C92">
      <w:pPr>
        <w:pStyle w:val="2sltext"/>
      </w:pPr>
      <w:bookmarkStart w:id="155" w:name="_Ref175644855"/>
      <w:r w:rsidRPr="00C573B9">
        <w:t xml:space="preserve">V případě navýšení počtu </w:t>
      </w:r>
      <w:r w:rsidR="005965B9">
        <w:t xml:space="preserve">využitelných </w:t>
      </w:r>
      <w:r w:rsidR="00C573B9" w:rsidRPr="00C573B9">
        <w:t>virtuálních strojů</w:t>
      </w:r>
      <w:r w:rsidRPr="00C573B9">
        <w:t xml:space="preserve"> o 1 (jednu) jednotku</w:t>
      </w:r>
      <w:r w:rsidR="003D3876" w:rsidRPr="00C573B9">
        <w:t xml:space="preserve"> navýšení </w:t>
      </w:r>
      <w:r w:rsidR="005965B9">
        <w:t xml:space="preserve">využitelných </w:t>
      </w:r>
      <w:r w:rsidR="00C573B9" w:rsidRPr="00C573B9">
        <w:t>virtuálních strojů</w:t>
      </w:r>
      <w:r w:rsidRPr="00C573B9">
        <w:t xml:space="preserve"> oproti aktuálnímu </w:t>
      </w:r>
      <w:r w:rsidR="004944AC">
        <w:t xml:space="preserve">hrazenému </w:t>
      </w:r>
      <w:r w:rsidRPr="00C573B9">
        <w:t xml:space="preserve">počtu </w:t>
      </w:r>
      <w:r w:rsidR="005965B9">
        <w:t xml:space="preserve">využitelných </w:t>
      </w:r>
      <w:r w:rsidR="00C573B9" w:rsidRPr="00C573B9">
        <w:t xml:space="preserve">virtuálních </w:t>
      </w:r>
      <w:r w:rsidR="00C573B9" w:rsidRPr="00C94C92">
        <w:t>strojů</w:t>
      </w:r>
      <w:r w:rsidRPr="00C94C92">
        <w:t xml:space="preserve"> </w:t>
      </w:r>
      <w:r w:rsidR="00E134E3" w:rsidRPr="00C94C92">
        <w:t xml:space="preserve">u výpočetních serverů pro ERP SAP </w:t>
      </w:r>
      <w:r w:rsidRPr="00C94C92">
        <w:t>lze</w:t>
      </w:r>
      <w:r w:rsidR="003D3876" w:rsidRPr="00C94C92">
        <w:t>:</w:t>
      </w:r>
      <w:bookmarkEnd w:id="155"/>
    </w:p>
    <w:p w14:paraId="35CF1498" w14:textId="243DAA73" w:rsidR="00BF0E3E" w:rsidRPr="00C94C92" w:rsidRDefault="003D3876" w:rsidP="00C94C92">
      <w:pPr>
        <w:pStyle w:val="2sltext"/>
        <w:numPr>
          <w:ilvl w:val="1"/>
          <w:numId w:val="1"/>
        </w:numPr>
      </w:pPr>
      <w:r w:rsidRPr="00C94C92">
        <w:t xml:space="preserve">Cenu Služby IS01 </w:t>
      </w:r>
      <w:r w:rsidR="00C573B9" w:rsidRPr="00C94C92">
        <w:t xml:space="preserve">navýšit </w:t>
      </w:r>
      <w:r w:rsidRPr="00C94C92">
        <w:t xml:space="preserve">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w:t>
      </w:r>
      <w:r w:rsidR="00E134E3" w:rsidRPr="00C94C92">
        <w:t>1,</w:t>
      </w:r>
    </w:p>
    <w:p w14:paraId="74125066" w14:textId="37515CCE" w:rsidR="00C573B9" w:rsidRPr="00C94C92" w:rsidRDefault="00C573B9" w:rsidP="00C94C92">
      <w:pPr>
        <w:pStyle w:val="2sltext"/>
        <w:numPr>
          <w:ilvl w:val="1"/>
          <w:numId w:val="1"/>
        </w:numPr>
      </w:pPr>
      <w:r w:rsidRPr="00C94C92">
        <w:t xml:space="preserve">Cenu Služby IS02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w:t>
      </w:r>
      <w:r w:rsidR="00E134E3" w:rsidRPr="00C94C92">
        <w:t>2,</w:t>
      </w:r>
    </w:p>
    <w:p w14:paraId="00756B7B" w14:textId="374ED054" w:rsidR="00C573B9" w:rsidRPr="00C94C92" w:rsidRDefault="00C573B9" w:rsidP="00C94C92">
      <w:pPr>
        <w:pStyle w:val="2sltext"/>
        <w:numPr>
          <w:ilvl w:val="1"/>
          <w:numId w:val="1"/>
        </w:numPr>
      </w:pPr>
      <w:r w:rsidRPr="00C94C92">
        <w:t xml:space="preserve">Cenu Služby IS03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w:t>
      </w:r>
      <w:r w:rsidR="00E134E3" w:rsidRPr="00C94C92">
        <w:t>3</w:t>
      </w:r>
      <w:r w:rsidR="000B5398">
        <w:t>,</w:t>
      </w:r>
    </w:p>
    <w:p w14:paraId="17722541" w14:textId="77777777" w:rsidR="002A36D9" w:rsidRPr="00C94C92" w:rsidRDefault="002A36D9" w:rsidP="00C94C92">
      <w:pPr>
        <w:pStyle w:val="2sltext"/>
        <w:numPr>
          <w:ilvl w:val="1"/>
          <w:numId w:val="1"/>
        </w:numPr>
      </w:pPr>
      <w:r w:rsidRPr="00C94C92">
        <w:t>Cenu Služby IS0</w:t>
      </w:r>
      <w:r>
        <w:t>4</w:t>
      </w:r>
      <w:r w:rsidRPr="00C94C92">
        <w:t xml:space="preserve">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w:t>
      </w:r>
      <w:r>
        <w:t>4,</w:t>
      </w:r>
    </w:p>
    <w:p w14:paraId="32A5E67C" w14:textId="09777D82" w:rsidR="0083791D" w:rsidRPr="00C94C92" w:rsidRDefault="00C573B9" w:rsidP="00C94C92">
      <w:pPr>
        <w:pStyle w:val="2sltext"/>
        <w:numPr>
          <w:ilvl w:val="1"/>
          <w:numId w:val="1"/>
        </w:numPr>
      </w:pPr>
      <w:r w:rsidRPr="00C94C92">
        <w:t xml:space="preserve">Cenu Služby IS05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w:t>
      </w:r>
      <w:r w:rsidR="00E134E3" w:rsidRPr="00C94C92">
        <w:t>5</w:t>
      </w:r>
      <w:r w:rsidR="0083791D" w:rsidRPr="00C94C92">
        <w:t>.</w:t>
      </w:r>
    </w:p>
    <w:p w14:paraId="6802829B" w14:textId="77777777" w:rsidR="00E134E3" w:rsidRPr="00C94C92" w:rsidRDefault="00E134E3" w:rsidP="00C94C92">
      <w:pPr>
        <w:pStyle w:val="2sltext"/>
        <w:numPr>
          <w:ilvl w:val="0"/>
          <w:numId w:val="0"/>
        </w:numPr>
        <w:ind w:left="567"/>
      </w:pPr>
    </w:p>
    <w:p w14:paraId="54C61DA2" w14:textId="610A30D4" w:rsidR="00E134E3" w:rsidRPr="00C94C92" w:rsidRDefault="00E134E3" w:rsidP="00C94C92">
      <w:pPr>
        <w:pStyle w:val="2sltext"/>
      </w:pPr>
      <w:bookmarkStart w:id="156" w:name="_Ref175644861"/>
      <w:r w:rsidRPr="00C94C92">
        <w:t xml:space="preserve">V případě navýšení počtu </w:t>
      </w:r>
      <w:r w:rsidR="005965B9" w:rsidRPr="00C94C92">
        <w:t xml:space="preserve">využitelných </w:t>
      </w:r>
      <w:r w:rsidRPr="00C94C92">
        <w:t xml:space="preserve">virtuálních strojů o 1 (jednu) jednotku navýšení </w:t>
      </w:r>
      <w:r w:rsidR="005965B9" w:rsidRPr="00C94C92">
        <w:t xml:space="preserve">využitelných </w:t>
      </w:r>
      <w:r w:rsidRPr="00C94C92">
        <w:t xml:space="preserve">virtuálních strojů oproti aktuálnímu hrazenému počtu </w:t>
      </w:r>
      <w:r w:rsidR="005965B9" w:rsidRPr="00C94C92">
        <w:t xml:space="preserve">využitelných </w:t>
      </w:r>
      <w:r w:rsidRPr="00C94C92">
        <w:t>virtuálních strojů u výpočetních serverů pro virtualizaci platformy x86 lze:</w:t>
      </w:r>
      <w:bookmarkEnd w:id="156"/>
    </w:p>
    <w:p w14:paraId="4F6BBBAC" w14:textId="77777777" w:rsidR="00E134E3" w:rsidRPr="00C94C92" w:rsidRDefault="00E134E3" w:rsidP="00C94C92">
      <w:pPr>
        <w:pStyle w:val="2sltext"/>
        <w:numPr>
          <w:ilvl w:val="1"/>
          <w:numId w:val="1"/>
        </w:numPr>
      </w:pPr>
      <w:r w:rsidRPr="00C94C92">
        <w:t xml:space="preserve">Cenu Služby IS01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IS01,</w:t>
      </w:r>
    </w:p>
    <w:p w14:paraId="730B9DEE" w14:textId="77777777" w:rsidR="00E134E3" w:rsidRPr="00C94C92" w:rsidRDefault="00E134E3" w:rsidP="00C94C92">
      <w:pPr>
        <w:pStyle w:val="2sltext"/>
        <w:numPr>
          <w:ilvl w:val="1"/>
          <w:numId w:val="1"/>
        </w:numPr>
      </w:pPr>
      <w:r w:rsidRPr="00C94C92">
        <w:t xml:space="preserve">Cenu Služby IS02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IS02,</w:t>
      </w:r>
    </w:p>
    <w:p w14:paraId="1FB6BB9C" w14:textId="77777777" w:rsidR="00E134E3" w:rsidRPr="00C94C92" w:rsidRDefault="00E134E3" w:rsidP="00C94C92">
      <w:pPr>
        <w:pStyle w:val="2sltext"/>
        <w:numPr>
          <w:ilvl w:val="1"/>
          <w:numId w:val="1"/>
        </w:numPr>
      </w:pPr>
      <w:r w:rsidRPr="00C94C92">
        <w:t xml:space="preserve">Cenu Služby IS03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IS03,</w:t>
      </w:r>
    </w:p>
    <w:p w14:paraId="1CE835FA" w14:textId="77777777" w:rsidR="002A36D9" w:rsidRPr="00C94C92" w:rsidRDefault="002A36D9" w:rsidP="00C94C92">
      <w:pPr>
        <w:pStyle w:val="2sltext"/>
        <w:numPr>
          <w:ilvl w:val="1"/>
          <w:numId w:val="1"/>
        </w:numPr>
      </w:pPr>
      <w:r w:rsidRPr="00C94C92">
        <w:t>Cenu Služby IS0</w:t>
      </w:r>
      <w:r>
        <w:t>4</w:t>
      </w:r>
      <w:r w:rsidRPr="00C94C92">
        <w:t xml:space="preserve">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w:t>
      </w:r>
      <w:r>
        <w:t>4</w:t>
      </w:r>
      <w:r w:rsidRPr="00C94C92">
        <w:t>,</w:t>
      </w:r>
    </w:p>
    <w:p w14:paraId="404804CC" w14:textId="77777777" w:rsidR="00E134E3" w:rsidRPr="00C94C92" w:rsidRDefault="00E134E3" w:rsidP="00C94C92">
      <w:pPr>
        <w:pStyle w:val="2sltext"/>
        <w:numPr>
          <w:ilvl w:val="1"/>
          <w:numId w:val="1"/>
        </w:numPr>
      </w:pPr>
      <w:r w:rsidRPr="00C94C92">
        <w:t xml:space="preserve">Cenu Služby IS05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IS05.</w:t>
      </w:r>
    </w:p>
    <w:p w14:paraId="046C9614" w14:textId="77777777" w:rsidR="00E134E3" w:rsidRPr="00C94C92" w:rsidRDefault="00E134E3" w:rsidP="00E134E3">
      <w:pPr>
        <w:ind w:left="567"/>
      </w:pPr>
    </w:p>
    <w:p w14:paraId="640F3058" w14:textId="7A0F8BF2" w:rsidR="00B97233" w:rsidRPr="00752177" w:rsidRDefault="00897D22" w:rsidP="00C94C92">
      <w:pPr>
        <w:pStyle w:val="2sltext"/>
      </w:pPr>
      <w:r w:rsidRPr="00752177">
        <w:t xml:space="preserve">Aktuálním počtem </w:t>
      </w:r>
      <w:r w:rsidR="004944AC">
        <w:t xml:space="preserve">hrazených </w:t>
      </w:r>
      <w:r w:rsidR="005965B9">
        <w:t xml:space="preserve">využitelných </w:t>
      </w:r>
      <w:r w:rsidRPr="00752177">
        <w:t>virtuálních strojů se rozumí</w:t>
      </w:r>
      <w:r w:rsidR="00B97233" w:rsidRPr="00752177">
        <w:t>:</w:t>
      </w:r>
    </w:p>
    <w:p w14:paraId="339BC0AA" w14:textId="37AC5267" w:rsidR="00752177" w:rsidRPr="00752177" w:rsidRDefault="00897D22" w:rsidP="00C94C92">
      <w:pPr>
        <w:pStyle w:val="2sltext"/>
        <w:numPr>
          <w:ilvl w:val="1"/>
          <w:numId w:val="1"/>
        </w:numPr>
      </w:pPr>
      <w:r w:rsidRPr="00752177">
        <w:t xml:space="preserve">počet </w:t>
      </w:r>
      <w:r w:rsidR="005965B9">
        <w:t xml:space="preserve">využitelných </w:t>
      </w:r>
      <w:r w:rsidRPr="00752177">
        <w:t xml:space="preserve">virtuálních strojů odpovídající výchozímu počtu </w:t>
      </w:r>
      <w:r w:rsidR="005965B9">
        <w:t xml:space="preserve">využitelných </w:t>
      </w:r>
      <w:r w:rsidRPr="00752177">
        <w:t>virtuálních strojů platnému ke dni zahájení Řízení veřejné zakázky (dále jen „</w:t>
      </w:r>
      <w:r w:rsidRPr="00752177">
        <w:rPr>
          <w:b/>
          <w:bCs/>
          <w:i/>
          <w:iCs/>
        </w:rPr>
        <w:t xml:space="preserve">Výchozí počet </w:t>
      </w:r>
      <w:r w:rsidR="005965B9">
        <w:rPr>
          <w:b/>
          <w:bCs/>
          <w:i/>
          <w:iCs/>
        </w:rPr>
        <w:t xml:space="preserve">využitelných </w:t>
      </w:r>
      <w:r w:rsidRPr="00752177">
        <w:rPr>
          <w:b/>
          <w:bCs/>
          <w:i/>
          <w:iCs/>
        </w:rPr>
        <w:t>virtuálních strojů</w:t>
      </w:r>
      <w:r w:rsidRPr="00752177">
        <w:t>“)</w:t>
      </w:r>
      <w:r w:rsidR="005965B9">
        <w:t xml:space="preserve"> </w:t>
      </w:r>
      <w:r w:rsidR="005965B9" w:rsidRPr="00752177">
        <w:t xml:space="preserve">za předpokladu, že </w:t>
      </w:r>
      <w:r w:rsidR="005965B9">
        <w:t>zatím ne</w:t>
      </w:r>
      <w:r w:rsidR="005965B9" w:rsidRPr="00752177">
        <w:t xml:space="preserve">došlo k navýšení počtu </w:t>
      </w:r>
      <w:r w:rsidR="005965B9">
        <w:t xml:space="preserve">využitelných </w:t>
      </w:r>
      <w:r w:rsidR="005965B9" w:rsidRPr="00752177">
        <w:t xml:space="preserve">virtuálních strojů </w:t>
      </w:r>
      <w:r w:rsidR="00F7491E">
        <w:t xml:space="preserve">ani </w:t>
      </w:r>
      <w:r w:rsidR="005965B9" w:rsidRPr="00752177">
        <w:t xml:space="preserve">o </w:t>
      </w:r>
      <w:r w:rsidR="005965B9">
        <w:t xml:space="preserve">1 (jednu) jednotku </w:t>
      </w:r>
      <w:r w:rsidR="005965B9" w:rsidRPr="00752177">
        <w:t xml:space="preserve">oproti Výchozímu počtu </w:t>
      </w:r>
      <w:r w:rsidR="005965B9">
        <w:t xml:space="preserve">využitelných </w:t>
      </w:r>
      <w:r w:rsidR="005965B9" w:rsidRPr="00752177">
        <w:t>virtuálních strojů</w:t>
      </w:r>
      <w:r w:rsidR="00F7491E">
        <w:t xml:space="preserve"> </w:t>
      </w:r>
      <w:r w:rsidR="00F7491E" w:rsidRPr="00752177">
        <w:t>ve smyslu tohoto článku této Smlouvy</w:t>
      </w:r>
      <w:r w:rsidR="005965B9">
        <w:t>,</w:t>
      </w:r>
      <w:r w:rsidRPr="00752177">
        <w:t xml:space="preserve"> nebo</w:t>
      </w:r>
    </w:p>
    <w:p w14:paraId="25244BC9" w14:textId="435764AB" w:rsidR="00B97233" w:rsidRDefault="00B97233" w:rsidP="00C94C92">
      <w:pPr>
        <w:pStyle w:val="2sltext"/>
        <w:numPr>
          <w:ilvl w:val="1"/>
          <w:numId w:val="1"/>
        </w:numPr>
      </w:pPr>
      <w:r w:rsidRPr="00752177">
        <w:t xml:space="preserve">počet </w:t>
      </w:r>
      <w:r w:rsidR="005965B9">
        <w:t xml:space="preserve">využitelných </w:t>
      </w:r>
      <w:r w:rsidRPr="00752177">
        <w:t xml:space="preserve">virtuálních strojů </w:t>
      </w:r>
      <w:r w:rsidR="00897D22" w:rsidRPr="00752177">
        <w:t xml:space="preserve">odpovídající Výchozímu počtu </w:t>
      </w:r>
      <w:r w:rsidR="005965B9">
        <w:t xml:space="preserve">využitelných </w:t>
      </w:r>
      <w:r w:rsidR="00897D22" w:rsidRPr="00752177">
        <w:t xml:space="preserve">virtuálních strojů navýšenému o </w:t>
      </w:r>
      <w:r w:rsidR="00E134E3">
        <w:t xml:space="preserve">1 (jednu) </w:t>
      </w:r>
      <w:r w:rsidR="008F178C">
        <w:t xml:space="preserve">jednotku nebo více </w:t>
      </w:r>
      <w:r w:rsidR="00E134E3">
        <w:t>jednot</w:t>
      </w:r>
      <w:r w:rsidR="008F178C">
        <w:t>ek</w:t>
      </w:r>
      <w:r w:rsidR="00E134E3">
        <w:t xml:space="preserve"> </w:t>
      </w:r>
      <w:r w:rsidR="00897D22" w:rsidRPr="00752177">
        <w:t>nov</w:t>
      </w:r>
      <w:r w:rsidR="00E134E3">
        <w:t>ých</w:t>
      </w:r>
      <w:r w:rsidR="00897D22" w:rsidRPr="00752177">
        <w:t xml:space="preserve"> </w:t>
      </w:r>
      <w:r w:rsidR="005965B9">
        <w:t xml:space="preserve">využitelných </w:t>
      </w:r>
      <w:r w:rsidR="00897D22" w:rsidRPr="00752177">
        <w:t>virtuáln</w:t>
      </w:r>
      <w:r w:rsidR="00E134E3">
        <w:t>ích</w:t>
      </w:r>
      <w:r w:rsidR="00897D22" w:rsidRPr="00752177">
        <w:t xml:space="preserve"> stroj</w:t>
      </w:r>
      <w:r w:rsidR="00E134E3">
        <w:t>ů</w:t>
      </w:r>
      <w:r w:rsidR="00897D22" w:rsidRPr="00752177">
        <w:t xml:space="preserve"> </w:t>
      </w:r>
      <w:r w:rsidRPr="00752177">
        <w:t>ve smyslu</w:t>
      </w:r>
      <w:r w:rsidR="00897D22" w:rsidRPr="00752177">
        <w:t xml:space="preserve"> tohoto článku této Smlouvy</w:t>
      </w:r>
      <w:r w:rsidRPr="00752177">
        <w:t xml:space="preserve"> za předpokladu, že už</w:t>
      </w:r>
      <w:r w:rsidR="00453D32">
        <w:t xml:space="preserve"> </w:t>
      </w:r>
      <w:r w:rsidRPr="00752177">
        <w:t>došlo k</w:t>
      </w:r>
      <w:r w:rsidR="00752177" w:rsidRPr="00752177">
        <w:t> </w:t>
      </w:r>
      <w:r w:rsidRPr="00752177">
        <w:t>nav</w:t>
      </w:r>
      <w:r w:rsidR="00752177" w:rsidRPr="00752177">
        <w:t xml:space="preserve">ýšení počtu </w:t>
      </w:r>
      <w:r w:rsidR="005965B9">
        <w:t xml:space="preserve">využitelných </w:t>
      </w:r>
      <w:r w:rsidR="00752177" w:rsidRPr="00752177">
        <w:t xml:space="preserve">virtuálních strojů </w:t>
      </w:r>
      <w:r w:rsidR="007C2AC5" w:rsidRPr="00752177">
        <w:t xml:space="preserve">o </w:t>
      </w:r>
      <w:r w:rsidR="007C2AC5">
        <w:t>1 (jednu) jednotku</w:t>
      </w:r>
      <w:r w:rsidR="008F178C">
        <w:t xml:space="preserve"> nebo více jednotek</w:t>
      </w:r>
      <w:r w:rsidR="007C2AC5">
        <w:t xml:space="preserve"> </w:t>
      </w:r>
      <w:r w:rsidR="00752177" w:rsidRPr="00752177">
        <w:t xml:space="preserve">oproti Výchozímu počtu </w:t>
      </w:r>
      <w:r w:rsidR="005965B9">
        <w:t>využitelných</w:t>
      </w:r>
      <w:r w:rsidR="005965B9" w:rsidRPr="00752177">
        <w:t xml:space="preserve"> </w:t>
      </w:r>
      <w:r w:rsidR="00752177" w:rsidRPr="00752177">
        <w:t>virtuálních strojů</w:t>
      </w:r>
      <w:r w:rsidR="00F7491E">
        <w:t xml:space="preserve"> </w:t>
      </w:r>
      <w:r w:rsidR="00F7491E" w:rsidRPr="00752177">
        <w:t>ve smyslu tohoto článku této Smlouvy</w:t>
      </w:r>
      <w:r w:rsidR="004944AC">
        <w:t>,</w:t>
      </w:r>
    </w:p>
    <w:p w14:paraId="624ECA4B" w14:textId="590FD977" w:rsidR="004944AC" w:rsidRPr="00752177" w:rsidRDefault="004944AC" w:rsidP="00C94C92">
      <w:pPr>
        <w:pStyle w:val="Odstavecseseznamem"/>
        <w:numPr>
          <w:ilvl w:val="0"/>
          <w:numId w:val="0"/>
        </w:numPr>
        <w:ind w:left="567"/>
      </w:pPr>
      <w:r>
        <w:t>(dále jen „</w:t>
      </w:r>
      <w:r w:rsidRPr="007759AE">
        <w:rPr>
          <w:b/>
          <w:bCs/>
          <w:i/>
          <w:iCs/>
        </w:rPr>
        <w:t xml:space="preserve">Aktuální počet hrazených </w:t>
      </w:r>
      <w:r w:rsidR="005965B9" w:rsidRPr="007759AE">
        <w:rPr>
          <w:b/>
          <w:bCs/>
          <w:i/>
          <w:iCs/>
        </w:rPr>
        <w:t xml:space="preserve">využitelných </w:t>
      </w:r>
      <w:r w:rsidRPr="007759AE">
        <w:rPr>
          <w:b/>
          <w:bCs/>
          <w:i/>
          <w:iCs/>
        </w:rPr>
        <w:t>virtuálních strojů</w:t>
      </w:r>
      <w:r>
        <w:t>“).</w:t>
      </w:r>
    </w:p>
    <w:p w14:paraId="522C1830" w14:textId="77777777" w:rsidR="00B97233" w:rsidRPr="00B97233" w:rsidRDefault="00B97233" w:rsidP="00B97233">
      <w:pPr>
        <w:pStyle w:val="Odstavecseseznamem"/>
        <w:numPr>
          <w:ilvl w:val="0"/>
          <w:numId w:val="0"/>
        </w:numPr>
        <w:ind w:left="567"/>
        <w:rPr>
          <w:highlight w:val="cyan"/>
        </w:rPr>
      </w:pPr>
    </w:p>
    <w:p w14:paraId="08419794" w14:textId="0BAA2EA5" w:rsidR="00C573B9" w:rsidRPr="00752177" w:rsidRDefault="00B97233" w:rsidP="007759AE">
      <w:pPr>
        <w:pStyle w:val="2sltext"/>
      </w:pPr>
      <w:r w:rsidRPr="00752177">
        <w:t>Výchozí</w:t>
      </w:r>
      <w:r w:rsidR="00752177" w:rsidRPr="00752177">
        <w:t xml:space="preserve">m </w:t>
      </w:r>
      <w:r w:rsidRPr="00752177">
        <w:t>poč</w:t>
      </w:r>
      <w:r w:rsidR="00752177" w:rsidRPr="00752177">
        <w:t>tem</w:t>
      </w:r>
      <w:r w:rsidRPr="00752177">
        <w:t xml:space="preserve"> </w:t>
      </w:r>
      <w:r w:rsidR="005965B9">
        <w:t>využitelných</w:t>
      </w:r>
      <w:r w:rsidR="005965B9" w:rsidRPr="00752177">
        <w:t xml:space="preserve"> </w:t>
      </w:r>
      <w:r w:rsidRPr="00752177">
        <w:t xml:space="preserve">virtuálních strojů </w:t>
      </w:r>
      <w:r w:rsidR="00752177" w:rsidRPr="00752177">
        <w:t>se rozumí</w:t>
      </w:r>
      <w:r w:rsidRPr="00752177">
        <w:t>:</w:t>
      </w:r>
    </w:p>
    <w:p w14:paraId="610290DD" w14:textId="6F0DF271" w:rsidR="00B97233" w:rsidRPr="00752177" w:rsidRDefault="00B97233" w:rsidP="007759AE">
      <w:pPr>
        <w:pStyle w:val="2sltext"/>
        <w:numPr>
          <w:ilvl w:val="1"/>
          <w:numId w:val="1"/>
        </w:numPr>
      </w:pPr>
      <w:r w:rsidRPr="00752177">
        <w:t xml:space="preserve">115 </w:t>
      </w:r>
      <w:r w:rsidR="005965B9">
        <w:t>využitelných</w:t>
      </w:r>
      <w:r w:rsidR="005965B9" w:rsidRPr="00752177">
        <w:t xml:space="preserve"> </w:t>
      </w:r>
      <w:r w:rsidRPr="00752177">
        <w:t xml:space="preserve">virtuálních strojů </w:t>
      </w:r>
      <w:r w:rsidR="007C2AC5">
        <w:t>u</w:t>
      </w:r>
      <w:r w:rsidR="00752177" w:rsidRPr="00752177">
        <w:t xml:space="preserve"> výpočetních serverů pro ERP SAP </w:t>
      </w:r>
      <w:r w:rsidRPr="00752177">
        <w:t>a</w:t>
      </w:r>
    </w:p>
    <w:p w14:paraId="6A65502C" w14:textId="067CD999" w:rsidR="00B97233" w:rsidRPr="00752177" w:rsidRDefault="00B97233" w:rsidP="007759AE">
      <w:pPr>
        <w:pStyle w:val="2sltext"/>
        <w:numPr>
          <w:ilvl w:val="1"/>
          <w:numId w:val="1"/>
        </w:numPr>
      </w:pPr>
      <w:r w:rsidRPr="00752177">
        <w:t xml:space="preserve">350 </w:t>
      </w:r>
      <w:r w:rsidR="005965B9">
        <w:t>využitelných</w:t>
      </w:r>
      <w:r w:rsidR="005965B9" w:rsidRPr="00752177">
        <w:t xml:space="preserve"> </w:t>
      </w:r>
      <w:r w:rsidRPr="00752177">
        <w:t>virtuálních strojů</w:t>
      </w:r>
      <w:r w:rsidR="00752177" w:rsidRPr="00752177">
        <w:t xml:space="preserve"> </w:t>
      </w:r>
      <w:r w:rsidR="007C2AC5">
        <w:t>u</w:t>
      </w:r>
      <w:r w:rsidR="00752177" w:rsidRPr="00752177">
        <w:t xml:space="preserve"> výpočetních serverů pro virtualizaci platformy x86</w:t>
      </w:r>
      <w:r w:rsidRPr="00752177">
        <w:t>.</w:t>
      </w:r>
    </w:p>
    <w:p w14:paraId="01B149DB" w14:textId="7236AC66" w:rsidR="00B97233" w:rsidRPr="00752177" w:rsidRDefault="00B97233" w:rsidP="007759AE">
      <w:pPr>
        <w:pStyle w:val="2sltext"/>
        <w:numPr>
          <w:ilvl w:val="0"/>
          <w:numId w:val="0"/>
        </w:numPr>
        <w:ind w:left="567"/>
      </w:pPr>
      <w:r w:rsidRPr="00752177">
        <w:t>Smluvní stran</w:t>
      </w:r>
      <w:r w:rsidR="00EF212E">
        <w:t>y</w:t>
      </w:r>
      <w:r w:rsidRPr="00752177">
        <w:t xml:space="preserve"> berou na vědomí, že Objednatel do tohoto </w:t>
      </w:r>
      <w:r w:rsidR="00752177" w:rsidRPr="00752177">
        <w:t>V</w:t>
      </w:r>
      <w:r w:rsidRPr="00752177">
        <w:t xml:space="preserve">ýchozího počtu </w:t>
      </w:r>
      <w:r w:rsidR="005965B9">
        <w:t>využitelných</w:t>
      </w:r>
      <w:r w:rsidR="005965B9" w:rsidRPr="00752177">
        <w:t xml:space="preserve"> </w:t>
      </w:r>
      <w:r w:rsidRPr="00752177">
        <w:t xml:space="preserve">virtuálních strojů zahrnul určitou rezervu a jedná se tedy o vyšší počet </w:t>
      </w:r>
      <w:r w:rsidR="005965B9">
        <w:t>využitelných</w:t>
      </w:r>
      <w:r w:rsidR="005965B9" w:rsidRPr="00752177">
        <w:t xml:space="preserve"> </w:t>
      </w:r>
      <w:r w:rsidRPr="00752177">
        <w:t xml:space="preserve">virtuálních strojů než je počet </w:t>
      </w:r>
      <w:r w:rsidR="005965B9">
        <w:t>využitelných</w:t>
      </w:r>
      <w:r w:rsidR="005965B9" w:rsidRPr="00752177">
        <w:t xml:space="preserve"> </w:t>
      </w:r>
      <w:r w:rsidRPr="00752177">
        <w:t xml:space="preserve">virtuálních strojů skutečně využívaný Objednatelem ke dni zahájení </w:t>
      </w:r>
      <w:r w:rsidR="00752177" w:rsidRPr="00752177">
        <w:t>Ř</w:t>
      </w:r>
      <w:r w:rsidRPr="00752177">
        <w:t>ízení veřejné zakázky.</w:t>
      </w:r>
    </w:p>
    <w:p w14:paraId="6A9320B4" w14:textId="77777777" w:rsidR="00B97233" w:rsidRPr="00B97233" w:rsidRDefault="00B97233" w:rsidP="00B97233">
      <w:pPr>
        <w:pStyle w:val="Odstavecseseznamem"/>
        <w:numPr>
          <w:ilvl w:val="0"/>
          <w:numId w:val="0"/>
        </w:numPr>
        <w:ind w:left="567"/>
        <w:rPr>
          <w:highlight w:val="cyan"/>
        </w:rPr>
      </w:pPr>
    </w:p>
    <w:p w14:paraId="10FD41C4" w14:textId="5626979A" w:rsidR="00B97233" w:rsidRPr="00752177" w:rsidRDefault="00752177" w:rsidP="007759AE">
      <w:pPr>
        <w:pStyle w:val="2sltext"/>
      </w:pPr>
      <w:bookmarkStart w:id="157" w:name="_Ref175644907"/>
      <w:r w:rsidRPr="00752177">
        <w:t xml:space="preserve">Navýšením počtu </w:t>
      </w:r>
      <w:r w:rsidR="005965B9">
        <w:t>využitelných</w:t>
      </w:r>
      <w:r w:rsidR="005965B9" w:rsidRPr="00752177">
        <w:t xml:space="preserve"> </w:t>
      </w:r>
      <w:r w:rsidRPr="00752177">
        <w:t xml:space="preserve">virtuálních strojů o 1 (jednu) jednotku navýšení </w:t>
      </w:r>
      <w:r w:rsidR="005965B9">
        <w:t>využitelných</w:t>
      </w:r>
      <w:r w:rsidR="005965B9" w:rsidRPr="00752177">
        <w:t xml:space="preserve"> </w:t>
      </w:r>
      <w:r w:rsidRPr="00752177">
        <w:t xml:space="preserve">virtuálních strojů oproti Aktuálnímu počtu </w:t>
      </w:r>
      <w:r w:rsidR="004944AC">
        <w:t xml:space="preserve">hrazených </w:t>
      </w:r>
      <w:r w:rsidR="005965B9">
        <w:t>využitelných</w:t>
      </w:r>
      <w:r w:rsidR="005965B9" w:rsidRPr="00752177">
        <w:t xml:space="preserve"> </w:t>
      </w:r>
      <w:r w:rsidRPr="00752177">
        <w:t xml:space="preserve">virtuálních strojů se rozumí navýšení počtu </w:t>
      </w:r>
      <w:r w:rsidR="005965B9">
        <w:t>využitelných</w:t>
      </w:r>
      <w:r w:rsidR="005965B9" w:rsidRPr="00752177">
        <w:t xml:space="preserve"> </w:t>
      </w:r>
      <w:r w:rsidRPr="00752177">
        <w:t>virtuálních strojů</w:t>
      </w:r>
      <w:r w:rsidR="00EF212E">
        <w:t xml:space="preserve"> o</w:t>
      </w:r>
      <w:r w:rsidR="00E134E3">
        <w:t xml:space="preserve"> každý</w:t>
      </w:r>
      <w:r w:rsidR="0076019F">
        <w:t xml:space="preserve"> </w:t>
      </w:r>
      <w:r w:rsidR="00E134E3">
        <w:t>započatý celek obsahující</w:t>
      </w:r>
      <w:r w:rsidRPr="00752177">
        <w:t>:</w:t>
      </w:r>
      <w:bookmarkEnd w:id="157"/>
    </w:p>
    <w:p w14:paraId="501E1059" w14:textId="4143E56D" w:rsidR="00752177" w:rsidRPr="00752177" w:rsidRDefault="00752177" w:rsidP="007759AE">
      <w:pPr>
        <w:pStyle w:val="2sltext"/>
        <w:numPr>
          <w:ilvl w:val="1"/>
          <w:numId w:val="1"/>
        </w:numPr>
      </w:pPr>
      <w:r w:rsidRPr="00752177">
        <w:t xml:space="preserve">10 </w:t>
      </w:r>
      <w:r w:rsidR="005965B9">
        <w:t xml:space="preserve">využitelných </w:t>
      </w:r>
      <w:r w:rsidR="00E134E3">
        <w:t>virtuálních strojů</w:t>
      </w:r>
      <w:r w:rsidRPr="00752177">
        <w:t xml:space="preserve"> v případě výpočetních serverů pro ERP SAP a</w:t>
      </w:r>
    </w:p>
    <w:p w14:paraId="04C1B3CB" w14:textId="04C33DF8" w:rsidR="00EF212E" w:rsidRDefault="00752177" w:rsidP="007759AE">
      <w:pPr>
        <w:pStyle w:val="2sltext"/>
        <w:numPr>
          <w:ilvl w:val="1"/>
          <w:numId w:val="1"/>
        </w:numPr>
      </w:pPr>
      <w:r w:rsidRPr="00752177">
        <w:t xml:space="preserve">10 </w:t>
      </w:r>
      <w:r w:rsidR="005965B9">
        <w:t xml:space="preserve">využitelných </w:t>
      </w:r>
      <w:r w:rsidR="00E134E3">
        <w:t>virtuálních strojů</w:t>
      </w:r>
      <w:r w:rsidRPr="00752177">
        <w:t xml:space="preserve"> v případě výpočetních serverů pro virtualizaci platformy x86.</w:t>
      </w:r>
    </w:p>
    <w:p w14:paraId="736F8018" w14:textId="77777777" w:rsidR="00FB768F" w:rsidRDefault="00EF212E" w:rsidP="007759AE">
      <w:pPr>
        <w:pStyle w:val="2sltext"/>
        <w:numPr>
          <w:ilvl w:val="0"/>
          <w:numId w:val="0"/>
        </w:numPr>
        <w:ind w:left="567"/>
      </w:pPr>
      <w:r>
        <w:t>(dále jen „</w:t>
      </w:r>
      <w:r w:rsidRPr="007C2AC5">
        <w:rPr>
          <w:b/>
          <w:bCs/>
          <w:i/>
          <w:iCs/>
        </w:rPr>
        <w:t>1 (jedna) jednotka</w:t>
      </w:r>
      <w:r>
        <w:t>“)</w:t>
      </w:r>
      <w:r w:rsidR="00FB768F">
        <w:t>.</w:t>
      </w:r>
    </w:p>
    <w:p w14:paraId="7FFE29E1" w14:textId="77777777" w:rsidR="00FB768F" w:rsidRDefault="00FB768F" w:rsidP="00FB768F">
      <w:pPr>
        <w:ind w:left="567"/>
      </w:pPr>
    </w:p>
    <w:p w14:paraId="5FF5D45D" w14:textId="604A91D2" w:rsidR="00EF212E" w:rsidRPr="008F178C" w:rsidRDefault="00EF212E" w:rsidP="007759AE">
      <w:pPr>
        <w:pStyle w:val="2sltext"/>
      </w:pPr>
      <w:r w:rsidRPr="008F178C">
        <w:t xml:space="preserve">Navýšením počtu </w:t>
      </w:r>
      <w:r w:rsidR="005965B9">
        <w:t>využitelných</w:t>
      </w:r>
      <w:r w:rsidR="005965B9" w:rsidRPr="008F178C">
        <w:t xml:space="preserve"> </w:t>
      </w:r>
      <w:r w:rsidRPr="008F178C">
        <w:t xml:space="preserve">virtuálních strojů o 1 (jednu) jednotku se rozumí navýšení </w:t>
      </w:r>
      <w:r w:rsidR="0076019F" w:rsidRPr="008F178C">
        <w:t xml:space="preserve">počtu </w:t>
      </w:r>
      <w:r w:rsidR="005965B9">
        <w:t>využitelných</w:t>
      </w:r>
      <w:r w:rsidR="005965B9" w:rsidRPr="008F178C">
        <w:t xml:space="preserve"> </w:t>
      </w:r>
      <w:r w:rsidRPr="008F178C">
        <w:t>virtuálních strojů o každ</w:t>
      </w:r>
      <w:r w:rsidR="007C2AC5" w:rsidRPr="008F178C">
        <w:t xml:space="preserve">ý </w:t>
      </w:r>
      <w:r w:rsidR="008F178C" w:rsidRPr="008F178C">
        <w:t xml:space="preserve">byť </w:t>
      </w:r>
      <w:r w:rsidR="007C2AC5" w:rsidRPr="008F178C">
        <w:t>započatý celek odpovídající 1</w:t>
      </w:r>
      <w:r w:rsidRPr="008F178C">
        <w:t xml:space="preserve"> (jedn</w:t>
      </w:r>
      <w:r w:rsidR="007C2AC5" w:rsidRPr="008F178C">
        <w:t>é</w:t>
      </w:r>
      <w:r w:rsidRPr="008F178C">
        <w:t>) jednot</w:t>
      </w:r>
      <w:r w:rsidR="007C2AC5" w:rsidRPr="008F178C">
        <w:t>ce</w:t>
      </w:r>
      <w:r w:rsidRPr="008F178C">
        <w:t xml:space="preserve">. Pro vyloučení pochybností se jako příklad uvádí, že dojde-li </w:t>
      </w:r>
      <w:r w:rsidR="007C2AC5" w:rsidRPr="008F178C">
        <w:t>u</w:t>
      </w:r>
      <w:r w:rsidR="00E134E3" w:rsidRPr="008F178C">
        <w:t xml:space="preserve"> výpočetních serverů pro ERP SAP </w:t>
      </w:r>
      <w:r w:rsidRPr="008F178C">
        <w:t>k navýšení počtu</w:t>
      </w:r>
      <w:r w:rsidR="007C2AC5" w:rsidRPr="008F178C">
        <w:t xml:space="preserve"> </w:t>
      </w:r>
      <w:r w:rsidR="005965B9">
        <w:t>využívaných</w:t>
      </w:r>
      <w:r w:rsidR="005965B9" w:rsidRPr="008F178C">
        <w:t xml:space="preserve"> </w:t>
      </w:r>
      <w:r w:rsidRPr="008F178C">
        <w:t xml:space="preserve">virtuálních strojů oproti </w:t>
      </w:r>
      <w:r w:rsidR="008F178C" w:rsidRPr="008F178C">
        <w:t xml:space="preserve">Aktuálnímu počtu hrazených </w:t>
      </w:r>
      <w:r w:rsidR="005965B9">
        <w:t>využitelných</w:t>
      </w:r>
      <w:r w:rsidR="005965B9" w:rsidRPr="008F178C">
        <w:t xml:space="preserve"> </w:t>
      </w:r>
      <w:r w:rsidR="008F178C" w:rsidRPr="008F178C">
        <w:t>virtuálních strojů</w:t>
      </w:r>
      <w:r w:rsidR="00E134E3" w:rsidRPr="008F178C">
        <w:t xml:space="preserve"> </w:t>
      </w:r>
      <w:r w:rsidR="008F178C">
        <w:t xml:space="preserve">(Výchozímu počtu </w:t>
      </w:r>
      <w:r w:rsidR="005965B9">
        <w:t xml:space="preserve">využitelných </w:t>
      </w:r>
      <w:r w:rsidR="008F178C">
        <w:t xml:space="preserve">virtuálních strojů) </w:t>
      </w:r>
      <w:r w:rsidR="00E134E3" w:rsidRPr="008F178C">
        <w:t xml:space="preserve">o 1 (jeden) </w:t>
      </w:r>
      <w:r w:rsidR="00F7491E">
        <w:t xml:space="preserve">nový </w:t>
      </w:r>
      <w:r w:rsidR="005965B9">
        <w:t xml:space="preserve">využívaný </w:t>
      </w:r>
      <w:r w:rsidR="00E134E3" w:rsidRPr="008F178C">
        <w:t xml:space="preserve">virtuální stroj, tzn. </w:t>
      </w:r>
      <w:r w:rsidR="007C2AC5" w:rsidRPr="008F178C">
        <w:t xml:space="preserve">nově bude </w:t>
      </w:r>
      <w:r w:rsidR="00E134E3" w:rsidRPr="008F178C">
        <w:t>116</w:t>
      </w:r>
      <w:r w:rsidR="00FB768F" w:rsidRPr="008F178C">
        <w:t xml:space="preserve"> </w:t>
      </w:r>
      <w:r w:rsidR="007C2AC5" w:rsidRPr="008F178C">
        <w:t xml:space="preserve">využívaných </w:t>
      </w:r>
      <w:r w:rsidR="00E134E3" w:rsidRPr="008F178C">
        <w:t>virtuálních strojů, do</w:t>
      </w:r>
      <w:r w:rsidR="00FB768F" w:rsidRPr="008F178C">
        <w:t>jde</w:t>
      </w:r>
      <w:r w:rsidR="00E134E3" w:rsidRPr="008F178C">
        <w:t xml:space="preserve"> k navýšení počtu </w:t>
      </w:r>
      <w:r w:rsidR="005965B9">
        <w:t>využitelných</w:t>
      </w:r>
      <w:r w:rsidR="005965B9" w:rsidRPr="008F178C">
        <w:t xml:space="preserve"> </w:t>
      </w:r>
      <w:r w:rsidR="00E134E3" w:rsidRPr="008F178C">
        <w:t>virtuálních strojů o</w:t>
      </w:r>
      <w:r w:rsidR="007C2AC5" w:rsidRPr="008F178C">
        <w:t xml:space="preserve"> celek odpovídající </w:t>
      </w:r>
      <w:r w:rsidR="00E134E3" w:rsidRPr="008F178C">
        <w:t>1 (jedn</w:t>
      </w:r>
      <w:r w:rsidR="007C2AC5" w:rsidRPr="008F178C">
        <w:t>é</w:t>
      </w:r>
      <w:r w:rsidR="00E134E3" w:rsidRPr="008F178C">
        <w:t>) jednot</w:t>
      </w:r>
      <w:r w:rsidR="007C2AC5" w:rsidRPr="008F178C">
        <w:t xml:space="preserve">ce, který obsahuje 10 </w:t>
      </w:r>
      <w:r w:rsidR="005965B9">
        <w:t>využitelných</w:t>
      </w:r>
      <w:r w:rsidR="005965B9" w:rsidRPr="008F178C">
        <w:t xml:space="preserve"> </w:t>
      </w:r>
      <w:r w:rsidR="007C2AC5" w:rsidRPr="008F178C">
        <w:t>virtuálních strojů,</w:t>
      </w:r>
      <w:r w:rsidR="00FB768F" w:rsidRPr="008F178C">
        <w:t xml:space="preserve"> </w:t>
      </w:r>
      <w:r w:rsidR="00E134E3" w:rsidRPr="008F178C">
        <w:t>s tím, že z</w:t>
      </w:r>
      <w:r w:rsidR="007C2AC5" w:rsidRPr="008F178C">
        <w:t> </w:t>
      </w:r>
      <w:r w:rsidR="00E134E3" w:rsidRPr="008F178C">
        <w:t>t</w:t>
      </w:r>
      <w:r w:rsidR="007C2AC5" w:rsidRPr="008F178C">
        <w:t xml:space="preserve">ohoto celku bude 1 </w:t>
      </w:r>
      <w:r w:rsidR="00FB768F" w:rsidRPr="008F178C">
        <w:t xml:space="preserve">(jeden) </w:t>
      </w:r>
      <w:r w:rsidR="005965B9">
        <w:t xml:space="preserve">využitelný </w:t>
      </w:r>
      <w:r w:rsidR="007C2AC5" w:rsidRPr="008F178C">
        <w:t xml:space="preserve">virtuální stroj rovnou využíván a 9 </w:t>
      </w:r>
      <w:r w:rsidR="00FB768F" w:rsidRPr="008F178C">
        <w:t xml:space="preserve">(devět) </w:t>
      </w:r>
      <w:r w:rsidR="005965B9">
        <w:t>využitelných</w:t>
      </w:r>
      <w:r w:rsidR="005965B9" w:rsidRPr="008F178C">
        <w:t xml:space="preserve"> </w:t>
      </w:r>
      <w:r w:rsidR="007C2AC5" w:rsidRPr="008F178C">
        <w:t xml:space="preserve">virtuálních strojů bude představovat rezervu do dalšího budoucího navýšení počtu </w:t>
      </w:r>
      <w:r w:rsidR="005965B9">
        <w:t>využitelných</w:t>
      </w:r>
      <w:r w:rsidR="005965B9" w:rsidRPr="008F178C">
        <w:t xml:space="preserve"> </w:t>
      </w:r>
      <w:r w:rsidR="007C2AC5" w:rsidRPr="008F178C">
        <w:t>virtuálních strojů o</w:t>
      </w:r>
      <w:r w:rsidR="00FB768F" w:rsidRPr="008F178C">
        <w:t xml:space="preserve"> další</w:t>
      </w:r>
      <w:r w:rsidR="007C2AC5" w:rsidRPr="008F178C">
        <w:t xml:space="preserve"> 1 (jednotku).</w:t>
      </w:r>
      <w:r w:rsidR="00FB768F" w:rsidRPr="008F178C">
        <w:t xml:space="preserve"> Dojde-li </w:t>
      </w:r>
      <w:r w:rsidR="00453D32">
        <w:t xml:space="preserve">následně </w:t>
      </w:r>
      <w:r w:rsidR="00FB768F" w:rsidRPr="008F178C">
        <w:t xml:space="preserve">u výpočetních serverů pro ERP SAP k dalšímu navýšení počtu </w:t>
      </w:r>
      <w:r w:rsidR="00F7491E">
        <w:t>využívaných</w:t>
      </w:r>
      <w:r w:rsidR="005965B9" w:rsidRPr="008F178C">
        <w:t xml:space="preserve"> </w:t>
      </w:r>
      <w:r w:rsidR="00FB768F" w:rsidRPr="008F178C">
        <w:t>virtuálních strojů o další</w:t>
      </w:r>
      <w:r w:rsidR="008F178C" w:rsidRPr="008F178C">
        <w:t>ch</w:t>
      </w:r>
      <w:r w:rsidR="00F7491E">
        <w:t xml:space="preserve"> </w:t>
      </w:r>
      <w:r w:rsidR="008F178C" w:rsidRPr="008F178C">
        <w:t>9</w:t>
      </w:r>
      <w:r w:rsidR="00FB768F" w:rsidRPr="008F178C">
        <w:t xml:space="preserve"> (</w:t>
      </w:r>
      <w:r w:rsidR="008F178C" w:rsidRPr="008F178C">
        <w:t>devět</w:t>
      </w:r>
      <w:r w:rsidR="00FB768F" w:rsidRPr="008F178C">
        <w:t xml:space="preserve">) </w:t>
      </w:r>
      <w:r w:rsidR="00F7491E">
        <w:t xml:space="preserve">nových </w:t>
      </w:r>
      <w:r w:rsidR="005965B9">
        <w:t>využ</w:t>
      </w:r>
      <w:r w:rsidR="00F7491E">
        <w:t>ívaných</w:t>
      </w:r>
      <w:r w:rsidR="005965B9" w:rsidRPr="008F178C">
        <w:t xml:space="preserve"> </w:t>
      </w:r>
      <w:r w:rsidR="00FB768F" w:rsidRPr="008F178C">
        <w:t>virtuální</w:t>
      </w:r>
      <w:r w:rsidR="008F178C" w:rsidRPr="008F178C">
        <w:t>ch</w:t>
      </w:r>
      <w:r w:rsidR="00FB768F" w:rsidRPr="008F178C">
        <w:t xml:space="preserve"> stroj</w:t>
      </w:r>
      <w:r w:rsidR="008F178C" w:rsidRPr="008F178C">
        <w:t>ů</w:t>
      </w:r>
      <w:r w:rsidR="00FB768F" w:rsidRPr="008F178C">
        <w:t xml:space="preserve">, tzn. nově bude </w:t>
      </w:r>
      <w:r w:rsidR="008F178C" w:rsidRPr="008F178C">
        <w:t>125</w:t>
      </w:r>
      <w:r w:rsidR="00FB768F" w:rsidRPr="008F178C">
        <w:t xml:space="preserve"> využív</w:t>
      </w:r>
      <w:r w:rsidR="005965B9">
        <w:t>aných</w:t>
      </w:r>
      <w:r w:rsidR="00FB768F" w:rsidRPr="008F178C">
        <w:t xml:space="preserve"> virtuálních strojů, dojde k čerpání rezervy vytvořené dle druhé věty tohoto odstavce této Smlouvy</w:t>
      </w:r>
      <w:r w:rsidR="008F178C" w:rsidRPr="008F178C">
        <w:t xml:space="preserve">, ale </w:t>
      </w:r>
      <w:r w:rsidR="00FB768F" w:rsidRPr="008F178C">
        <w:t xml:space="preserve">nedojde k navýšení počtu </w:t>
      </w:r>
      <w:r w:rsidR="00F7491E">
        <w:t>využitelných</w:t>
      </w:r>
      <w:r w:rsidR="00F7491E" w:rsidRPr="008F178C">
        <w:t xml:space="preserve"> </w:t>
      </w:r>
      <w:r w:rsidR="00FB768F" w:rsidRPr="008F178C">
        <w:t xml:space="preserve">virtuálních strojů o další 1 (jednu) jednotku. Dojde-li </w:t>
      </w:r>
      <w:r w:rsidR="00453D32">
        <w:t xml:space="preserve">následně </w:t>
      </w:r>
      <w:r w:rsidR="00FB768F" w:rsidRPr="008F178C">
        <w:t xml:space="preserve">u výpočetních serverů pro ERP SAP k dalšímu navýšení počtu </w:t>
      </w:r>
      <w:r w:rsidR="00F7491E">
        <w:t xml:space="preserve">využívaných </w:t>
      </w:r>
      <w:r w:rsidR="00FB768F" w:rsidRPr="008F178C">
        <w:t xml:space="preserve">virtuálních strojů o další </w:t>
      </w:r>
      <w:r w:rsidR="008F178C" w:rsidRPr="008F178C">
        <w:t>1</w:t>
      </w:r>
      <w:r w:rsidR="00FB768F" w:rsidRPr="008F178C">
        <w:t xml:space="preserve"> (</w:t>
      </w:r>
      <w:r w:rsidR="008F178C" w:rsidRPr="008F178C">
        <w:t>jeden</w:t>
      </w:r>
      <w:r w:rsidR="00FB768F" w:rsidRPr="008F178C">
        <w:t>)</w:t>
      </w:r>
      <w:r w:rsidR="00F7491E">
        <w:t xml:space="preserve"> nový</w:t>
      </w:r>
      <w:r w:rsidR="00FB768F" w:rsidRPr="008F178C">
        <w:t xml:space="preserve"> </w:t>
      </w:r>
      <w:r w:rsidR="00F7491E">
        <w:t xml:space="preserve">využívaný </w:t>
      </w:r>
      <w:r w:rsidR="00FB768F" w:rsidRPr="008F178C">
        <w:t>virtuální stroj, tzn. nově bude 12</w:t>
      </w:r>
      <w:r w:rsidR="008F178C" w:rsidRPr="008F178C">
        <w:t>6</w:t>
      </w:r>
      <w:r w:rsidR="00FB768F" w:rsidRPr="008F178C">
        <w:t xml:space="preserve"> využívaných virtuálních strojů, nelze </w:t>
      </w:r>
      <w:r w:rsidR="00453D32">
        <w:t xml:space="preserve">už </w:t>
      </w:r>
      <w:r w:rsidR="00FB768F" w:rsidRPr="008F178C">
        <w:t xml:space="preserve">toto navýšení počtu </w:t>
      </w:r>
      <w:r w:rsidR="00F7491E">
        <w:t xml:space="preserve">využívaných </w:t>
      </w:r>
      <w:r w:rsidR="00FB768F" w:rsidRPr="008F178C">
        <w:t>virtuálních strojů čerpat z rezervy vytvořené dle druhé věty tohoto odstavce této Smlouvy</w:t>
      </w:r>
      <w:r w:rsidR="008F178C" w:rsidRPr="008F178C">
        <w:t xml:space="preserve">, a </w:t>
      </w:r>
      <w:r w:rsidR="00F7491E">
        <w:t>tak dojde</w:t>
      </w:r>
      <w:r w:rsidR="008F178C" w:rsidRPr="008F178C">
        <w:t xml:space="preserve"> k navýšení počtu </w:t>
      </w:r>
      <w:r w:rsidR="00F7491E">
        <w:t>využitelných</w:t>
      </w:r>
      <w:r w:rsidR="00F7491E" w:rsidRPr="008F178C">
        <w:t xml:space="preserve"> </w:t>
      </w:r>
      <w:r w:rsidR="008F178C" w:rsidRPr="008F178C">
        <w:t xml:space="preserve">virtuálních strojů o další celek odpovídající další 1 (jedné) jednotce, který obsahuje 10 </w:t>
      </w:r>
      <w:r w:rsidR="00F7491E">
        <w:t>využitelných</w:t>
      </w:r>
      <w:r w:rsidR="00F7491E" w:rsidRPr="008F178C">
        <w:t xml:space="preserve"> </w:t>
      </w:r>
      <w:r w:rsidR="008F178C" w:rsidRPr="008F178C">
        <w:t xml:space="preserve">virtuálních strojů, s tím, že z tohoto celku bude 1 (jeden) </w:t>
      </w:r>
      <w:r w:rsidR="00F7491E">
        <w:t xml:space="preserve">využitelný </w:t>
      </w:r>
      <w:r w:rsidR="008F178C" w:rsidRPr="008F178C">
        <w:t xml:space="preserve">virtuální stroj rovnou využíván a 9 (devět) </w:t>
      </w:r>
      <w:r w:rsidR="00F7491E">
        <w:t>využitelných</w:t>
      </w:r>
      <w:r w:rsidR="00F7491E" w:rsidRPr="008F178C">
        <w:t xml:space="preserve"> </w:t>
      </w:r>
      <w:r w:rsidR="008F178C" w:rsidRPr="008F178C">
        <w:t xml:space="preserve">virtuálních strojů bude představovat novou rezervu do dalšího budoucího navýšení počtu </w:t>
      </w:r>
      <w:r w:rsidR="00F7491E">
        <w:t>využitelných</w:t>
      </w:r>
      <w:r w:rsidR="00F7491E" w:rsidRPr="008F178C">
        <w:t xml:space="preserve"> </w:t>
      </w:r>
      <w:r w:rsidR="008F178C" w:rsidRPr="008F178C">
        <w:t>virtuálních strojů o další 1 (jednotku)</w:t>
      </w:r>
      <w:r w:rsidR="00453D32">
        <w:t>.</w:t>
      </w:r>
    </w:p>
    <w:p w14:paraId="64CEA1E9" w14:textId="77777777" w:rsidR="00752177" w:rsidRDefault="00752177" w:rsidP="007759AE">
      <w:pPr>
        <w:pStyle w:val="2sltext"/>
        <w:numPr>
          <w:ilvl w:val="0"/>
          <w:numId w:val="0"/>
        </w:numPr>
        <w:ind w:left="567"/>
        <w:rPr>
          <w:highlight w:val="cyan"/>
        </w:rPr>
      </w:pPr>
    </w:p>
    <w:p w14:paraId="6CBF7547" w14:textId="7ABE9BEF" w:rsidR="004944AC" w:rsidRPr="007C2AC5" w:rsidRDefault="004944AC" w:rsidP="007759AE">
      <w:pPr>
        <w:pStyle w:val="2sltext"/>
      </w:pPr>
      <w:r w:rsidRPr="007C2AC5">
        <w:t>Poskytovatel je povinen v rámci poskytování Průběžných služeb kontrolovat a evidovat počet</w:t>
      </w:r>
      <w:r w:rsidR="00F7491E">
        <w:t xml:space="preserve"> využívaných </w:t>
      </w:r>
      <w:r w:rsidRPr="007C2AC5">
        <w:t xml:space="preserve">virtuálních strojů. Bude-li se počet </w:t>
      </w:r>
      <w:r w:rsidR="00F7491E">
        <w:t xml:space="preserve">využívaných </w:t>
      </w:r>
      <w:r w:rsidRPr="007C2AC5">
        <w:t>virtuálních strojů</w:t>
      </w:r>
      <w:r w:rsidR="00F7491E">
        <w:t xml:space="preserve"> </w:t>
      </w:r>
      <w:r w:rsidRPr="007C2AC5">
        <w:t xml:space="preserve">blížit k Aktuálnímu počtu hrazených </w:t>
      </w:r>
      <w:r w:rsidR="00F7491E">
        <w:t>využitelných</w:t>
      </w:r>
      <w:r w:rsidR="00F7491E" w:rsidRPr="007C2AC5">
        <w:t xml:space="preserve"> </w:t>
      </w:r>
      <w:r w:rsidRPr="007C2AC5">
        <w:t>virtuálních strojů</w:t>
      </w:r>
      <w:r w:rsidR="007C2AC5" w:rsidRPr="007C2AC5">
        <w:t xml:space="preserve"> s</w:t>
      </w:r>
      <w:r w:rsidR="00F16947">
        <w:t> rezervou</w:t>
      </w:r>
      <w:r w:rsidR="007C2AC5" w:rsidRPr="007C2AC5">
        <w:t xml:space="preserve"> </w:t>
      </w:r>
      <w:r w:rsidR="00501E17">
        <w:t>dohodnutou Smluvními stranami</w:t>
      </w:r>
      <w:r w:rsidRPr="007C2AC5">
        <w:t>, je Poskytovatel povinen o této skutečnosti Objednatele písemně informovat.</w:t>
      </w:r>
      <w:r w:rsidR="00EF212E" w:rsidRPr="007C2AC5">
        <w:t xml:space="preserve"> Bude-li Objednatel požadovat vytvoření nových </w:t>
      </w:r>
      <w:r w:rsidR="00F7491E">
        <w:t>využitelných</w:t>
      </w:r>
      <w:r w:rsidR="00F7491E" w:rsidRPr="007C2AC5">
        <w:t xml:space="preserve"> </w:t>
      </w:r>
      <w:r w:rsidR="00EF212E" w:rsidRPr="007C2AC5">
        <w:t xml:space="preserve">virtuálních strojů a dojde-li tímto požadavkem k překročení Aktuálního počtu hrazených </w:t>
      </w:r>
      <w:r w:rsidR="00F7491E">
        <w:t>využitelných</w:t>
      </w:r>
      <w:r w:rsidR="00F7491E" w:rsidRPr="007C2AC5">
        <w:t xml:space="preserve"> </w:t>
      </w:r>
      <w:r w:rsidR="00EF212E" w:rsidRPr="007C2AC5">
        <w:t>virtuálních strojů, je Poskytovatel povinen o této skutečnosti Objednatele písemně informovat.</w:t>
      </w:r>
    </w:p>
    <w:p w14:paraId="140E36F7" w14:textId="77777777" w:rsidR="0083791D" w:rsidRDefault="0083791D" w:rsidP="007759AE">
      <w:pPr>
        <w:pStyle w:val="2sltext"/>
        <w:numPr>
          <w:ilvl w:val="0"/>
          <w:numId w:val="0"/>
        </w:numPr>
        <w:ind w:left="567"/>
      </w:pPr>
    </w:p>
    <w:p w14:paraId="1F42AC1E" w14:textId="1685C846" w:rsidR="0083791D" w:rsidRPr="0083791D" w:rsidRDefault="0083791D" w:rsidP="007759AE">
      <w:pPr>
        <w:pStyle w:val="2sltext"/>
      </w:pPr>
      <w:r w:rsidRPr="0083791D">
        <w:t xml:space="preserve">Poskytovatel je oprávněn uplatnit právo na úpravu Ceny Služby poté, co došlo k navýšení počtu </w:t>
      </w:r>
      <w:r w:rsidR="00F7491E">
        <w:t>využitelných</w:t>
      </w:r>
      <w:r w:rsidR="00F7491E" w:rsidRPr="0083791D">
        <w:t xml:space="preserve"> </w:t>
      </w:r>
      <w:r w:rsidRPr="0083791D">
        <w:t xml:space="preserve">virtuálních strojů o 1 (jednu) jednotku navýšení </w:t>
      </w:r>
      <w:r w:rsidR="00F7491E">
        <w:t>využitelných</w:t>
      </w:r>
      <w:r w:rsidR="00F7491E" w:rsidRPr="0083791D">
        <w:t xml:space="preserve"> </w:t>
      </w:r>
      <w:r w:rsidRPr="0083791D">
        <w:t xml:space="preserve">virtuálních strojů oproti Aktuálnímu počtu hrazených </w:t>
      </w:r>
      <w:r w:rsidR="00F7491E">
        <w:t>využitelných</w:t>
      </w:r>
      <w:r w:rsidR="00F7491E" w:rsidRPr="0083791D">
        <w:t xml:space="preserve"> </w:t>
      </w:r>
      <w:r w:rsidRPr="0083791D">
        <w:t>virtuálních strojů.</w:t>
      </w:r>
    </w:p>
    <w:p w14:paraId="19481575" w14:textId="77777777" w:rsidR="0083791D" w:rsidRPr="0083791D" w:rsidRDefault="0083791D" w:rsidP="007759AE">
      <w:pPr>
        <w:pStyle w:val="2sltext"/>
        <w:numPr>
          <w:ilvl w:val="0"/>
          <w:numId w:val="0"/>
        </w:numPr>
        <w:ind w:left="567"/>
      </w:pPr>
    </w:p>
    <w:p w14:paraId="648A9A1A" w14:textId="5B87D392" w:rsidR="0083791D" w:rsidRPr="0083791D" w:rsidRDefault="0083791D" w:rsidP="007759AE">
      <w:pPr>
        <w:pStyle w:val="2sltext"/>
      </w:pPr>
      <w:r w:rsidRPr="0083791D">
        <w:t xml:space="preserve">Úprava příslušné Ceny Služby bude provedena tak, že příslušná Cena Služby bude zvýšena </w:t>
      </w:r>
      <w:r w:rsidRPr="0083791D">
        <w:rPr>
          <w:lang w:eastAsia="en-US"/>
        </w:rPr>
        <w:t>o</w:t>
      </w:r>
      <w:r w:rsidR="00F7491E">
        <w:rPr>
          <w:lang w:eastAsia="en-US"/>
        </w:rPr>
        <w:t> </w:t>
      </w:r>
      <w:r w:rsidRPr="0083791D">
        <w:rPr>
          <w:lang w:eastAsia="en-US"/>
        </w:rPr>
        <w:t xml:space="preserve">částku, která bude </w:t>
      </w:r>
      <w:r w:rsidRPr="0083791D">
        <w:t>vypočtena jako násobek</w:t>
      </w:r>
      <w:r w:rsidRPr="0083791D">
        <w:rPr>
          <w:lang w:eastAsia="en-US"/>
        </w:rPr>
        <w:t xml:space="preserve"> příslušné ceny uvedené v odst. </w:t>
      </w:r>
      <w:r w:rsidRPr="0083791D">
        <w:rPr>
          <w:lang w:eastAsia="en-US"/>
        </w:rPr>
        <w:fldChar w:fldCharType="begin"/>
      </w:r>
      <w:r w:rsidRPr="0083791D">
        <w:rPr>
          <w:lang w:eastAsia="en-US"/>
        </w:rPr>
        <w:instrText xml:space="preserve"> REF _Ref175644855 \r \h </w:instrText>
      </w:r>
      <w:r>
        <w:rPr>
          <w:lang w:eastAsia="en-US"/>
        </w:rPr>
        <w:instrText xml:space="preserve"> \* MERGEFORMAT </w:instrText>
      </w:r>
      <w:r w:rsidRPr="0083791D">
        <w:rPr>
          <w:lang w:eastAsia="en-US"/>
        </w:rPr>
      </w:r>
      <w:r w:rsidRPr="0083791D">
        <w:rPr>
          <w:lang w:eastAsia="en-US"/>
        </w:rPr>
        <w:fldChar w:fldCharType="separate"/>
      </w:r>
      <w:r w:rsidR="00A31417">
        <w:rPr>
          <w:lang w:eastAsia="en-US"/>
        </w:rPr>
        <w:t>24</w:t>
      </w:r>
      <w:r w:rsidRPr="0083791D">
        <w:rPr>
          <w:lang w:eastAsia="en-US"/>
        </w:rPr>
        <w:fldChar w:fldCharType="end"/>
      </w:r>
      <w:r w:rsidRPr="0083791D">
        <w:rPr>
          <w:lang w:eastAsia="en-US"/>
        </w:rPr>
        <w:t xml:space="preserve"> nebo </w:t>
      </w:r>
      <w:r w:rsidRPr="0083791D">
        <w:rPr>
          <w:lang w:eastAsia="en-US"/>
        </w:rPr>
        <w:fldChar w:fldCharType="begin"/>
      </w:r>
      <w:r w:rsidRPr="0083791D">
        <w:rPr>
          <w:lang w:eastAsia="en-US"/>
        </w:rPr>
        <w:instrText xml:space="preserve"> REF _Ref175644861 \r \h </w:instrText>
      </w:r>
      <w:r>
        <w:rPr>
          <w:lang w:eastAsia="en-US"/>
        </w:rPr>
        <w:instrText xml:space="preserve"> \* MERGEFORMAT </w:instrText>
      </w:r>
      <w:r w:rsidRPr="0083791D">
        <w:rPr>
          <w:lang w:eastAsia="en-US"/>
        </w:rPr>
      </w:r>
      <w:r w:rsidRPr="0083791D">
        <w:rPr>
          <w:lang w:eastAsia="en-US"/>
        </w:rPr>
        <w:fldChar w:fldCharType="separate"/>
      </w:r>
      <w:r w:rsidR="00A31417">
        <w:rPr>
          <w:lang w:eastAsia="en-US"/>
        </w:rPr>
        <w:t>25</w:t>
      </w:r>
      <w:r w:rsidRPr="0083791D">
        <w:rPr>
          <w:lang w:eastAsia="en-US"/>
        </w:rPr>
        <w:fldChar w:fldCharType="end"/>
      </w:r>
      <w:r w:rsidRPr="0083791D">
        <w:rPr>
          <w:lang w:eastAsia="en-US"/>
        </w:rPr>
        <w:t xml:space="preserve"> Smlouvy a počtu jednotek </w:t>
      </w:r>
      <w:r w:rsidRPr="0083791D">
        <w:t xml:space="preserve">navýšení </w:t>
      </w:r>
      <w:r w:rsidR="00F7491E">
        <w:t>využitelných</w:t>
      </w:r>
      <w:r w:rsidR="00F7491E" w:rsidRPr="0083791D">
        <w:t xml:space="preserve"> </w:t>
      </w:r>
      <w:r w:rsidRPr="0083791D">
        <w:t xml:space="preserve">virtuálních strojů dle odst. </w:t>
      </w:r>
      <w:r w:rsidRPr="0083791D">
        <w:fldChar w:fldCharType="begin"/>
      </w:r>
      <w:r w:rsidRPr="0083791D">
        <w:instrText xml:space="preserve"> REF _Ref175644907 \r \h </w:instrText>
      </w:r>
      <w:r>
        <w:instrText xml:space="preserve"> \* MERGEFORMAT </w:instrText>
      </w:r>
      <w:r w:rsidRPr="0083791D">
        <w:fldChar w:fldCharType="separate"/>
      </w:r>
      <w:r w:rsidR="00A31417">
        <w:t>28</w:t>
      </w:r>
      <w:r w:rsidRPr="0083791D">
        <w:fldChar w:fldCharType="end"/>
      </w:r>
      <w:r w:rsidRPr="0083791D">
        <w:t xml:space="preserve"> Smlouvy, o který došlo k navýšení </w:t>
      </w:r>
      <w:r w:rsidR="00F7491E">
        <w:t>využitelných</w:t>
      </w:r>
      <w:r w:rsidR="00F7491E" w:rsidRPr="0083791D">
        <w:t xml:space="preserve"> </w:t>
      </w:r>
      <w:r w:rsidRPr="0083791D">
        <w:t xml:space="preserve">virtuálních strojů oproti Aktuálnímu počtu hrazených </w:t>
      </w:r>
      <w:r w:rsidR="00F7491E">
        <w:t>využitelných</w:t>
      </w:r>
      <w:r w:rsidR="00F7491E" w:rsidRPr="0083791D">
        <w:t xml:space="preserve"> </w:t>
      </w:r>
      <w:r w:rsidRPr="0083791D">
        <w:t>virtuálních strojů.</w:t>
      </w:r>
    </w:p>
    <w:p w14:paraId="1723DEA7" w14:textId="77777777" w:rsidR="0083791D" w:rsidRDefault="0083791D" w:rsidP="007759AE">
      <w:pPr>
        <w:pStyle w:val="2sltext"/>
        <w:numPr>
          <w:ilvl w:val="0"/>
          <w:numId w:val="0"/>
        </w:numPr>
        <w:ind w:left="567"/>
      </w:pPr>
    </w:p>
    <w:p w14:paraId="346BD2C4" w14:textId="491DA868" w:rsidR="00752177" w:rsidRPr="0083791D" w:rsidRDefault="00593C8A" w:rsidP="007759AE">
      <w:pPr>
        <w:pStyle w:val="2sltext"/>
      </w:pPr>
      <w:bookmarkStart w:id="158" w:name="_Ref175645144"/>
      <w:r w:rsidRPr="00D968BF">
        <w:lastRenderedPageBreak/>
        <w:t xml:space="preserve">Poskytovatel je oprávněn účtovat Cenu </w:t>
      </w:r>
      <w:r>
        <w:t>Služby</w:t>
      </w:r>
      <w:r w:rsidRPr="00D968BF">
        <w:t xml:space="preserve"> upravenou podle tohoto článku této Smlouvy pouze tehdy, pokud toto svoje právo u Objednatele</w:t>
      </w:r>
      <w:r w:rsidR="005965B9">
        <w:t xml:space="preserve"> uplatní</w:t>
      </w:r>
      <w:r w:rsidRPr="00D968BF">
        <w:t xml:space="preserve"> </w:t>
      </w:r>
      <w:r>
        <w:t>písemným oznámením</w:t>
      </w:r>
      <w:r w:rsidR="005965B9">
        <w:t xml:space="preserve"> </w:t>
      </w:r>
      <w:r w:rsidRPr="00D968BF">
        <w:t xml:space="preserve">a </w:t>
      </w:r>
      <w:r>
        <w:t xml:space="preserve">současně </w:t>
      </w:r>
      <w:r w:rsidRPr="00D968BF">
        <w:t xml:space="preserve">doloží </w:t>
      </w:r>
      <w:r>
        <w:t xml:space="preserve">správný </w:t>
      </w:r>
      <w:r w:rsidRPr="00D968BF">
        <w:t xml:space="preserve">výpočet úpravy Ceny </w:t>
      </w:r>
      <w:r>
        <w:t xml:space="preserve">Služby </w:t>
      </w:r>
      <w:r w:rsidRPr="00D968BF">
        <w:t>dle tohoto článku této Smlouvy.</w:t>
      </w:r>
      <w:bookmarkEnd w:id="158"/>
    </w:p>
    <w:p w14:paraId="53A83418" w14:textId="77777777" w:rsidR="0083791D" w:rsidRPr="00593C8A" w:rsidRDefault="0083791D" w:rsidP="007759AE">
      <w:pPr>
        <w:pStyle w:val="2sltext"/>
        <w:numPr>
          <w:ilvl w:val="0"/>
          <w:numId w:val="0"/>
        </w:numPr>
        <w:ind w:left="567"/>
        <w:rPr>
          <w:highlight w:val="yellow"/>
        </w:rPr>
      </w:pPr>
    </w:p>
    <w:p w14:paraId="5330B5EB" w14:textId="345FF209" w:rsidR="00752177" w:rsidRPr="007E6742" w:rsidRDefault="00752177" w:rsidP="007759AE">
      <w:pPr>
        <w:pStyle w:val="2sltext"/>
      </w:pPr>
      <w:r w:rsidRPr="007E6742">
        <w:t xml:space="preserve">Poskytovatel je oprávněn účtovat Cenu Služby upravenou dle tohoto článku této Smlouvy </w:t>
      </w:r>
      <w:r w:rsidR="007E6742" w:rsidRPr="007E6742">
        <w:t>nejdříve za kalendářní měsíc</w:t>
      </w:r>
      <w:r w:rsidRPr="007E6742">
        <w:t xml:space="preserve"> následující po kalendářním měsíci, v němž Objednateli písemně oznámil zvýšení Ceny Služby dle odst. </w:t>
      </w:r>
      <w:r w:rsidR="00593C8A" w:rsidRPr="007E6742">
        <w:fldChar w:fldCharType="begin"/>
      </w:r>
      <w:r w:rsidR="00593C8A" w:rsidRPr="007E6742">
        <w:instrText xml:space="preserve"> REF _Ref175645144 \r \h  \* MERGEFORMAT </w:instrText>
      </w:r>
      <w:r w:rsidR="00593C8A" w:rsidRPr="007E6742">
        <w:fldChar w:fldCharType="separate"/>
      </w:r>
      <w:r w:rsidR="00A31417">
        <w:t>33</w:t>
      </w:r>
      <w:r w:rsidR="00593C8A" w:rsidRPr="007E6742">
        <w:fldChar w:fldCharType="end"/>
      </w:r>
      <w:r w:rsidR="00593C8A" w:rsidRPr="007E6742">
        <w:t xml:space="preserve"> </w:t>
      </w:r>
      <w:r w:rsidRPr="007E6742">
        <w:t>Smlouvy.</w:t>
      </w:r>
    </w:p>
    <w:p w14:paraId="730C6F77" w14:textId="77777777" w:rsidR="00752177" w:rsidRPr="00593C8A" w:rsidRDefault="00752177" w:rsidP="007759AE">
      <w:pPr>
        <w:pStyle w:val="2sltext"/>
        <w:numPr>
          <w:ilvl w:val="0"/>
          <w:numId w:val="0"/>
        </w:numPr>
        <w:ind w:left="567"/>
        <w:rPr>
          <w:szCs w:val="24"/>
        </w:rPr>
      </w:pPr>
    </w:p>
    <w:p w14:paraId="6BDB9446" w14:textId="5A1F846E" w:rsidR="00752177" w:rsidRPr="00593C8A" w:rsidRDefault="00593C8A" w:rsidP="007759AE">
      <w:pPr>
        <w:pStyle w:val="2sltext"/>
      </w:pPr>
      <w:r w:rsidRPr="00593C8A">
        <w:t xml:space="preserve">Dojde-li k úpravě Ceny Služby dle tohoto článku této Smlouvy, je Poskytovatel oprávněn účtovat takto upravenou Cenu Služby do doby, než dojde postupem dle tohoto článku této Smlouvy, případně postupem dle čl. </w:t>
      </w:r>
      <w:r w:rsidRPr="00593C8A">
        <w:fldChar w:fldCharType="begin"/>
      </w:r>
      <w:r w:rsidRPr="00593C8A">
        <w:instrText xml:space="preserve"> REF _Ref175645357 \r \h </w:instrText>
      </w:r>
      <w:r>
        <w:instrText xml:space="preserve"> \* MERGEFORMAT </w:instrText>
      </w:r>
      <w:r w:rsidRPr="00593C8A">
        <w:fldChar w:fldCharType="separate"/>
      </w:r>
      <w:r w:rsidR="00A31417">
        <w:t>V</w:t>
      </w:r>
      <w:r w:rsidRPr="00593C8A">
        <w:fldChar w:fldCharType="end"/>
      </w:r>
      <w:r w:rsidRPr="00593C8A">
        <w:t xml:space="preserve"> Smlouvy, k její další úpravě.</w:t>
      </w:r>
    </w:p>
    <w:p w14:paraId="67B37003" w14:textId="77777777" w:rsidR="00306281" w:rsidRPr="00F62082" w:rsidRDefault="00306281" w:rsidP="00306281">
      <w:pPr>
        <w:pStyle w:val="Nadpis1"/>
      </w:pPr>
      <w:bookmarkStart w:id="159" w:name="_Toc66189552"/>
      <w:bookmarkStart w:id="160" w:name="_Ref158897946"/>
      <w:bookmarkStart w:id="161" w:name="_Toc177719301"/>
      <w:bookmarkStart w:id="162" w:name="_Toc185618962"/>
      <w:bookmarkStart w:id="163" w:name="_Toc193377215"/>
      <w:r w:rsidRPr="00F62082">
        <w:t>FAKTURACE A PLATEBNÍ PODMÍNKY</w:t>
      </w:r>
      <w:bookmarkStart w:id="164" w:name="_Ref430778903"/>
      <w:bookmarkStart w:id="165" w:name="_Ref413080735"/>
      <w:bookmarkEnd w:id="159"/>
      <w:bookmarkEnd w:id="160"/>
      <w:bookmarkEnd w:id="161"/>
      <w:bookmarkEnd w:id="162"/>
      <w:bookmarkEnd w:id="163"/>
    </w:p>
    <w:bookmarkEnd w:id="164"/>
    <w:bookmarkEnd w:id="165"/>
    <w:p w14:paraId="69DD1A39" w14:textId="360378E3" w:rsidR="00306281" w:rsidRPr="00165534" w:rsidRDefault="00306281" w:rsidP="007759AE">
      <w:pPr>
        <w:pStyle w:val="2sltext"/>
      </w:pPr>
      <w:r w:rsidRPr="00165534">
        <w:t>Je-li Poskytovatel povinen podle zákona č. 235/2004 Sb., o dani z přidané hodnoty, ve znění pozdějších předpisů (dále jen „</w:t>
      </w:r>
      <w:r w:rsidRPr="00165534">
        <w:rPr>
          <w:b/>
          <w:bCs/>
          <w:i/>
          <w:iCs/>
        </w:rPr>
        <w:t>Z</w:t>
      </w:r>
      <w:r w:rsidR="003B18EA" w:rsidRPr="00165534">
        <w:rPr>
          <w:b/>
          <w:bCs/>
          <w:i/>
          <w:iCs/>
        </w:rPr>
        <w:t>ákon o dani z přidané hodnoty</w:t>
      </w:r>
      <w:r w:rsidRPr="00165534">
        <w:t>“), uhradit v souvislosti s poskytováním plnění dle této Smlouvy</w:t>
      </w:r>
      <w:r w:rsidR="00FE52DD">
        <w:t xml:space="preserve"> </w:t>
      </w:r>
      <w:r w:rsidRPr="00165534">
        <w:t xml:space="preserve">DPH a </w:t>
      </w:r>
      <w:r w:rsidR="00FD61CC" w:rsidRPr="00165534">
        <w:t>plnění dle této Smlouvy nepodléhá</w:t>
      </w:r>
      <w:r w:rsidRPr="00165534">
        <w:t xml:space="preserve"> režimu přenesení daňové povinnosti dle </w:t>
      </w:r>
      <w:r w:rsidR="003B18EA" w:rsidRPr="00165534">
        <w:t>Zákona o dani z přidané hodnoty</w:t>
      </w:r>
      <w:r w:rsidRPr="00165534">
        <w:t xml:space="preserve">, je Objednatel povinen Poskytovateli takovou DPH uhradit </w:t>
      </w:r>
      <w:r w:rsidR="00FE52DD">
        <w:t xml:space="preserve">současně </w:t>
      </w:r>
      <w:r w:rsidRPr="00165534">
        <w:t xml:space="preserve">vedle </w:t>
      </w:r>
      <w:r w:rsidR="00D51D4A" w:rsidRPr="00165534">
        <w:t>odměny</w:t>
      </w:r>
      <w:r w:rsidRPr="00165534">
        <w:t xml:space="preserve">. Poskytovatel odpovídá za to, že sazba DPH bude ve vztahu ke všem plněním poskytovaným </w:t>
      </w:r>
      <w:r w:rsidR="00FD61CC" w:rsidRPr="00165534">
        <w:t>dle</w:t>
      </w:r>
      <w:r w:rsidRPr="00165534">
        <w:t xml:space="preserve"> této Smlouvy stanovena v souladu s právními předpisy platnými a účinnými k okamžiku uskutečnění zdanitelného plnění.</w:t>
      </w:r>
    </w:p>
    <w:p w14:paraId="6243F591" w14:textId="77777777" w:rsidR="00306281" w:rsidRPr="00165534" w:rsidRDefault="00306281" w:rsidP="007759AE">
      <w:pPr>
        <w:pStyle w:val="2sltext"/>
        <w:numPr>
          <w:ilvl w:val="0"/>
          <w:numId w:val="0"/>
        </w:numPr>
        <w:ind w:left="567"/>
      </w:pPr>
    </w:p>
    <w:p w14:paraId="643094FD" w14:textId="4437C86A" w:rsidR="00306281" w:rsidRPr="00165534" w:rsidRDefault="00306281" w:rsidP="007759AE">
      <w:pPr>
        <w:pStyle w:val="2sltext"/>
      </w:pPr>
      <w:r w:rsidRPr="00165534">
        <w:t xml:space="preserve">Objednatel uhradí Poskytovateli </w:t>
      </w:r>
      <w:r w:rsidR="00D51D4A" w:rsidRPr="00165534">
        <w:t>odměnu</w:t>
      </w:r>
      <w:r w:rsidR="00165534" w:rsidRPr="00165534">
        <w:t xml:space="preserve"> </w:t>
      </w:r>
      <w:r w:rsidRPr="00165534">
        <w:t>na základě jednotlivých faktur (dále jen „</w:t>
      </w:r>
      <w:r w:rsidRPr="00165534">
        <w:rPr>
          <w:b/>
          <w:i/>
        </w:rPr>
        <w:t>Faktura</w:t>
      </w:r>
      <w:r w:rsidRPr="00165534">
        <w:t>“)</w:t>
      </w:r>
      <w:r w:rsidR="00165534" w:rsidRPr="00165534">
        <w:t xml:space="preserve">, vystavených </w:t>
      </w:r>
      <w:r w:rsidR="0097154E">
        <w:t xml:space="preserve">Poskytovatelem a doručených Objednateli </w:t>
      </w:r>
      <w:r w:rsidR="00165534" w:rsidRPr="00165534">
        <w:t>podle tohoto článku této Smlouvy</w:t>
      </w:r>
      <w:r w:rsidR="0097154E">
        <w:t>.</w:t>
      </w:r>
    </w:p>
    <w:p w14:paraId="36D09B88" w14:textId="77777777" w:rsidR="00306281" w:rsidRPr="00165534" w:rsidRDefault="00306281" w:rsidP="007759AE">
      <w:pPr>
        <w:pStyle w:val="2sltext"/>
        <w:numPr>
          <w:ilvl w:val="0"/>
          <w:numId w:val="0"/>
        </w:numPr>
        <w:ind w:left="567"/>
      </w:pPr>
    </w:p>
    <w:p w14:paraId="7BEB8047" w14:textId="1829A76B" w:rsidR="00306281" w:rsidRPr="00165534" w:rsidRDefault="00D51D4A" w:rsidP="007759AE">
      <w:pPr>
        <w:pStyle w:val="2sltext"/>
      </w:pPr>
      <w:bookmarkStart w:id="166" w:name="_Ref66125743"/>
      <w:r w:rsidRPr="00165534">
        <w:t>Odměna</w:t>
      </w:r>
      <w:r w:rsidR="00306281" w:rsidRPr="00165534">
        <w:t xml:space="preserve"> </w:t>
      </w:r>
      <w:r w:rsidRPr="00165534">
        <w:t xml:space="preserve">za poskytování </w:t>
      </w:r>
      <w:r w:rsidR="00306281" w:rsidRPr="00165534">
        <w:t>Průběžn</w:t>
      </w:r>
      <w:r w:rsidR="003C7760">
        <w:t>ých</w:t>
      </w:r>
      <w:r w:rsidR="00306281" w:rsidRPr="00165534">
        <w:t xml:space="preserve"> služeb bude </w:t>
      </w:r>
      <w:r w:rsidRPr="00165534">
        <w:t xml:space="preserve">ve výši </w:t>
      </w:r>
      <w:r w:rsidR="00631061" w:rsidRPr="00165534">
        <w:t>Ceny Průběžn</w:t>
      </w:r>
      <w:r w:rsidR="003C7760">
        <w:t xml:space="preserve">ých </w:t>
      </w:r>
      <w:r w:rsidR="00631061" w:rsidRPr="00165534">
        <w:t>služeb</w:t>
      </w:r>
      <w:r w:rsidR="00DE2B93" w:rsidRPr="00165534">
        <w:t xml:space="preserve"> </w:t>
      </w:r>
      <w:r w:rsidRPr="00165534">
        <w:t>uhrazena</w:t>
      </w:r>
      <w:r w:rsidR="00306281" w:rsidRPr="00165534">
        <w:t xml:space="preserve"> vždy zpětně po skončení </w:t>
      </w:r>
      <w:r w:rsidR="00B50082" w:rsidRPr="00165534">
        <w:t xml:space="preserve">každého </w:t>
      </w:r>
      <w:r w:rsidR="00306281" w:rsidRPr="00165534">
        <w:t xml:space="preserve">kalendářního </w:t>
      </w:r>
      <w:r w:rsidR="003B18EA" w:rsidRPr="00165534">
        <w:t>měsíce</w:t>
      </w:r>
      <w:r w:rsidR="00306281" w:rsidRPr="00165534">
        <w:t>, ve kterém byly Průběžn</w:t>
      </w:r>
      <w:r w:rsidR="003C7760">
        <w:t xml:space="preserve">é </w:t>
      </w:r>
      <w:r w:rsidR="00306281" w:rsidRPr="00165534">
        <w:t>služby Poskytovatelem poskytovány, a to na základě Faktury vystavené Poskytovatelem.</w:t>
      </w:r>
      <w:r w:rsidR="00E97352" w:rsidRPr="00165534">
        <w:t xml:space="preserve"> </w:t>
      </w:r>
      <w:r w:rsidR="00306281" w:rsidRPr="00165534">
        <w:t>V případě, že Průběžn</w:t>
      </w:r>
      <w:r w:rsidR="003C7760">
        <w:t xml:space="preserve">é </w:t>
      </w:r>
      <w:r w:rsidR="00306281" w:rsidRPr="00165534">
        <w:t xml:space="preserve">služby nebyly Poskytovatelem poskytovány po celý kalendářní měsíc, náleží Poskytovateli pouze alikvotní část </w:t>
      </w:r>
      <w:r w:rsidR="00631061" w:rsidRPr="00165534">
        <w:t>Ceny Průběžn</w:t>
      </w:r>
      <w:r w:rsidR="003C7760">
        <w:t xml:space="preserve">ých </w:t>
      </w:r>
      <w:r w:rsidR="00631061" w:rsidRPr="00165534">
        <w:t>služeb</w:t>
      </w:r>
      <w:r w:rsidR="00DA67A8" w:rsidRPr="00165534">
        <w:t xml:space="preserve">, </w:t>
      </w:r>
      <w:r w:rsidR="00DE2B93" w:rsidRPr="00165534">
        <w:t>neboť t</w:t>
      </w:r>
      <w:r w:rsidR="00631061" w:rsidRPr="00165534">
        <w:t>a</w:t>
      </w:r>
      <w:r w:rsidR="00DE2B93" w:rsidRPr="00165534">
        <w:t>to cen</w:t>
      </w:r>
      <w:r w:rsidR="00631061" w:rsidRPr="00165534">
        <w:t>a</w:t>
      </w:r>
      <w:r w:rsidR="00DA67A8" w:rsidRPr="00165534">
        <w:t xml:space="preserve"> </w:t>
      </w:r>
      <w:r w:rsidR="00631061" w:rsidRPr="00165534">
        <w:t>je</w:t>
      </w:r>
      <w:r w:rsidR="00DA67A8" w:rsidRPr="00165534">
        <w:t xml:space="preserve"> </w:t>
      </w:r>
      <w:r w:rsidR="00B6676F" w:rsidRPr="00165534">
        <w:t xml:space="preserve">v této Smlouvě </w:t>
      </w:r>
      <w:r w:rsidR="00DA67A8" w:rsidRPr="00165534">
        <w:t>vyjádřen</w:t>
      </w:r>
      <w:r w:rsidR="00631061" w:rsidRPr="00165534">
        <w:t>a jako cena</w:t>
      </w:r>
      <w:r w:rsidR="00DA67A8" w:rsidRPr="00165534">
        <w:t xml:space="preserve"> za 1 (jeden) kalendářní měsíc.</w:t>
      </w:r>
      <w:r w:rsidR="00E97352" w:rsidRPr="00165534">
        <w:t xml:space="preserve"> </w:t>
      </w:r>
      <w:r w:rsidR="00306281" w:rsidRPr="00165534">
        <w:t xml:space="preserve">Poskytovatel </w:t>
      </w:r>
      <w:r w:rsidR="00FE52DD">
        <w:t>se zavazuje</w:t>
      </w:r>
      <w:r w:rsidR="00042462" w:rsidRPr="00165534">
        <w:t xml:space="preserve"> </w:t>
      </w:r>
      <w:r w:rsidR="00306281" w:rsidRPr="00165534">
        <w:t xml:space="preserve">Fakturu vystavit </w:t>
      </w:r>
      <w:r w:rsidR="00FE52DD">
        <w:t xml:space="preserve">a doručit Objednateli nejpozději </w:t>
      </w:r>
      <w:r w:rsidR="00306281" w:rsidRPr="00165534">
        <w:t>do </w:t>
      </w:r>
      <w:r w:rsidR="00631061" w:rsidRPr="00165534">
        <w:t>10</w:t>
      </w:r>
      <w:r w:rsidR="00A62C95" w:rsidRPr="00165534">
        <w:t xml:space="preserve"> pracovních</w:t>
      </w:r>
      <w:r w:rsidR="00306281" w:rsidRPr="00165534">
        <w:t xml:space="preserve"> dnů od</w:t>
      </w:r>
      <w:r w:rsidR="00E97352" w:rsidRPr="00165534">
        <w:t>e dne</w:t>
      </w:r>
      <w:r w:rsidR="00306281" w:rsidRPr="00165534">
        <w:t xml:space="preserve"> schválení </w:t>
      </w:r>
      <w:r w:rsidR="00631061" w:rsidRPr="00165534">
        <w:t xml:space="preserve">všech </w:t>
      </w:r>
      <w:r w:rsidR="00306281" w:rsidRPr="00165534">
        <w:t>příslušn</w:t>
      </w:r>
      <w:r w:rsidR="00631061" w:rsidRPr="00165534">
        <w:t>ých</w:t>
      </w:r>
      <w:r w:rsidR="00306281" w:rsidRPr="00165534">
        <w:t xml:space="preserve"> </w:t>
      </w:r>
      <w:r w:rsidR="007B71B6">
        <w:t>protokolů</w:t>
      </w:r>
      <w:r w:rsidR="00382060" w:rsidRPr="00165534">
        <w:t xml:space="preserve"> o </w:t>
      </w:r>
      <w:r w:rsidR="007B71B6">
        <w:t>poskytnutí</w:t>
      </w:r>
      <w:r w:rsidR="00DA67A8" w:rsidRPr="00165534">
        <w:t xml:space="preserve"> </w:t>
      </w:r>
      <w:r w:rsidR="00382060" w:rsidRPr="00165534">
        <w:t>Průběžn</w:t>
      </w:r>
      <w:r w:rsidR="003C7760">
        <w:t xml:space="preserve">ých </w:t>
      </w:r>
      <w:r w:rsidR="00382060" w:rsidRPr="00165534">
        <w:t>služ</w:t>
      </w:r>
      <w:r w:rsidR="00E97352" w:rsidRPr="00165534">
        <w:t>eb</w:t>
      </w:r>
      <w:r w:rsidR="00306281" w:rsidRPr="00165534">
        <w:t xml:space="preserve"> Objednatelem dle odst. </w:t>
      </w:r>
      <w:r w:rsidR="00306281" w:rsidRPr="00165534">
        <w:fldChar w:fldCharType="begin"/>
      </w:r>
      <w:r w:rsidR="00306281" w:rsidRPr="00165534">
        <w:instrText xml:space="preserve"> REF _Ref437935509 \r \h  \* MERGEFORMAT </w:instrText>
      </w:r>
      <w:r w:rsidR="00306281" w:rsidRPr="00165534">
        <w:fldChar w:fldCharType="separate"/>
      </w:r>
      <w:r w:rsidR="00A31417">
        <w:t>64</w:t>
      </w:r>
      <w:r w:rsidR="00306281" w:rsidRPr="00165534">
        <w:fldChar w:fldCharType="end"/>
      </w:r>
      <w:r w:rsidR="00306281" w:rsidRPr="00165534">
        <w:t xml:space="preserve"> Smlouvy. Přílohou Faktury musí být kopie </w:t>
      </w:r>
      <w:r w:rsidR="00E97352" w:rsidRPr="00165534">
        <w:t xml:space="preserve">všech </w:t>
      </w:r>
      <w:r w:rsidR="00306281" w:rsidRPr="00165534">
        <w:t>Objednatelem schválen</w:t>
      </w:r>
      <w:r w:rsidR="00631061" w:rsidRPr="00165534">
        <w:t>ých</w:t>
      </w:r>
      <w:r w:rsidR="00306281" w:rsidRPr="00165534">
        <w:t xml:space="preserve"> </w:t>
      </w:r>
      <w:r w:rsidR="00E97352" w:rsidRPr="00165534">
        <w:t xml:space="preserve">příslušných </w:t>
      </w:r>
      <w:r w:rsidR="007B71B6">
        <w:t>protokolů o poskytnutí</w:t>
      </w:r>
      <w:r w:rsidR="00E97352" w:rsidRPr="00165534">
        <w:t xml:space="preserve"> Průběžn</w:t>
      </w:r>
      <w:r w:rsidR="003C7760">
        <w:t xml:space="preserve">ých </w:t>
      </w:r>
      <w:r w:rsidR="00E97352" w:rsidRPr="00165534">
        <w:t>služeb</w:t>
      </w:r>
      <w:r w:rsidR="00306281" w:rsidRPr="00165534">
        <w:t xml:space="preserve"> dle odst. </w:t>
      </w:r>
      <w:r w:rsidR="00306281" w:rsidRPr="00165534">
        <w:fldChar w:fldCharType="begin"/>
      </w:r>
      <w:r w:rsidR="00306281" w:rsidRPr="00165534">
        <w:instrText xml:space="preserve"> REF _Ref437935509 \r \h  \* MERGEFORMAT </w:instrText>
      </w:r>
      <w:r w:rsidR="00306281" w:rsidRPr="00165534">
        <w:fldChar w:fldCharType="separate"/>
      </w:r>
      <w:r w:rsidR="00A31417">
        <w:t>64</w:t>
      </w:r>
      <w:r w:rsidR="00306281" w:rsidRPr="00165534">
        <w:fldChar w:fldCharType="end"/>
      </w:r>
      <w:r w:rsidR="00306281" w:rsidRPr="00165534">
        <w:t xml:space="preserve"> Smlouvy.</w:t>
      </w:r>
      <w:bookmarkEnd w:id="166"/>
      <w:r w:rsidR="00042462" w:rsidRPr="00165534">
        <w:t xml:space="preserve"> Odměna za poskytování Průběžn</w:t>
      </w:r>
      <w:r w:rsidR="003C7760">
        <w:t xml:space="preserve">ých </w:t>
      </w:r>
      <w:r w:rsidR="00042462" w:rsidRPr="00165534">
        <w:t xml:space="preserve">služeb tak bude uhrazena vždy </w:t>
      </w:r>
      <w:r w:rsidR="008A6E7A" w:rsidRPr="00165534">
        <w:t xml:space="preserve">celkově a </w:t>
      </w:r>
      <w:r w:rsidR="00042462" w:rsidRPr="00165534">
        <w:t>jednorázově</w:t>
      </w:r>
      <w:r w:rsidR="008A6E7A" w:rsidRPr="00165534">
        <w:t xml:space="preserve"> za všechny Průběžn</w:t>
      </w:r>
      <w:r w:rsidR="003C7760">
        <w:t xml:space="preserve">é </w:t>
      </w:r>
      <w:r w:rsidR="008A6E7A" w:rsidRPr="00165534">
        <w:t>služby ve výši Ceny Průběžn</w:t>
      </w:r>
      <w:r w:rsidR="003C7760">
        <w:t xml:space="preserve">ých </w:t>
      </w:r>
      <w:r w:rsidR="008A6E7A" w:rsidRPr="00165534">
        <w:t>služeb, nikoliv samostatně za jednotlivé Průběžn</w:t>
      </w:r>
      <w:r w:rsidR="003C7760">
        <w:t xml:space="preserve">é </w:t>
      </w:r>
      <w:r w:rsidR="008A6E7A" w:rsidRPr="00165534">
        <w:t xml:space="preserve">služby ve výši jejich Cen </w:t>
      </w:r>
      <w:r w:rsidR="003937B2" w:rsidRPr="00165534">
        <w:t>S</w:t>
      </w:r>
      <w:r w:rsidR="008A6E7A" w:rsidRPr="00165534">
        <w:t xml:space="preserve">lužeb, tzn. </w:t>
      </w:r>
      <w:r w:rsidR="003B3B6D" w:rsidRPr="00165534">
        <w:t xml:space="preserve">bude uhrazena </w:t>
      </w:r>
      <w:r w:rsidR="008A6E7A" w:rsidRPr="00165534">
        <w:t>na základě jedné Faktury vztahující se ke všem Průběžným službám, nikoliv na základě více Faktur vztahujících se k jednotlivým Průběžn</w:t>
      </w:r>
      <w:r w:rsidR="003C7760">
        <w:t xml:space="preserve">ým </w:t>
      </w:r>
      <w:r w:rsidR="008A6E7A" w:rsidRPr="00165534">
        <w:t>službám.</w:t>
      </w:r>
    </w:p>
    <w:p w14:paraId="14A515C3" w14:textId="77777777" w:rsidR="00306281" w:rsidRPr="00165534" w:rsidRDefault="00306281" w:rsidP="007759AE">
      <w:pPr>
        <w:pStyle w:val="2sltext"/>
        <w:numPr>
          <w:ilvl w:val="0"/>
          <w:numId w:val="0"/>
        </w:numPr>
        <w:ind w:left="567"/>
      </w:pPr>
    </w:p>
    <w:p w14:paraId="1C4097F5" w14:textId="645208B8" w:rsidR="00306281" w:rsidRPr="00B717D6" w:rsidRDefault="00D51D4A" w:rsidP="007759AE">
      <w:pPr>
        <w:pStyle w:val="2sltext"/>
      </w:pPr>
      <w:bookmarkStart w:id="167" w:name="_Ref118382361"/>
      <w:bookmarkStart w:id="168" w:name="_Hlk175320914"/>
      <w:bookmarkStart w:id="169" w:name="_Hlk158900035"/>
      <w:r w:rsidRPr="00B717D6">
        <w:t>Odměna</w:t>
      </w:r>
      <w:r w:rsidR="00306281" w:rsidRPr="00B717D6">
        <w:t xml:space="preserve"> </w:t>
      </w:r>
      <w:r w:rsidRPr="00B717D6">
        <w:t>za poskyt</w:t>
      </w:r>
      <w:r w:rsidR="009B6157" w:rsidRPr="00B717D6">
        <w:t>nutí</w:t>
      </w:r>
      <w:r w:rsidR="00E97352" w:rsidRPr="00B717D6">
        <w:t xml:space="preserve"> Služby IS0</w:t>
      </w:r>
      <w:r w:rsidR="002A36D9">
        <w:t>6</w:t>
      </w:r>
      <w:r w:rsidR="00306281" w:rsidRPr="00B717D6">
        <w:t xml:space="preserve"> bude Objednatelem </w:t>
      </w:r>
      <w:bookmarkStart w:id="170" w:name="_Hlk175318342"/>
      <w:r w:rsidR="00306281" w:rsidRPr="00B717D6">
        <w:t>uhrazena vždy zpětně</w:t>
      </w:r>
      <w:r w:rsidR="00E97352" w:rsidRPr="00B717D6">
        <w:t xml:space="preserve"> po akceptaci výsledku plnění Poskytovatele poskytnutého na základě příslušné </w:t>
      </w:r>
      <w:r w:rsidR="008121E8" w:rsidRPr="00B717D6">
        <w:t>Prováděcí smlouvy</w:t>
      </w:r>
      <w:r w:rsidR="00E97352" w:rsidRPr="00B717D6">
        <w:t xml:space="preserve"> dle této Smlouvy</w:t>
      </w:r>
      <w:bookmarkEnd w:id="170"/>
      <w:r w:rsidR="00306281" w:rsidRPr="00B717D6">
        <w:t>, a to na základě Faktury vystavené Poskytovatelem</w:t>
      </w:r>
      <w:r w:rsidR="003937B2" w:rsidRPr="00B717D6">
        <w:t xml:space="preserve"> vztahující se k dané </w:t>
      </w:r>
      <w:r w:rsidR="008121E8" w:rsidRPr="00B717D6">
        <w:t>Prováděcí smlouvě</w:t>
      </w:r>
      <w:r w:rsidR="00306281" w:rsidRPr="00B717D6">
        <w:t xml:space="preserve">. </w:t>
      </w:r>
      <w:bookmarkEnd w:id="167"/>
      <w:r w:rsidRPr="00B717D6">
        <w:t>Odměna za poskyt</w:t>
      </w:r>
      <w:r w:rsidR="00D96B0A" w:rsidRPr="00B717D6">
        <w:t>nutí</w:t>
      </w:r>
      <w:r w:rsidR="00A76C1F" w:rsidRPr="00B717D6">
        <w:t xml:space="preserve"> Služby IS0</w:t>
      </w:r>
      <w:r w:rsidR="002A36D9">
        <w:t>6</w:t>
      </w:r>
      <w:r w:rsidRPr="00B717D6">
        <w:t xml:space="preserve"> bude vypočtena </w:t>
      </w:r>
      <w:bookmarkStart w:id="171" w:name="_Ref127288864"/>
      <w:r w:rsidRPr="00B717D6">
        <w:t xml:space="preserve">jako násobek </w:t>
      </w:r>
      <w:r w:rsidR="00A76C1F" w:rsidRPr="00B717D6">
        <w:t>Ceny Služby IS0</w:t>
      </w:r>
      <w:r w:rsidR="002A36D9">
        <w:t>6</w:t>
      </w:r>
      <w:r w:rsidRPr="00B717D6">
        <w:t xml:space="preserve"> a </w:t>
      </w:r>
      <w:r w:rsidR="007C7CAA" w:rsidRPr="00B717D6">
        <w:rPr>
          <w:bCs/>
        </w:rPr>
        <w:t>hodnoty celkového vykázaného časového rozsahu poskytnut</w:t>
      </w:r>
      <w:r w:rsidR="00A76C1F" w:rsidRPr="00B717D6">
        <w:rPr>
          <w:bCs/>
        </w:rPr>
        <w:t>é Služby IS0</w:t>
      </w:r>
      <w:r w:rsidR="002A36D9">
        <w:rPr>
          <w:bCs/>
        </w:rPr>
        <w:t>6</w:t>
      </w:r>
      <w:r w:rsidR="007C7CAA" w:rsidRPr="00B717D6">
        <w:rPr>
          <w:bCs/>
        </w:rPr>
        <w:t xml:space="preserve"> vyjádřeného v počtu člově</w:t>
      </w:r>
      <w:r w:rsidR="00A76C1F" w:rsidRPr="00B717D6">
        <w:rPr>
          <w:bCs/>
        </w:rPr>
        <w:t>kodní (MD)</w:t>
      </w:r>
      <w:r w:rsidR="007C7CAA" w:rsidRPr="00B717D6">
        <w:rPr>
          <w:bCs/>
        </w:rPr>
        <w:t>, případně částí člově</w:t>
      </w:r>
      <w:r w:rsidR="00A76C1F" w:rsidRPr="00B717D6">
        <w:rPr>
          <w:bCs/>
        </w:rPr>
        <w:t>kodní (MD)</w:t>
      </w:r>
      <w:r w:rsidR="00985D95" w:rsidRPr="00B717D6">
        <w:rPr>
          <w:bCs/>
        </w:rPr>
        <w:t>,</w:t>
      </w:r>
      <w:bookmarkEnd w:id="171"/>
      <w:r w:rsidR="007C7CAA" w:rsidRPr="00B717D6">
        <w:rPr>
          <w:bCs/>
        </w:rPr>
        <w:t xml:space="preserve"> </w:t>
      </w:r>
      <w:r w:rsidR="00985D95" w:rsidRPr="00B717D6">
        <w:rPr>
          <w:bCs/>
        </w:rPr>
        <w:t xml:space="preserve">která bude </w:t>
      </w:r>
      <w:r w:rsidR="00A231A3" w:rsidRPr="00B717D6">
        <w:t>uveden</w:t>
      </w:r>
      <w:r w:rsidR="00985D95" w:rsidRPr="00B717D6">
        <w:t>a</w:t>
      </w:r>
      <w:r w:rsidR="00A231A3" w:rsidRPr="00B717D6">
        <w:t xml:space="preserve"> v</w:t>
      </w:r>
      <w:r w:rsidR="00985D95" w:rsidRPr="00B717D6">
        <w:t xml:space="preserve"> Objednatelem </w:t>
      </w:r>
      <w:r w:rsidR="0024767B" w:rsidRPr="00B717D6">
        <w:t>akceptovaném</w:t>
      </w:r>
      <w:r w:rsidR="00A231A3" w:rsidRPr="00B717D6">
        <w:t xml:space="preserve"> výkazu </w:t>
      </w:r>
      <w:r w:rsidR="007C7CAA" w:rsidRPr="00B717D6">
        <w:t>o</w:t>
      </w:r>
      <w:r w:rsidR="00DA67A8" w:rsidRPr="00B717D6">
        <w:t> poskytnut</w:t>
      </w:r>
      <w:r w:rsidR="00A76C1F" w:rsidRPr="00B717D6">
        <w:t>é Službě IS0</w:t>
      </w:r>
      <w:r w:rsidR="002A36D9">
        <w:t>6</w:t>
      </w:r>
      <w:r w:rsidR="007C7CAA" w:rsidRPr="00B717D6">
        <w:t xml:space="preserve"> </w:t>
      </w:r>
      <w:r w:rsidR="00A231A3" w:rsidRPr="00B717D6">
        <w:t xml:space="preserve">dle odst. </w:t>
      </w:r>
      <w:r w:rsidR="0024767B" w:rsidRPr="00B717D6">
        <w:fldChar w:fldCharType="begin"/>
      </w:r>
      <w:r w:rsidR="0024767B" w:rsidRPr="00B717D6">
        <w:instrText xml:space="preserve"> REF _Ref175653420 \r \h </w:instrText>
      </w:r>
      <w:r w:rsidR="00D96B0A" w:rsidRPr="00B717D6">
        <w:instrText xml:space="preserve"> \* MERGEFORMAT </w:instrText>
      </w:r>
      <w:r w:rsidR="0024767B" w:rsidRPr="00B717D6">
        <w:fldChar w:fldCharType="separate"/>
      </w:r>
      <w:r w:rsidR="00A31417">
        <w:t>84</w:t>
      </w:r>
      <w:r w:rsidR="0024767B" w:rsidRPr="00B717D6">
        <w:fldChar w:fldCharType="end"/>
      </w:r>
      <w:r w:rsidR="0024767B" w:rsidRPr="00B717D6">
        <w:t xml:space="preserve"> a násl. </w:t>
      </w:r>
      <w:r w:rsidR="00DA67A8" w:rsidRPr="00B717D6">
        <w:t>Smlouvy</w:t>
      </w:r>
      <w:r w:rsidR="00A231A3" w:rsidRPr="00B717D6">
        <w:t xml:space="preserve">. </w:t>
      </w:r>
      <w:r w:rsidR="00A76C1F" w:rsidRPr="00B717D6">
        <w:t xml:space="preserve">Nejmenší účtovatelná jednotka </w:t>
      </w:r>
      <w:r w:rsidR="00A76C1F" w:rsidRPr="00B717D6">
        <w:rPr>
          <w:bCs/>
        </w:rPr>
        <w:t>časového rozsahu poskytnuté Služby IS0</w:t>
      </w:r>
      <w:r w:rsidR="002A36D9">
        <w:rPr>
          <w:bCs/>
        </w:rPr>
        <w:t>6</w:t>
      </w:r>
      <w:r w:rsidR="00A76C1F" w:rsidRPr="00B717D6">
        <w:rPr>
          <w:bCs/>
        </w:rPr>
        <w:t xml:space="preserve"> </w:t>
      </w:r>
      <w:r w:rsidR="00A76C1F" w:rsidRPr="00B717D6">
        <w:t>je každá započatá 1/32 (jedna dvaatřicetina) člověkodne (MD), přičemž 1 (jed</w:t>
      </w:r>
      <w:r w:rsidR="00165534" w:rsidRPr="00B717D6">
        <w:t>ním</w:t>
      </w:r>
      <w:r w:rsidR="00A76C1F" w:rsidRPr="00B717D6">
        <w:t>) člověkod</w:t>
      </w:r>
      <w:r w:rsidR="00165534" w:rsidRPr="00B717D6">
        <w:t>nem</w:t>
      </w:r>
      <w:r w:rsidR="00A76C1F" w:rsidRPr="00B717D6">
        <w:t xml:space="preserve"> (MD) </w:t>
      </w:r>
      <w:r w:rsidR="00165534" w:rsidRPr="00B717D6">
        <w:t>se rozumí</w:t>
      </w:r>
      <w:r w:rsidR="00A76C1F" w:rsidRPr="00B717D6">
        <w:t xml:space="preserve"> 8 (osm)</w:t>
      </w:r>
      <w:r w:rsidR="00165534" w:rsidRPr="00B717D6">
        <w:t xml:space="preserve"> </w:t>
      </w:r>
      <w:r w:rsidR="00A76C1F" w:rsidRPr="00B717D6">
        <w:t>hodin</w:t>
      </w:r>
      <w:r w:rsidR="00165534" w:rsidRPr="00B717D6">
        <w:t xml:space="preserve"> vykonávání práce 1 (jedním) člověkem</w:t>
      </w:r>
      <w:r w:rsidR="00A76C1F" w:rsidRPr="00B717D6">
        <w:t xml:space="preserve">, tzn. každých započatých 15 (patnáct) minut </w:t>
      </w:r>
      <w:r w:rsidR="00165534" w:rsidRPr="00B717D6">
        <w:t>vykonávání práce 1 (jedním) člověkem</w:t>
      </w:r>
      <w:r w:rsidR="00A76C1F" w:rsidRPr="00B717D6">
        <w:t xml:space="preserve">. </w:t>
      </w:r>
      <w:r w:rsidR="00FE52DD" w:rsidRPr="00B717D6">
        <w:t xml:space="preserve">Poskytovatel se zavazuje Fakturu vystavit a doručit Objednateli </w:t>
      </w:r>
      <w:r w:rsidR="00FE52DD" w:rsidRPr="00B717D6">
        <w:lastRenderedPageBreak/>
        <w:t xml:space="preserve">nejpozději do 10 pracovních dnů </w:t>
      </w:r>
      <w:r w:rsidR="00B717D6" w:rsidRPr="00B717D6">
        <w:rPr>
          <w:rFonts w:cs="Calibri"/>
        </w:rPr>
        <w:t xml:space="preserve">ode dne podpisu příslušného protokolu o akceptačním řízení s výsledkem „Akceptováno bez výhrad“ nebo „Akceptováno s výhradami“ dle odst. </w:t>
      </w:r>
      <w:r w:rsidR="00B717D6" w:rsidRPr="00B717D6">
        <w:rPr>
          <w:rFonts w:cs="Calibri"/>
        </w:rPr>
        <w:fldChar w:fldCharType="begin"/>
      </w:r>
      <w:r w:rsidR="00B717D6" w:rsidRPr="00B717D6">
        <w:rPr>
          <w:rFonts w:cs="Calibri"/>
        </w:rPr>
        <w:instrText xml:space="preserve"> REF _Ref175236329 \r \h  \* MERGEFORMAT </w:instrText>
      </w:r>
      <w:r w:rsidR="00B717D6" w:rsidRPr="00B717D6">
        <w:rPr>
          <w:rFonts w:cs="Calibri"/>
        </w:rPr>
      </w:r>
      <w:r w:rsidR="00B717D6" w:rsidRPr="00B717D6">
        <w:rPr>
          <w:rFonts w:cs="Calibri"/>
        </w:rPr>
        <w:fldChar w:fldCharType="separate"/>
      </w:r>
      <w:r w:rsidR="00A31417">
        <w:rPr>
          <w:rFonts w:cs="Calibri"/>
        </w:rPr>
        <w:t>78</w:t>
      </w:r>
      <w:r w:rsidR="00B717D6" w:rsidRPr="00B717D6">
        <w:rPr>
          <w:rFonts w:cs="Calibri"/>
        </w:rPr>
        <w:fldChar w:fldCharType="end"/>
      </w:r>
      <w:r w:rsidR="00B717D6" w:rsidRPr="00B717D6">
        <w:rPr>
          <w:rFonts w:cs="Calibri"/>
        </w:rPr>
        <w:t xml:space="preserve"> a následujících Smlouvy ze strany Smluvních stran</w:t>
      </w:r>
      <w:r w:rsidR="002D1053">
        <w:rPr>
          <w:rFonts w:cs="Calibri"/>
        </w:rPr>
        <w:t xml:space="preserve"> vztahujícího se k poskytnutí dané Služby IS0</w:t>
      </w:r>
      <w:r w:rsidR="002A36D9">
        <w:rPr>
          <w:rFonts w:cs="Calibri"/>
        </w:rPr>
        <w:t>6</w:t>
      </w:r>
      <w:r w:rsidR="00B717D6" w:rsidRPr="00B717D6">
        <w:t xml:space="preserve">. </w:t>
      </w:r>
      <w:r w:rsidR="002D1053" w:rsidRPr="00B717D6">
        <w:t xml:space="preserve">Přílohou Faktury musí být kopie Objednatelem podepsaného </w:t>
      </w:r>
      <w:r w:rsidR="002D1053" w:rsidRPr="00B717D6">
        <w:rPr>
          <w:rFonts w:cs="Calibri"/>
        </w:rPr>
        <w:t xml:space="preserve">příslušného protokolu o akceptačním řízení s výsledkem „Akceptováno bez výhrad“ nebo „Akceptováno s výhradami“ dle odst. </w:t>
      </w:r>
      <w:r w:rsidR="002D1053" w:rsidRPr="00B717D6">
        <w:rPr>
          <w:rFonts w:cs="Calibri"/>
        </w:rPr>
        <w:fldChar w:fldCharType="begin"/>
      </w:r>
      <w:r w:rsidR="002D1053" w:rsidRPr="00B717D6">
        <w:rPr>
          <w:rFonts w:cs="Calibri"/>
        </w:rPr>
        <w:instrText xml:space="preserve"> REF _Ref175236329 \r \h  \* MERGEFORMAT </w:instrText>
      </w:r>
      <w:r w:rsidR="002D1053" w:rsidRPr="00B717D6">
        <w:rPr>
          <w:rFonts w:cs="Calibri"/>
        </w:rPr>
      </w:r>
      <w:r w:rsidR="002D1053" w:rsidRPr="00B717D6">
        <w:rPr>
          <w:rFonts w:cs="Calibri"/>
        </w:rPr>
        <w:fldChar w:fldCharType="separate"/>
      </w:r>
      <w:r w:rsidR="00A31417">
        <w:rPr>
          <w:rFonts w:cs="Calibri"/>
        </w:rPr>
        <w:t>78</w:t>
      </w:r>
      <w:r w:rsidR="002D1053" w:rsidRPr="00B717D6">
        <w:rPr>
          <w:rFonts w:cs="Calibri"/>
        </w:rPr>
        <w:fldChar w:fldCharType="end"/>
      </w:r>
      <w:r w:rsidR="002D1053" w:rsidRPr="00B717D6">
        <w:rPr>
          <w:rFonts w:cs="Calibri"/>
        </w:rPr>
        <w:t xml:space="preserve"> a následujících Smlouvy ze strany Smluvních stran vztahujícího se k</w:t>
      </w:r>
      <w:r w:rsidR="002D1053">
        <w:rPr>
          <w:rFonts w:cs="Calibri"/>
        </w:rPr>
        <w:t xml:space="preserve"> poskytnutí </w:t>
      </w:r>
      <w:r w:rsidR="002D1053" w:rsidRPr="00B717D6">
        <w:rPr>
          <w:rFonts w:cs="Calibri"/>
        </w:rPr>
        <w:t>dané Služb</w:t>
      </w:r>
      <w:r w:rsidR="002D1053">
        <w:rPr>
          <w:rFonts w:cs="Calibri"/>
        </w:rPr>
        <w:t>y</w:t>
      </w:r>
      <w:r w:rsidR="002D1053" w:rsidRPr="00B717D6">
        <w:rPr>
          <w:rFonts w:cs="Calibri"/>
        </w:rPr>
        <w:t xml:space="preserve"> </w:t>
      </w:r>
      <w:r w:rsidR="002D1053">
        <w:rPr>
          <w:rFonts w:cs="Calibri"/>
        </w:rPr>
        <w:t>I</w:t>
      </w:r>
      <w:r w:rsidR="002D1053" w:rsidRPr="00B717D6">
        <w:rPr>
          <w:rFonts w:cs="Calibri"/>
        </w:rPr>
        <w:t>S0</w:t>
      </w:r>
      <w:r w:rsidR="002A36D9">
        <w:rPr>
          <w:rFonts w:cs="Calibri"/>
        </w:rPr>
        <w:t>6</w:t>
      </w:r>
      <w:r w:rsidR="002D1053" w:rsidRPr="00B717D6">
        <w:t>.</w:t>
      </w:r>
      <w:r w:rsidR="003B3B6D" w:rsidRPr="00B717D6">
        <w:t xml:space="preserve"> Odměna za posk</w:t>
      </w:r>
      <w:r w:rsidR="00D96B0A" w:rsidRPr="00B717D6">
        <w:t>ytnutí</w:t>
      </w:r>
      <w:r w:rsidR="003B3B6D" w:rsidRPr="00B717D6">
        <w:t xml:space="preserve"> Služby IS0</w:t>
      </w:r>
      <w:r w:rsidR="002A36D9">
        <w:t>6</w:t>
      </w:r>
      <w:r w:rsidR="003B3B6D" w:rsidRPr="00B717D6">
        <w:t xml:space="preserve"> na základě příslušné </w:t>
      </w:r>
      <w:r w:rsidR="008121E8" w:rsidRPr="00B717D6">
        <w:t>Prováděcí smlouvy</w:t>
      </w:r>
      <w:r w:rsidR="003B3B6D" w:rsidRPr="00B717D6">
        <w:t xml:space="preserve"> tak bude uhrazena vždy na základě </w:t>
      </w:r>
      <w:r w:rsidR="003937B2" w:rsidRPr="00B717D6">
        <w:t>jedné samostatné</w:t>
      </w:r>
      <w:r w:rsidR="003B3B6D" w:rsidRPr="00B717D6">
        <w:t xml:space="preserve"> Faktury vztahující se pouze k jedné </w:t>
      </w:r>
      <w:r w:rsidR="003937B2" w:rsidRPr="00B717D6">
        <w:t xml:space="preserve">samostatné </w:t>
      </w:r>
      <w:r w:rsidR="008121E8" w:rsidRPr="00B717D6">
        <w:t>Prováděcí smlouvě</w:t>
      </w:r>
      <w:r w:rsidR="00B50082" w:rsidRPr="00B717D6">
        <w:t xml:space="preserve">, na základě které byla </w:t>
      </w:r>
      <w:r w:rsidR="009D2F11" w:rsidRPr="00B717D6">
        <w:t>daná Služba IS0</w:t>
      </w:r>
      <w:r w:rsidR="002A36D9">
        <w:t>6</w:t>
      </w:r>
      <w:r w:rsidR="00B50082" w:rsidRPr="00B717D6">
        <w:t xml:space="preserve"> poskytnuta.</w:t>
      </w:r>
    </w:p>
    <w:bookmarkEnd w:id="168"/>
    <w:p w14:paraId="68789ED3" w14:textId="77777777" w:rsidR="00A76C1F" w:rsidRPr="00165534" w:rsidRDefault="00A76C1F" w:rsidP="007759AE">
      <w:pPr>
        <w:pStyle w:val="2sltext"/>
        <w:numPr>
          <w:ilvl w:val="0"/>
          <w:numId w:val="0"/>
        </w:numPr>
        <w:ind w:left="567"/>
      </w:pPr>
    </w:p>
    <w:p w14:paraId="1C52D01E" w14:textId="05F28447" w:rsidR="00A76C1F" w:rsidRPr="00B717D6" w:rsidRDefault="00A76C1F" w:rsidP="007759AE">
      <w:pPr>
        <w:pStyle w:val="2sltext"/>
      </w:pPr>
      <w:r w:rsidRPr="00B717D6">
        <w:t>Odměna za poskyt</w:t>
      </w:r>
      <w:r w:rsidR="002D1053">
        <w:t>nutí</w:t>
      </w:r>
      <w:r w:rsidRPr="00B717D6">
        <w:t xml:space="preserve"> Služby JS01, Služby JS02 </w:t>
      </w:r>
      <w:r w:rsidR="00B50082" w:rsidRPr="00B717D6">
        <w:t>nebo</w:t>
      </w:r>
      <w:r w:rsidR="003937B2" w:rsidRPr="00B717D6">
        <w:t xml:space="preserve"> </w:t>
      </w:r>
      <w:r w:rsidRPr="00B717D6">
        <w:t xml:space="preserve">Služby JS03 bude </w:t>
      </w:r>
      <w:r w:rsidR="00042462" w:rsidRPr="00B717D6">
        <w:t xml:space="preserve">ve výši Ceny Služby JS01, Ceny Služby JS02 </w:t>
      </w:r>
      <w:r w:rsidR="00B50082" w:rsidRPr="00B717D6">
        <w:t xml:space="preserve">nebo </w:t>
      </w:r>
      <w:r w:rsidR="00042462" w:rsidRPr="00B717D6">
        <w:t>Ceny Služby JS03 O</w:t>
      </w:r>
      <w:r w:rsidRPr="00B717D6">
        <w:t xml:space="preserve">bjednatelem uhrazena vždy zpětně po akceptaci výsledku plnění Poskytovatele poskytnutého na základě příslušné </w:t>
      </w:r>
      <w:r w:rsidR="008121E8" w:rsidRPr="00B717D6">
        <w:t>Prováděcí smlouvy</w:t>
      </w:r>
      <w:r w:rsidRPr="00B717D6">
        <w:t xml:space="preserve"> dle této Smlouvy, a to na základě Faktury vystavené Poskytovatelem</w:t>
      </w:r>
      <w:r w:rsidR="003937B2" w:rsidRPr="00B717D6">
        <w:t xml:space="preserve"> vztahující se k dané </w:t>
      </w:r>
      <w:r w:rsidR="00402B9D" w:rsidRPr="00B717D6">
        <w:t>Prováděcí smlouvě</w:t>
      </w:r>
      <w:r w:rsidRPr="00B717D6">
        <w:t xml:space="preserve">. </w:t>
      </w:r>
      <w:r w:rsidR="00FE52DD" w:rsidRPr="00B717D6">
        <w:t>Poskytovatel se zavazuje Fakturu vystavit a doručit Objednateli nejpozději do 10 pracovních dnů ode dne</w:t>
      </w:r>
      <w:r w:rsidR="00042462" w:rsidRPr="00B717D6">
        <w:t xml:space="preserve"> </w:t>
      </w:r>
      <w:r w:rsidR="00B717D6" w:rsidRPr="00B717D6">
        <w:rPr>
          <w:rFonts w:cs="Calibri"/>
        </w:rPr>
        <w:t xml:space="preserve">ode dne podpisu příslušného protokolu o akceptačním řízení s výsledkem „Akceptováno bez výhrad“ nebo „Akceptováno s výhradami“ dle odst. </w:t>
      </w:r>
      <w:r w:rsidR="00B717D6" w:rsidRPr="00B717D6">
        <w:rPr>
          <w:rFonts w:cs="Calibri"/>
        </w:rPr>
        <w:fldChar w:fldCharType="begin"/>
      </w:r>
      <w:r w:rsidR="00B717D6" w:rsidRPr="00B717D6">
        <w:rPr>
          <w:rFonts w:cs="Calibri"/>
        </w:rPr>
        <w:instrText xml:space="preserve"> REF _Ref175236329 \r \h  \* MERGEFORMAT </w:instrText>
      </w:r>
      <w:r w:rsidR="00B717D6" w:rsidRPr="00B717D6">
        <w:rPr>
          <w:rFonts w:cs="Calibri"/>
        </w:rPr>
      </w:r>
      <w:r w:rsidR="00B717D6" w:rsidRPr="00B717D6">
        <w:rPr>
          <w:rFonts w:cs="Calibri"/>
        </w:rPr>
        <w:fldChar w:fldCharType="separate"/>
      </w:r>
      <w:r w:rsidR="00A31417">
        <w:rPr>
          <w:rFonts w:cs="Calibri"/>
        </w:rPr>
        <w:t>78</w:t>
      </w:r>
      <w:r w:rsidR="00B717D6" w:rsidRPr="00B717D6">
        <w:rPr>
          <w:rFonts w:cs="Calibri"/>
        </w:rPr>
        <w:fldChar w:fldCharType="end"/>
      </w:r>
      <w:r w:rsidR="00B717D6" w:rsidRPr="00B717D6">
        <w:rPr>
          <w:rFonts w:cs="Calibri"/>
        </w:rPr>
        <w:t xml:space="preserve"> a následujících Smlouvy ze strany Smluvních stran vztahujícího se k</w:t>
      </w:r>
      <w:r w:rsidR="002D1053">
        <w:rPr>
          <w:rFonts w:cs="Calibri"/>
        </w:rPr>
        <w:t xml:space="preserve"> poskytnutí </w:t>
      </w:r>
      <w:r w:rsidR="00B717D6" w:rsidRPr="00B717D6">
        <w:rPr>
          <w:rFonts w:cs="Calibri"/>
        </w:rPr>
        <w:t>dané Služb</w:t>
      </w:r>
      <w:r w:rsidR="002D1053">
        <w:rPr>
          <w:rFonts w:cs="Calibri"/>
        </w:rPr>
        <w:t>y</w:t>
      </w:r>
      <w:r w:rsidR="00B717D6" w:rsidRPr="00B717D6">
        <w:rPr>
          <w:rFonts w:cs="Calibri"/>
        </w:rPr>
        <w:t xml:space="preserve"> JS01, </w:t>
      </w:r>
      <w:r w:rsidR="002D1053">
        <w:rPr>
          <w:rFonts w:cs="Calibri"/>
        </w:rPr>
        <w:t xml:space="preserve">Služby </w:t>
      </w:r>
      <w:r w:rsidR="00B717D6" w:rsidRPr="00B717D6">
        <w:rPr>
          <w:rFonts w:cs="Calibri"/>
        </w:rPr>
        <w:t xml:space="preserve">JS02 nebo </w:t>
      </w:r>
      <w:r w:rsidR="002D1053">
        <w:rPr>
          <w:rFonts w:cs="Calibri"/>
        </w:rPr>
        <w:t xml:space="preserve">Služby </w:t>
      </w:r>
      <w:r w:rsidR="00B717D6" w:rsidRPr="00B717D6">
        <w:rPr>
          <w:rFonts w:cs="Calibri"/>
        </w:rPr>
        <w:t>JS03</w:t>
      </w:r>
      <w:r w:rsidR="00042462" w:rsidRPr="00B717D6">
        <w:t>.</w:t>
      </w:r>
      <w:r w:rsidR="00B717D6" w:rsidRPr="00B717D6">
        <w:t xml:space="preserve"> </w:t>
      </w:r>
      <w:r w:rsidR="00042462" w:rsidRPr="00B717D6">
        <w:t xml:space="preserve">Přílohou Faktury musí být kopie Objednatelem </w:t>
      </w:r>
      <w:r w:rsidR="00B717D6" w:rsidRPr="00B717D6">
        <w:t xml:space="preserve">podepsaného </w:t>
      </w:r>
      <w:r w:rsidR="00B717D6" w:rsidRPr="00B717D6">
        <w:rPr>
          <w:rFonts w:cs="Calibri"/>
        </w:rPr>
        <w:t xml:space="preserve">příslušného protokolu o akceptačním řízení s výsledkem „Akceptováno bez výhrad“ nebo „Akceptováno s výhradami“ dle odst. </w:t>
      </w:r>
      <w:r w:rsidR="00B717D6" w:rsidRPr="00B717D6">
        <w:rPr>
          <w:rFonts w:cs="Calibri"/>
        </w:rPr>
        <w:fldChar w:fldCharType="begin"/>
      </w:r>
      <w:r w:rsidR="00B717D6" w:rsidRPr="00B717D6">
        <w:rPr>
          <w:rFonts w:cs="Calibri"/>
        </w:rPr>
        <w:instrText xml:space="preserve"> REF _Ref175236329 \r \h  \* MERGEFORMAT </w:instrText>
      </w:r>
      <w:r w:rsidR="00B717D6" w:rsidRPr="00B717D6">
        <w:rPr>
          <w:rFonts w:cs="Calibri"/>
        </w:rPr>
      </w:r>
      <w:r w:rsidR="00B717D6" w:rsidRPr="00B717D6">
        <w:rPr>
          <w:rFonts w:cs="Calibri"/>
        </w:rPr>
        <w:fldChar w:fldCharType="separate"/>
      </w:r>
      <w:r w:rsidR="00A31417">
        <w:rPr>
          <w:rFonts w:cs="Calibri"/>
        </w:rPr>
        <w:t>78</w:t>
      </w:r>
      <w:r w:rsidR="00B717D6" w:rsidRPr="00B717D6">
        <w:rPr>
          <w:rFonts w:cs="Calibri"/>
        </w:rPr>
        <w:fldChar w:fldCharType="end"/>
      </w:r>
      <w:r w:rsidR="00B717D6" w:rsidRPr="00B717D6">
        <w:rPr>
          <w:rFonts w:cs="Calibri"/>
        </w:rPr>
        <w:t xml:space="preserve"> a následujících Smlouvy ze strany Smluvních stran vztahujícího se k</w:t>
      </w:r>
      <w:r w:rsidR="002D1053">
        <w:rPr>
          <w:rFonts w:cs="Calibri"/>
        </w:rPr>
        <w:t xml:space="preserve"> poskytnutí </w:t>
      </w:r>
      <w:r w:rsidR="00B717D6" w:rsidRPr="00B717D6">
        <w:rPr>
          <w:rFonts w:cs="Calibri"/>
        </w:rPr>
        <w:t>dané Služb</w:t>
      </w:r>
      <w:r w:rsidR="002D1053">
        <w:rPr>
          <w:rFonts w:cs="Calibri"/>
        </w:rPr>
        <w:t>y</w:t>
      </w:r>
      <w:r w:rsidR="00B717D6" w:rsidRPr="00B717D6">
        <w:rPr>
          <w:rFonts w:cs="Calibri"/>
        </w:rPr>
        <w:t xml:space="preserve"> JS01, </w:t>
      </w:r>
      <w:r w:rsidR="002D1053">
        <w:rPr>
          <w:rFonts w:cs="Calibri"/>
        </w:rPr>
        <w:t xml:space="preserve">Služby </w:t>
      </w:r>
      <w:r w:rsidR="00B717D6" w:rsidRPr="00B717D6">
        <w:rPr>
          <w:rFonts w:cs="Calibri"/>
        </w:rPr>
        <w:t xml:space="preserve">JS02 nebo </w:t>
      </w:r>
      <w:r w:rsidR="002D1053">
        <w:rPr>
          <w:rFonts w:cs="Calibri"/>
        </w:rPr>
        <w:t xml:space="preserve">Služby </w:t>
      </w:r>
      <w:r w:rsidR="00B717D6" w:rsidRPr="00B717D6">
        <w:rPr>
          <w:rFonts w:cs="Calibri"/>
        </w:rPr>
        <w:t>JS03</w:t>
      </w:r>
      <w:r w:rsidR="00042462" w:rsidRPr="00B717D6">
        <w:t>.</w:t>
      </w:r>
      <w:r w:rsidR="008A6E7A" w:rsidRPr="00B717D6">
        <w:t xml:space="preserve"> Odměna za poskyt</w:t>
      </w:r>
      <w:r w:rsidR="002D1053">
        <w:t>nutí</w:t>
      </w:r>
      <w:r w:rsidR="008A6E7A" w:rsidRPr="00B717D6">
        <w:t xml:space="preserve"> Služby JS01, Služby JS02 </w:t>
      </w:r>
      <w:r w:rsidR="00B50082" w:rsidRPr="00B717D6">
        <w:t>nebo</w:t>
      </w:r>
      <w:r w:rsidR="008A6E7A" w:rsidRPr="00B717D6">
        <w:t xml:space="preserve"> Služby JS03 tak bude uhrazena vždy samostatně za jednotliv</w:t>
      </w:r>
      <w:r w:rsidR="003937B2" w:rsidRPr="00B717D6">
        <w:t>ou</w:t>
      </w:r>
      <w:r w:rsidR="008A6E7A" w:rsidRPr="00B717D6">
        <w:t xml:space="preserve"> </w:t>
      </w:r>
      <w:r w:rsidR="002D1053">
        <w:t xml:space="preserve">poskytnutou </w:t>
      </w:r>
      <w:r w:rsidR="003B3B6D" w:rsidRPr="00B717D6">
        <w:t>Služb</w:t>
      </w:r>
      <w:r w:rsidR="003937B2" w:rsidRPr="00B717D6">
        <w:t>u</w:t>
      </w:r>
      <w:r w:rsidR="003B3B6D" w:rsidRPr="00B717D6">
        <w:t xml:space="preserve"> JS01, Služb</w:t>
      </w:r>
      <w:r w:rsidR="003937B2" w:rsidRPr="00B717D6">
        <w:t>u</w:t>
      </w:r>
      <w:r w:rsidR="003B3B6D" w:rsidRPr="00B717D6">
        <w:t xml:space="preserve"> JS02 </w:t>
      </w:r>
      <w:r w:rsidR="00B50082" w:rsidRPr="00B717D6">
        <w:t>nebo</w:t>
      </w:r>
      <w:r w:rsidR="003B3B6D" w:rsidRPr="00B717D6">
        <w:t xml:space="preserve"> Služb</w:t>
      </w:r>
      <w:r w:rsidR="003937B2" w:rsidRPr="00B717D6">
        <w:t>u</w:t>
      </w:r>
      <w:r w:rsidR="003B3B6D" w:rsidRPr="00B717D6">
        <w:t xml:space="preserve"> JS03</w:t>
      </w:r>
      <w:r w:rsidR="008A6E7A" w:rsidRPr="00B717D6">
        <w:t xml:space="preserve"> ve výši jejich Cen </w:t>
      </w:r>
      <w:r w:rsidR="003B3B6D" w:rsidRPr="00B717D6">
        <w:t>S</w:t>
      </w:r>
      <w:r w:rsidR="008A6E7A" w:rsidRPr="00B717D6">
        <w:t>lužeb</w:t>
      </w:r>
      <w:r w:rsidR="003937B2" w:rsidRPr="00B717D6">
        <w:t>.</w:t>
      </w:r>
      <w:r w:rsidR="008A6E7A" w:rsidRPr="00B717D6">
        <w:t xml:space="preserve"> </w:t>
      </w:r>
      <w:r w:rsidR="003937B2" w:rsidRPr="00B717D6">
        <w:t>Odměna za poskyt</w:t>
      </w:r>
      <w:r w:rsidR="002D1053">
        <w:t>nutí</w:t>
      </w:r>
      <w:r w:rsidR="003937B2" w:rsidRPr="00B717D6">
        <w:t xml:space="preserve"> Služby JS01, Služby JS02 </w:t>
      </w:r>
      <w:r w:rsidR="00B50082" w:rsidRPr="00B717D6">
        <w:t>nebo</w:t>
      </w:r>
      <w:r w:rsidR="003937B2" w:rsidRPr="00B717D6">
        <w:t xml:space="preserve"> Služby JS03 na základě příslušné objednávky tak bude uhrazena vždy na základě jedné samostatné Faktury vztahující se pouze k jedné </w:t>
      </w:r>
      <w:r w:rsidR="00B50082" w:rsidRPr="00B717D6">
        <w:t>z těchto Služeb</w:t>
      </w:r>
      <w:r w:rsidR="00402B9D" w:rsidRPr="00B717D6">
        <w:t xml:space="preserve"> na objednávku</w:t>
      </w:r>
      <w:r w:rsidR="00B50082" w:rsidRPr="00B717D6">
        <w:t xml:space="preserve"> a k jedné </w:t>
      </w:r>
      <w:r w:rsidR="003937B2" w:rsidRPr="00B717D6">
        <w:t xml:space="preserve">samostatné </w:t>
      </w:r>
      <w:r w:rsidR="00402B9D" w:rsidRPr="00B717D6">
        <w:t>Prováděcí smlouvě</w:t>
      </w:r>
      <w:r w:rsidR="00B50082" w:rsidRPr="00B717D6">
        <w:t>, na základě které byla</w:t>
      </w:r>
      <w:r w:rsidR="00213E5A" w:rsidRPr="00B717D6">
        <w:t xml:space="preserve"> daná</w:t>
      </w:r>
      <w:r w:rsidR="00B50082" w:rsidRPr="00B717D6">
        <w:t xml:space="preserve"> Služba</w:t>
      </w:r>
      <w:r w:rsidR="00402B9D" w:rsidRPr="00B717D6">
        <w:t xml:space="preserve"> na objednávku</w:t>
      </w:r>
      <w:r w:rsidR="00B50082" w:rsidRPr="00B717D6">
        <w:t xml:space="preserve"> poskytnuta.</w:t>
      </w:r>
    </w:p>
    <w:bookmarkEnd w:id="169"/>
    <w:p w14:paraId="65E9A9BC" w14:textId="0A246B30" w:rsidR="0081058D" w:rsidRDefault="0081058D" w:rsidP="007759AE">
      <w:pPr>
        <w:pStyle w:val="2sltext"/>
        <w:numPr>
          <w:ilvl w:val="0"/>
          <w:numId w:val="0"/>
        </w:numPr>
        <w:ind w:left="567"/>
      </w:pPr>
    </w:p>
    <w:p w14:paraId="5DC32D56" w14:textId="54059F3D" w:rsidR="0081058D" w:rsidRDefault="0081058D" w:rsidP="007759AE">
      <w:pPr>
        <w:pStyle w:val="2sltext"/>
      </w:pPr>
      <w:bookmarkStart w:id="172" w:name="_Ref175813955"/>
      <w:bookmarkStart w:id="173" w:name="_Hlk175813098"/>
      <w:r w:rsidRPr="002B425E">
        <w:t xml:space="preserve">Poskytovatel se zavazuje ve Faktuře vždy zohlednit a výslovně uvést a řádně vyčíslit příslušný nárok Objednatele na případnou smluvní pokutu dle čl. </w:t>
      </w:r>
      <w:r>
        <w:fldChar w:fldCharType="begin"/>
      </w:r>
      <w:r>
        <w:instrText xml:space="preserve"> REF _Ref175227414 \r \h </w:instrText>
      </w:r>
      <w:r w:rsidR="007759AE">
        <w:instrText xml:space="preserve"> \* MERGEFORMAT </w:instrText>
      </w:r>
      <w:r>
        <w:fldChar w:fldCharType="separate"/>
      </w:r>
      <w:r w:rsidR="00A31417">
        <w:t>XV</w:t>
      </w:r>
      <w:r>
        <w:fldChar w:fldCharType="end"/>
      </w:r>
      <w:r>
        <w:t xml:space="preserve"> Smlouvy</w:t>
      </w:r>
      <w:r w:rsidRPr="002B425E">
        <w:t xml:space="preserve"> a odpovídajícím způsobem</w:t>
      </w:r>
      <w:r w:rsidR="001F20B0">
        <w:t xml:space="preserve"> </w:t>
      </w:r>
      <w:r w:rsidRPr="002B425E">
        <w:t>snížit odměn</w:t>
      </w:r>
      <w:r>
        <w:t>u.</w:t>
      </w:r>
      <w:bookmarkEnd w:id="172"/>
    </w:p>
    <w:bookmarkEnd w:id="173"/>
    <w:p w14:paraId="2D0625C2" w14:textId="77777777" w:rsidR="00213E5A" w:rsidRDefault="00213E5A" w:rsidP="007759AE">
      <w:pPr>
        <w:pStyle w:val="2sltext"/>
        <w:numPr>
          <w:ilvl w:val="0"/>
          <w:numId w:val="0"/>
        </w:numPr>
        <w:ind w:left="567"/>
      </w:pPr>
    </w:p>
    <w:p w14:paraId="1A75B13B" w14:textId="787AC6F7" w:rsidR="00213E5A" w:rsidRDefault="00213E5A" w:rsidP="007759AE">
      <w:pPr>
        <w:pStyle w:val="2sltext"/>
      </w:pPr>
      <w:r w:rsidRPr="002B425E">
        <w:t xml:space="preserve">Lhůta splatnosti Faktury </w:t>
      </w:r>
      <w:r>
        <w:t>činí</w:t>
      </w:r>
      <w:r w:rsidRPr="002B425E">
        <w:t xml:space="preserve"> 30 dnů ode dne doručení Faktury Objednateli. Stanoví-li Faktura </w:t>
      </w:r>
      <w:r>
        <w:t>delší lhůtu splatnosti</w:t>
      </w:r>
      <w:r w:rsidRPr="002B425E">
        <w:t xml:space="preserve">, než je stanovena v předchozí větě, je Objednatel oprávněn uhradit odměnu ve lhůtě splatnosti stanovené ve Faktuře. V případě, že má lhůta splatnosti Faktury uplynout v období od 16. do 31. prosince příslušného kalendářního roku, bude se za poslední den lhůty splatnosti takové Faktury považovat </w:t>
      </w:r>
      <w:r>
        <w:t>pátý</w:t>
      </w:r>
      <w:r w:rsidRPr="002B425E">
        <w:t xml:space="preserve"> pracovní den po skončení uvedeného období.</w:t>
      </w:r>
    </w:p>
    <w:p w14:paraId="1324E4CE" w14:textId="77777777" w:rsidR="0081058D" w:rsidRDefault="0081058D" w:rsidP="007759AE">
      <w:pPr>
        <w:pStyle w:val="2sltext"/>
        <w:numPr>
          <w:ilvl w:val="0"/>
          <w:numId w:val="0"/>
        </w:numPr>
        <w:ind w:left="567"/>
      </w:pPr>
    </w:p>
    <w:p w14:paraId="620717C5" w14:textId="23696231" w:rsidR="0081058D" w:rsidRDefault="0081058D" w:rsidP="007759AE">
      <w:pPr>
        <w:pStyle w:val="2sltext"/>
      </w:pPr>
      <w:r>
        <w:t>Faktura bude vystavena v elektronické podobě a doručena do datové schránky Objednatele</w:t>
      </w:r>
      <w:r w:rsidRPr="00C220DF">
        <w:t>.</w:t>
      </w:r>
    </w:p>
    <w:p w14:paraId="5824B663" w14:textId="77777777" w:rsidR="0081058D" w:rsidRPr="00165534" w:rsidRDefault="0081058D" w:rsidP="007759AE">
      <w:pPr>
        <w:pStyle w:val="2sltext"/>
        <w:numPr>
          <w:ilvl w:val="0"/>
          <w:numId w:val="0"/>
        </w:numPr>
        <w:ind w:left="567"/>
      </w:pPr>
    </w:p>
    <w:p w14:paraId="75796713" w14:textId="33C5D267" w:rsidR="00356EDA" w:rsidRDefault="00356EDA" w:rsidP="007759AE">
      <w:pPr>
        <w:pStyle w:val="2sltext"/>
      </w:pPr>
      <w:r w:rsidRPr="00165534">
        <w:t>Faktura musí splňovat náležitosti daňového dokladu podle Zákona o dani z přidané hodnoty, včetně případné informace, že poskytování plnění dle této Smlouvy podléhá režimu přenesení daňové povinnosti dle Zákona o dani z přidané hodnoty. V případě, že Poskytovatel není plátcem DPH, musí Faktura splňovat náležitosti účetního dokladu podle zákona č. 563/1991 Sb., o</w:t>
      </w:r>
      <w:r w:rsidR="00DA67A8" w:rsidRPr="00165534">
        <w:t> </w:t>
      </w:r>
      <w:r w:rsidRPr="00165534">
        <w:t>účetnictví, ve znění pozdějších předpisů. Faktura musí vždy splňovat náležitosti stanovené v</w:t>
      </w:r>
      <w:r w:rsidR="00DA67A8" w:rsidRPr="00165534">
        <w:t> </w:t>
      </w:r>
      <w:r w:rsidRPr="00165534">
        <w:t xml:space="preserve">§ 435 Občanského zákoníku. </w:t>
      </w:r>
      <w:r w:rsidR="00E63F0D" w:rsidRPr="00165534">
        <w:t>Poskytovatel</w:t>
      </w:r>
      <w:r w:rsidRPr="00165534">
        <w:t xml:space="preserve"> je povinen použít na Faktuře bankovní účet </w:t>
      </w:r>
      <w:r w:rsidR="00213E5A">
        <w:t xml:space="preserve">Poskytovatele </w:t>
      </w:r>
      <w:r w:rsidRPr="00165534">
        <w:t>zveřejněný v registru plátců podle § 96 Zákona o dani z přidané hodnoty.</w:t>
      </w:r>
    </w:p>
    <w:p w14:paraId="66BC156F" w14:textId="77777777" w:rsidR="0081058D" w:rsidRDefault="0081058D" w:rsidP="007759AE">
      <w:pPr>
        <w:pStyle w:val="2sltext"/>
        <w:numPr>
          <w:ilvl w:val="0"/>
          <w:numId w:val="0"/>
        </w:numPr>
        <w:ind w:left="567"/>
      </w:pPr>
    </w:p>
    <w:p w14:paraId="7FDBB797" w14:textId="2B1F2B32" w:rsidR="0081058D" w:rsidRDefault="0081058D" w:rsidP="007759AE">
      <w:pPr>
        <w:pStyle w:val="2sltext"/>
      </w:pPr>
      <w:r w:rsidRPr="00165534">
        <w:t xml:space="preserve">Nebude-li Faktura obsahovat některou povinnou nebo dohodnutou nebo Objednatelem požadovanou náležitost </w:t>
      </w:r>
      <w:r>
        <w:t xml:space="preserve">nebo přílohu </w:t>
      </w:r>
      <w:r w:rsidRPr="00165534">
        <w:t xml:space="preserve">nebo bude-li chybně stanovena odměna, DPH nebo jiná </w:t>
      </w:r>
      <w:r w:rsidRPr="00165534">
        <w:lastRenderedPageBreak/>
        <w:t xml:space="preserve">náležitost Faktury, je Objednatel oprávněn tuto Fakturu vrátit Poskytovateli k provedení opravy s vyznačením důvodu vrácení. Poskytovatel je povinen opravit Fakturu podle pokynů Objednatele a opravenou Fakturu neprodleně doručit Objednateli. Splatnost opravené Faktury </w:t>
      </w:r>
      <w:r w:rsidRPr="00165534">
        <w:rPr>
          <w:rFonts w:cs="Calibri"/>
        </w:rPr>
        <w:t>musí být stanovena tak, aby nebyla kratší než 30 dnů ode dne doručení opravené Faktury Objednateli</w:t>
      </w:r>
      <w:r w:rsidRPr="00165534">
        <w:t>.</w:t>
      </w:r>
    </w:p>
    <w:p w14:paraId="5A4916DA" w14:textId="77777777" w:rsidR="0081058D" w:rsidRDefault="0081058D" w:rsidP="007759AE">
      <w:pPr>
        <w:pStyle w:val="2sltext"/>
        <w:numPr>
          <w:ilvl w:val="0"/>
          <w:numId w:val="0"/>
        </w:numPr>
        <w:ind w:left="567"/>
      </w:pPr>
    </w:p>
    <w:p w14:paraId="2EC48EDB" w14:textId="262F4D4C" w:rsidR="0081058D" w:rsidRPr="00165534" w:rsidRDefault="0081058D" w:rsidP="007759AE">
      <w:pPr>
        <w:pStyle w:val="2sltext"/>
      </w:pPr>
      <w:r>
        <w:t xml:space="preserve">Odměna </w:t>
      </w:r>
      <w:r w:rsidRPr="00165534">
        <w:t xml:space="preserve">vyúčtovaná Fakturou a případná DPH </w:t>
      </w:r>
      <w:r>
        <w:t>bude uhrazena</w:t>
      </w:r>
      <w:r w:rsidRPr="002B425E">
        <w:t xml:space="preserve"> bankovním převodem na bankovní účet </w:t>
      </w:r>
      <w:r>
        <w:t>Poskytovatele</w:t>
      </w:r>
      <w:r w:rsidRPr="002B425E">
        <w:t xml:space="preserve"> uvedený ve Faktuře.</w:t>
      </w:r>
      <w:r>
        <w:t xml:space="preserve"> </w:t>
      </w:r>
      <w:r w:rsidRPr="00165534">
        <w:t>Odměna vyúčtovaná Fakturou a případná DPH je uhrazena vždy dnem jejich odepsání z bankovního účtu Objednatele</w:t>
      </w:r>
      <w:r>
        <w:t xml:space="preserve"> ve prospěch bankovního účtu Poskytovatele.</w:t>
      </w:r>
    </w:p>
    <w:p w14:paraId="520847A0" w14:textId="77777777" w:rsidR="00306281" w:rsidRPr="00165534" w:rsidRDefault="00306281" w:rsidP="007759AE">
      <w:pPr>
        <w:pStyle w:val="2sltext"/>
        <w:numPr>
          <w:ilvl w:val="0"/>
          <w:numId w:val="0"/>
        </w:numPr>
        <w:ind w:left="567"/>
      </w:pPr>
    </w:p>
    <w:p w14:paraId="58C47691" w14:textId="68A985E1" w:rsidR="00306281" w:rsidRPr="00165534" w:rsidRDefault="00306281" w:rsidP="007759AE">
      <w:pPr>
        <w:pStyle w:val="2sltext"/>
      </w:pPr>
      <w:r w:rsidRPr="00165534">
        <w:t xml:space="preserve">Objednatel si vyhrazuje právo uplatnit institut zvláštního způsobu zajištění </w:t>
      </w:r>
      <w:r w:rsidR="0081058D">
        <w:t>DPH</w:t>
      </w:r>
      <w:r w:rsidRPr="00165534">
        <w:t xml:space="preserve"> ve smyslu § 109a </w:t>
      </w:r>
      <w:r w:rsidR="003B18EA" w:rsidRPr="00165534">
        <w:t>Zákona o dani z přidané hodnoty</w:t>
      </w:r>
      <w:r w:rsidRPr="00165534">
        <w:t xml:space="preserve">, pokud Poskytovatel bude požadovat úhradu za zdanitelné plnění na bankovní účet, který nebude nejpozději ke dni splatnosti příslušné Faktury zveřejněn správcem daně v příslušném registru plátců daně (tj. způsobem umožňujícím dálkový přístup). Obdobný postup je Objednatel oprávněn uplatnit i v případě, že v okamžiku uskutečnění zdanitelného plnění bude o Poskytovateli zveřejněna v příslušném registru plátců daně skutečnost, že je nespolehlivým plátcem nebo v případě naplnění dalších kritérií uvedených v § 109 odst. 1 a 2 </w:t>
      </w:r>
      <w:r w:rsidR="003B18EA" w:rsidRPr="00165534">
        <w:t>Zákona o dani z přidané hodnoty</w:t>
      </w:r>
      <w:r w:rsidRPr="00165534">
        <w:t xml:space="preserve">. V případě, že nastanou okolnosti umožňující Objednateli uplatnit zvláštní způsob zajištění daně podle § 109a </w:t>
      </w:r>
      <w:r w:rsidR="003B18EA" w:rsidRPr="00165534">
        <w:t>Zákona o</w:t>
      </w:r>
      <w:r w:rsidR="00DA67A8" w:rsidRPr="00165534">
        <w:t> </w:t>
      </w:r>
      <w:r w:rsidR="003B18EA" w:rsidRPr="00165534">
        <w:t>dani z přidané hodnoty</w:t>
      </w:r>
      <w:r w:rsidRPr="00165534">
        <w:t xml:space="preserve">, bude Objednatel o této skutečnosti Poskytovatele informovat. Při použití zvláštního způsobu zajištění daně bude příslušná výše DPH zaplacena na účet Poskytovatele vedený u jeho místně příslušného správce daně, a to v původním termínu splatnosti. V případě, že Objednatel institut zvláštního způsobu zajištění </w:t>
      </w:r>
      <w:r w:rsidR="0081058D">
        <w:t>DPH</w:t>
      </w:r>
      <w:r w:rsidRPr="00165534">
        <w:t xml:space="preserve"> ve shodě s tímto ujednáním uplatní, a zaplatí částku odpovídající výši </w:t>
      </w:r>
      <w:r w:rsidR="0081058D">
        <w:t>DPH</w:t>
      </w:r>
      <w:r w:rsidRPr="00165534">
        <w:t xml:space="preserve"> uvedené na daňovém dokladu vystaveném Poskytovatelem na účet Poskytovatele vedený u jeho místně příslušného správce daně, bude tato úhrada považována za splnění části závazku Objednatele odpovídajícího příslušné výši DPH, kterou je povinen dle této Smlouvy uhradit </w:t>
      </w:r>
      <w:r w:rsidR="00213E5A">
        <w:t xml:space="preserve">současně </w:t>
      </w:r>
      <w:r w:rsidRPr="00165534">
        <w:t xml:space="preserve">vedle </w:t>
      </w:r>
      <w:r w:rsidR="00985D95" w:rsidRPr="00165534">
        <w:t>odměny</w:t>
      </w:r>
      <w:r w:rsidR="00165534" w:rsidRPr="00165534">
        <w:t>.</w:t>
      </w:r>
    </w:p>
    <w:p w14:paraId="04058C25" w14:textId="77777777" w:rsidR="00306281" w:rsidRPr="00165534" w:rsidRDefault="00306281" w:rsidP="007759AE">
      <w:pPr>
        <w:pStyle w:val="2sltext"/>
        <w:numPr>
          <w:ilvl w:val="0"/>
          <w:numId w:val="0"/>
        </w:numPr>
        <w:ind w:left="567"/>
      </w:pPr>
    </w:p>
    <w:p w14:paraId="63DE1765" w14:textId="77777777" w:rsidR="00306281" w:rsidRPr="00165534" w:rsidRDefault="00306281" w:rsidP="007759AE">
      <w:pPr>
        <w:pStyle w:val="2sltext"/>
      </w:pPr>
      <w:r w:rsidRPr="00165534">
        <w:t>Objednatel neposkytuje Poskytovateli žádné zálohy.</w:t>
      </w:r>
    </w:p>
    <w:p w14:paraId="5A34611F" w14:textId="77777777" w:rsidR="00306281" w:rsidRPr="001143D7" w:rsidRDefault="00306281" w:rsidP="00306281">
      <w:pPr>
        <w:pStyle w:val="Nadpis1"/>
        <w:rPr>
          <w:b w:val="0"/>
        </w:rPr>
      </w:pPr>
      <w:bookmarkStart w:id="174" w:name="_Toc66189553"/>
      <w:bookmarkStart w:id="175" w:name="_Toc177719302"/>
      <w:bookmarkStart w:id="176" w:name="_Toc185618963"/>
      <w:bookmarkStart w:id="177" w:name="_Toc193377216"/>
      <w:bookmarkEnd w:id="138"/>
      <w:bookmarkEnd w:id="140"/>
      <w:r w:rsidRPr="001143D7">
        <w:t>MÍSTO A DOBA PLNĚNÍ</w:t>
      </w:r>
      <w:bookmarkEnd w:id="174"/>
      <w:bookmarkEnd w:id="175"/>
      <w:bookmarkEnd w:id="176"/>
      <w:bookmarkEnd w:id="177"/>
    </w:p>
    <w:p w14:paraId="26080734" w14:textId="76358AEA" w:rsidR="003F6EA2" w:rsidRPr="00657F30" w:rsidRDefault="00F75A4C" w:rsidP="007759AE">
      <w:pPr>
        <w:pStyle w:val="2sltext"/>
      </w:pPr>
      <w:bookmarkStart w:id="178" w:name="_Ref177479188"/>
      <w:bookmarkStart w:id="179" w:name="_Hlk65825637"/>
      <w:r w:rsidRPr="00F75A4C">
        <w:t>Místem plnění je datové centrum Chodov na adrese V lomech 2339/1, 149 00 Praha 4 – Chodov (dále jen „</w:t>
      </w:r>
      <w:r w:rsidRPr="00F75A4C">
        <w:rPr>
          <w:b/>
          <w:bCs/>
          <w:i/>
          <w:iCs/>
        </w:rPr>
        <w:t>DC Chodov</w:t>
      </w:r>
      <w:r w:rsidRPr="00F75A4C">
        <w:t>“).</w:t>
      </w:r>
      <w:bookmarkEnd w:id="178"/>
    </w:p>
    <w:p w14:paraId="1D090D31" w14:textId="77777777" w:rsidR="003F6EA2" w:rsidRDefault="003F6EA2" w:rsidP="007759AE">
      <w:pPr>
        <w:pStyle w:val="2sltext"/>
        <w:numPr>
          <w:ilvl w:val="0"/>
          <w:numId w:val="0"/>
        </w:numPr>
        <w:ind w:left="567"/>
      </w:pPr>
    </w:p>
    <w:p w14:paraId="061601F3" w14:textId="2BFB6C1D" w:rsidR="00657F30" w:rsidRDefault="00657F30" w:rsidP="007759AE">
      <w:pPr>
        <w:pStyle w:val="2sltext"/>
      </w:pPr>
      <w:bookmarkStart w:id="180" w:name="_Ref177480409"/>
      <w:r>
        <w:t>Smluvní stran</w:t>
      </w:r>
      <w:r w:rsidR="000B146B">
        <w:t>y</w:t>
      </w:r>
      <w:r>
        <w:t xml:space="preserve"> berou na vědomí, že místo plnění dle odst. </w:t>
      </w:r>
      <w:r>
        <w:fldChar w:fldCharType="begin"/>
      </w:r>
      <w:r>
        <w:instrText xml:space="preserve"> REF _Ref177479188 \r \h </w:instrText>
      </w:r>
      <w:r w:rsidR="007759AE">
        <w:instrText xml:space="preserve"> \* MERGEFORMAT </w:instrText>
      </w:r>
      <w:r>
        <w:fldChar w:fldCharType="separate"/>
      </w:r>
      <w:r w:rsidR="00A31417">
        <w:t>49</w:t>
      </w:r>
      <w:r>
        <w:fldChar w:fldCharType="end"/>
      </w:r>
      <w:r>
        <w:t xml:space="preserve"> Smlouvy je závislé na poskytovateli služeb </w:t>
      </w:r>
      <w:r w:rsidR="00A87DBD">
        <w:t>datového centra</w:t>
      </w:r>
      <w:r w:rsidR="0059354F">
        <w:t>.</w:t>
      </w:r>
      <w:r w:rsidR="00A87DBD">
        <w:t xml:space="preserve"> </w:t>
      </w:r>
      <w:r w:rsidR="00984D61">
        <w:t>V</w:t>
      </w:r>
      <w:r w:rsidR="00BB5FE7">
        <w:t> </w:t>
      </w:r>
      <w:r w:rsidR="00984D61">
        <w:t>průběhu</w:t>
      </w:r>
      <w:r w:rsidR="00BB5FE7">
        <w:t xml:space="preserve"> plnění této Smlouvy může dojít</w:t>
      </w:r>
      <w:r w:rsidR="00B57D45">
        <w:t xml:space="preserve"> </w:t>
      </w:r>
      <w:r w:rsidR="00E22E6D">
        <w:t>ke změně místa poskytování služeb datové</w:t>
      </w:r>
      <w:r w:rsidR="001F3B21">
        <w:t>ho centra</w:t>
      </w:r>
      <w:r w:rsidR="00BB5FE7">
        <w:t xml:space="preserve">, přičemž v takovém případě </w:t>
      </w:r>
      <w:r w:rsidR="00861EAB">
        <w:t>bude toto nové místo poskytování služeb datového centra</w:t>
      </w:r>
      <w:r w:rsidR="00A65B1A">
        <w:t xml:space="preserve"> </w:t>
      </w:r>
      <w:r w:rsidR="00861EAB">
        <w:t xml:space="preserve">zároveň </w:t>
      </w:r>
      <w:r w:rsidR="00463E27">
        <w:t>novým místem plnění dle této Smlouv</w:t>
      </w:r>
      <w:r w:rsidR="004046B0">
        <w:t>y</w:t>
      </w:r>
      <w:r w:rsidR="00463E27">
        <w:t xml:space="preserve"> namísto místa plnění dle odst. </w:t>
      </w:r>
      <w:r w:rsidR="00463E27">
        <w:fldChar w:fldCharType="begin"/>
      </w:r>
      <w:r w:rsidR="00463E27">
        <w:instrText xml:space="preserve"> REF _Ref177479188 \r \h </w:instrText>
      </w:r>
      <w:r w:rsidR="007759AE">
        <w:instrText xml:space="preserve"> \* MERGEFORMAT </w:instrText>
      </w:r>
      <w:r w:rsidR="00463E27">
        <w:fldChar w:fldCharType="separate"/>
      </w:r>
      <w:r w:rsidR="00A31417">
        <w:t>49</w:t>
      </w:r>
      <w:r w:rsidR="00463E27">
        <w:fldChar w:fldCharType="end"/>
      </w:r>
      <w:r w:rsidR="00463E27">
        <w:t xml:space="preserve"> Smlouvy</w:t>
      </w:r>
      <w:r w:rsidR="008C4E6B">
        <w:t>.</w:t>
      </w:r>
      <w:r w:rsidR="003D1905">
        <w:t xml:space="preserve"> Poskytovatel se </w:t>
      </w:r>
      <w:r w:rsidR="006C2A74">
        <w:t xml:space="preserve">v takovém případě </w:t>
      </w:r>
      <w:r w:rsidR="003D1905">
        <w:t xml:space="preserve">zavazuje poskytovat </w:t>
      </w:r>
      <w:r w:rsidR="006C2A74">
        <w:t>plnění této Smlouvy v takovém novém místě plnění</w:t>
      </w:r>
      <w:r w:rsidR="00EE7A5F">
        <w:t>.</w:t>
      </w:r>
      <w:bookmarkEnd w:id="180"/>
      <w:r w:rsidR="00170E77">
        <w:t xml:space="preserve"> </w:t>
      </w:r>
      <w:r w:rsidR="00863879">
        <w:t>Toto n</w:t>
      </w:r>
      <w:r w:rsidR="00170E77">
        <w:t xml:space="preserve">ové místo </w:t>
      </w:r>
      <w:r w:rsidR="00555C85">
        <w:t>plnění</w:t>
      </w:r>
      <w:r w:rsidR="00170E77">
        <w:t xml:space="preserve"> se bude </w:t>
      </w:r>
      <w:r w:rsidR="00555C85">
        <w:t xml:space="preserve">vždy </w:t>
      </w:r>
      <w:r w:rsidR="00170E77">
        <w:t>nacházet na území České republiky.</w:t>
      </w:r>
    </w:p>
    <w:p w14:paraId="2D7C5F67" w14:textId="77777777" w:rsidR="004046B0" w:rsidRPr="004046B0" w:rsidRDefault="004046B0" w:rsidP="007759AE">
      <w:pPr>
        <w:pStyle w:val="2sltext"/>
        <w:numPr>
          <w:ilvl w:val="0"/>
          <w:numId w:val="0"/>
        </w:numPr>
        <w:ind w:left="567"/>
      </w:pPr>
    </w:p>
    <w:p w14:paraId="19A01618" w14:textId="337DD8A8" w:rsidR="004046B0" w:rsidRPr="00863879" w:rsidRDefault="00EC41EC" w:rsidP="007759AE">
      <w:pPr>
        <w:pStyle w:val="2sltext"/>
      </w:pPr>
      <w:r>
        <w:t>Smluvní strany berou na vědomí, že v</w:t>
      </w:r>
      <w:r w:rsidR="004046B0">
        <w:t xml:space="preserve"> případě </w:t>
      </w:r>
      <w:r w:rsidR="00027F55">
        <w:t>provedení</w:t>
      </w:r>
      <w:r w:rsidR="00AC1059">
        <w:t xml:space="preserve"> </w:t>
      </w:r>
      <w:r w:rsidR="00AC1059" w:rsidRPr="001D75E1">
        <w:t>Služb</w:t>
      </w:r>
      <w:r w:rsidR="00AC1059">
        <w:t>y</w:t>
      </w:r>
      <w:r w:rsidR="00AC1059" w:rsidRPr="001D75E1">
        <w:t xml:space="preserve"> JS03 </w:t>
      </w:r>
      <w:r w:rsidR="00AC1059">
        <w:t>dle této Smlouvy</w:t>
      </w:r>
      <w:r>
        <w:t xml:space="preserve">, která spočívá </w:t>
      </w:r>
      <w:r w:rsidR="00C75000">
        <w:t xml:space="preserve">právě </w:t>
      </w:r>
      <w:r>
        <w:t>zejména v p</w:t>
      </w:r>
      <w:r w:rsidR="00AC1059" w:rsidRPr="001D75E1">
        <w:t>řesun</w:t>
      </w:r>
      <w:r>
        <w:t>u</w:t>
      </w:r>
      <w:r w:rsidR="00AC1059" w:rsidRPr="001D75E1">
        <w:t xml:space="preserve"> celého prostředí do dvou geograficky oddělených lokalit</w:t>
      </w:r>
      <w:r>
        <w:t xml:space="preserve">, </w:t>
      </w:r>
      <w:r w:rsidR="00C70022">
        <w:t xml:space="preserve">vznikne </w:t>
      </w:r>
      <w:r w:rsidR="00C75000">
        <w:t xml:space="preserve">nové </w:t>
      </w:r>
      <w:r w:rsidR="000E509E">
        <w:t xml:space="preserve">a další </w:t>
      </w:r>
      <w:r w:rsidR="00C75000">
        <w:t>místo poskytování služeb datového centra</w:t>
      </w:r>
      <w:r w:rsidR="00EE7BD2">
        <w:t>, které s</w:t>
      </w:r>
      <w:r w:rsidR="00E94F3F">
        <w:t>e tak zároveň stane novým a dalším místem plnění dle této Smlouvy</w:t>
      </w:r>
      <w:r w:rsidR="000E509E">
        <w:t xml:space="preserve">, </w:t>
      </w:r>
      <w:r w:rsidR="00863879">
        <w:t>tzn.</w:t>
      </w:r>
      <w:r w:rsidR="000E509E">
        <w:t xml:space="preserve"> doplní stávající místo plnění dle odst. </w:t>
      </w:r>
      <w:r w:rsidR="00C8436A">
        <w:fldChar w:fldCharType="begin"/>
      </w:r>
      <w:r w:rsidR="00C8436A">
        <w:instrText xml:space="preserve"> REF _Ref177479188 \r \h </w:instrText>
      </w:r>
      <w:r w:rsidR="007759AE">
        <w:instrText xml:space="preserve"> \* MERGEFORMAT </w:instrText>
      </w:r>
      <w:r w:rsidR="00C8436A">
        <w:fldChar w:fldCharType="separate"/>
      </w:r>
      <w:r w:rsidR="00A31417">
        <w:t>49</w:t>
      </w:r>
      <w:r w:rsidR="00C8436A">
        <w:fldChar w:fldCharType="end"/>
      </w:r>
      <w:r w:rsidR="00C8436A">
        <w:t xml:space="preserve"> či </w:t>
      </w:r>
      <w:r w:rsidR="00C8436A">
        <w:fldChar w:fldCharType="begin"/>
      </w:r>
      <w:r w:rsidR="00C8436A">
        <w:instrText xml:space="preserve"> REF _Ref177480409 \r \h </w:instrText>
      </w:r>
      <w:r w:rsidR="007759AE">
        <w:instrText xml:space="preserve"> \* MERGEFORMAT </w:instrText>
      </w:r>
      <w:r w:rsidR="00C8436A">
        <w:fldChar w:fldCharType="separate"/>
      </w:r>
      <w:r w:rsidR="00A31417">
        <w:t>50</w:t>
      </w:r>
      <w:r w:rsidR="00C8436A">
        <w:fldChar w:fldCharType="end"/>
      </w:r>
      <w:r w:rsidR="00C8436A">
        <w:t xml:space="preserve"> Smlouvy.</w:t>
      </w:r>
      <w:r w:rsidR="00E94F3F">
        <w:t xml:space="preserve"> </w:t>
      </w:r>
      <w:r w:rsidR="00C8436A" w:rsidRPr="00863879">
        <w:t>Poskytovatel se v takovém případě zavazuje poskytovat plnění této Smlouvy v obou takových místech plnění.</w:t>
      </w:r>
      <w:r w:rsidR="00F86D60">
        <w:t xml:space="preserve"> Toto nové a další místo </w:t>
      </w:r>
      <w:r w:rsidR="00D466F3">
        <w:t>plnění</w:t>
      </w:r>
      <w:r w:rsidR="00F86D60">
        <w:t xml:space="preserve"> se bude nacházet na území České republiky.</w:t>
      </w:r>
    </w:p>
    <w:p w14:paraId="155569E6" w14:textId="77777777" w:rsidR="00657F30" w:rsidRDefault="00657F30" w:rsidP="007759AE">
      <w:pPr>
        <w:pStyle w:val="2sltext"/>
        <w:numPr>
          <w:ilvl w:val="0"/>
          <w:numId w:val="0"/>
        </w:numPr>
        <w:ind w:left="567"/>
      </w:pPr>
    </w:p>
    <w:p w14:paraId="696162C8" w14:textId="1A35A6DA" w:rsidR="00657F30" w:rsidRPr="00657F30" w:rsidRDefault="00A62889" w:rsidP="007759AE">
      <w:pPr>
        <w:pStyle w:val="2sltext"/>
      </w:pPr>
      <w:r>
        <w:t xml:space="preserve">V určitých případech může být místem plnění také </w:t>
      </w:r>
      <w:r w:rsidRPr="00185DA9">
        <w:t xml:space="preserve">sídlo Objednatele. Pokud to </w:t>
      </w:r>
      <w:r>
        <w:t xml:space="preserve">bude </w:t>
      </w:r>
      <w:r w:rsidRPr="00185DA9">
        <w:t>povaha plnění dle této Smlouvy umožň</w:t>
      </w:r>
      <w:r>
        <w:t>ovat</w:t>
      </w:r>
      <w:r w:rsidRPr="00185DA9">
        <w:t xml:space="preserve"> a Objednatel vůči tomu </w:t>
      </w:r>
      <w:r>
        <w:t>nebude mít</w:t>
      </w:r>
      <w:r w:rsidRPr="00185DA9">
        <w:t xml:space="preserve"> výhrady, </w:t>
      </w:r>
      <w:r>
        <w:t>může</w:t>
      </w:r>
      <w:r w:rsidRPr="00185DA9">
        <w:t xml:space="preserve"> </w:t>
      </w:r>
      <w:r w:rsidR="00395C38">
        <w:t>Poskytovatel</w:t>
      </w:r>
      <w:r>
        <w:t xml:space="preserve"> provádět </w:t>
      </w:r>
      <w:r w:rsidRPr="00185DA9">
        <w:t xml:space="preserve">plnění dle této Smlouvy </w:t>
      </w:r>
      <w:r>
        <w:t>v</w:t>
      </w:r>
      <w:r w:rsidRPr="00185DA9">
        <w:t xml:space="preserve"> sídl</w:t>
      </w:r>
      <w:r>
        <w:t>e</w:t>
      </w:r>
      <w:r w:rsidRPr="00185DA9">
        <w:t xml:space="preserve"> </w:t>
      </w:r>
      <w:r w:rsidR="00395C38">
        <w:t>Poskytovatele</w:t>
      </w:r>
      <w:r w:rsidRPr="00185DA9">
        <w:t xml:space="preserve"> nebo</w:t>
      </w:r>
      <w:r>
        <w:t xml:space="preserve"> </w:t>
      </w:r>
      <w:r w:rsidRPr="00185DA9">
        <w:t>jiné</w:t>
      </w:r>
      <w:r>
        <w:t>m</w:t>
      </w:r>
      <w:r w:rsidRPr="00185DA9">
        <w:t xml:space="preserve"> pracovišt</w:t>
      </w:r>
      <w:r>
        <w:t>i</w:t>
      </w:r>
      <w:r w:rsidRPr="00185DA9">
        <w:t xml:space="preserve"> </w:t>
      </w:r>
      <w:r w:rsidR="00395C38">
        <w:t>Poskytovatele</w:t>
      </w:r>
      <w:r>
        <w:t xml:space="preserve"> nebo vzdáleným přístupem ze </w:t>
      </w:r>
      <w:r w:rsidRPr="00185DA9">
        <w:t>sídl</w:t>
      </w:r>
      <w:r>
        <w:t>a</w:t>
      </w:r>
      <w:r w:rsidRPr="00185DA9">
        <w:t xml:space="preserve"> </w:t>
      </w:r>
      <w:r w:rsidR="00395C38">
        <w:t>Poskytovatele</w:t>
      </w:r>
      <w:r w:rsidRPr="00185DA9">
        <w:t xml:space="preserve"> nebo </w:t>
      </w:r>
      <w:r>
        <w:t>jiného</w:t>
      </w:r>
      <w:r w:rsidRPr="00185DA9">
        <w:t xml:space="preserve"> pracoviš</w:t>
      </w:r>
      <w:r>
        <w:t>tě</w:t>
      </w:r>
      <w:r w:rsidRPr="00185DA9">
        <w:t xml:space="preserve"> </w:t>
      </w:r>
      <w:r w:rsidR="00395C38">
        <w:t>Poskytovatele</w:t>
      </w:r>
      <w:r>
        <w:t>.</w:t>
      </w:r>
    </w:p>
    <w:p w14:paraId="5BE745FE" w14:textId="77777777" w:rsidR="00516E2F" w:rsidRPr="00185DA9" w:rsidRDefault="00516E2F" w:rsidP="007759AE">
      <w:pPr>
        <w:pStyle w:val="2sltext"/>
        <w:numPr>
          <w:ilvl w:val="0"/>
          <w:numId w:val="0"/>
        </w:numPr>
        <w:ind w:left="567"/>
      </w:pPr>
    </w:p>
    <w:p w14:paraId="71811141" w14:textId="1B164DD8" w:rsidR="00516E2F" w:rsidRPr="00185DA9" w:rsidRDefault="00516E2F" w:rsidP="007759AE">
      <w:pPr>
        <w:pStyle w:val="2sltext"/>
        <w:rPr>
          <w:rFonts w:cs="Calibri"/>
        </w:rPr>
      </w:pPr>
      <w:bookmarkStart w:id="181" w:name="_Ref175237280"/>
      <w:r w:rsidRPr="00185DA9">
        <w:rPr>
          <w:rFonts w:cs="Calibri"/>
        </w:rPr>
        <w:t xml:space="preserve">Bude-li </w:t>
      </w:r>
      <w:r w:rsidR="00B0059B">
        <w:rPr>
          <w:rFonts w:cs="Calibri"/>
        </w:rPr>
        <w:t>P</w:t>
      </w:r>
      <w:r w:rsidRPr="00185DA9">
        <w:rPr>
          <w:rFonts w:cs="Calibri"/>
        </w:rPr>
        <w:t xml:space="preserve">ředmět </w:t>
      </w:r>
      <w:r w:rsidR="008E13FC">
        <w:rPr>
          <w:rFonts w:cs="Calibri"/>
        </w:rPr>
        <w:t>plnění</w:t>
      </w:r>
      <w:r w:rsidR="008E13FC" w:rsidRPr="00185DA9">
        <w:rPr>
          <w:rFonts w:cs="Calibri"/>
        </w:rPr>
        <w:t xml:space="preserve"> </w:t>
      </w:r>
      <w:r w:rsidRPr="00185DA9">
        <w:rPr>
          <w:rFonts w:cs="Calibri"/>
        </w:rPr>
        <w:t>dle Smlouvy na dodávku</w:t>
      </w:r>
      <w:r w:rsidR="008E13FC">
        <w:rPr>
          <w:rFonts w:cs="Calibri"/>
        </w:rPr>
        <w:t xml:space="preserve"> dodán a odevzdán</w:t>
      </w:r>
      <w:r w:rsidRPr="00185DA9">
        <w:rPr>
          <w:rFonts w:cs="Calibri"/>
        </w:rPr>
        <w:t xml:space="preserve"> dle Smlouvy na dodávku, tzn. bude-li oběma Smluvními stranami podepsán </w:t>
      </w:r>
      <w:r w:rsidR="00290CE9" w:rsidRPr="00290CE9">
        <w:rPr>
          <w:rFonts w:cs="Calibri"/>
        </w:rPr>
        <w:t>Protokol o dodání a odevzdání Předmětu plnění</w:t>
      </w:r>
      <w:r w:rsidRPr="00185DA9">
        <w:rPr>
          <w:rFonts w:cs="Calibri"/>
        </w:rPr>
        <w:t xml:space="preserve"> dle Smlouvy na dodávku, do dne 30.06.2025, tak Průběžn</w:t>
      </w:r>
      <w:r w:rsidR="003C7760">
        <w:rPr>
          <w:rFonts w:cs="Calibri"/>
        </w:rPr>
        <w:t xml:space="preserve">é </w:t>
      </w:r>
      <w:r w:rsidRPr="00185DA9">
        <w:rPr>
          <w:rFonts w:cs="Calibri"/>
        </w:rPr>
        <w:t xml:space="preserve">služby budou poskytovány </w:t>
      </w:r>
      <w:r w:rsidR="00C80F68" w:rsidRPr="00185DA9">
        <w:rPr>
          <w:rFonts w:cs="Calibri"/>
        </w:rPr>
        <w:t xml:space="preserve">k Dodané infrastruktuře </w:t>
      </w:r>
      <w:r w:rsidRPr="00185DA9">
        <w:rPr>
          <w:rFonts w:cs="Calibri"/>
        </w:rPr>
        <w:t xml:space="preserve">ode </w:t>
      </w:r>
      <w:r w:rsidR="001E4AB2">
        <w:rPr>
          <w:rFonts w:cs="Calibri"/>
        </w:rPr>
        <w:t>d</w:t>
      </w:r>
      <w:r w:rsidR="00ED2A41" w:rsidRPr="00ED2A41">
        <w:rPr>
          <w:rFonts w:cs="Calibri"/>
        </w:rPr>
        <w:t>n</w:t>
      </w:r>
      <w:r w:rsidR="00ED2A41">
        <w:rPr>
          <w:rFonts w:cs="Calibri"/>
        </w:rPr>
        <w:t>e</w:t>
      </w:r>
      <w:r w:rsidR="00ED2A41" w:rsidRPr="00ED2A41">
        <w:rPr>
          <w:rFonts w:cs="Calibri"/>
        </w:rPr>
        <w:t xml:space="preserve"> dodání a odevzdání Předmětu plnění</w:t>
      </w:r>
      <w:r w:rsidRPr="00185DA9">
        <w:rPr>
          <w:rFonts w:cs="Calibri"/>
        </w:rPr>
        <w:t xml:space="preserve"> dle Smlouvy na dodávku, tj. ode dne podpisu </w:t>
      </w:r>
      <w:r w:rsidR="004250C9" w:rsidRPr="004250C9">
        <w:rPr>
          <w:rFonts w:cs="Calibri"/>
        </w:rPr>
        <w:t>Protokol</w:t>
      </w:r>
      <w:r w:rsidR="004250C9">
        <w:rPr>
          <w:rFonts w:cs="Calibri"/>
        </w:rPr>
        <w:t>u</w:t>
      </w:r>
      <w:r w:rsidR="004250C9" w:rsidRPr="004250C9">
        <w:rPr>
          <w:rFonts w:cs="Calibri"/>
        </w:rPr>
        <w:t xml:space="preserve"> </w:t>
      </w:r>
      <w:r w:rsidR="004250C9" w:rsidRPr="009B52B9">
        <w:rPr>
          <w:rFonts w:cs="Calibri"/>
        </w:rPr>
        <w:t>o dodání a odevzdání Předmětu plnění</w:t>
      </w:r>
      <w:r w:rsidRPr="009B52B9">
        <w:rPr>
          <w:rFonts w:cs="Calibri"/>
        </w:rPr>
        <w:t xml:space="preserve"> </w:t>
      </w:r>
      <w:r w:rsidR="00EB0D88" w:rsidRPr="009B52B9">
        <w:rPr>
          <w:rFonts w:cs="Calibri"/>
        </w:rPr>
        <w:t xml:space="preserve">dle Smlouvy </w:t>
      </w:r>
      <w:r w:rsidR="009B52B9" w:rsidRPr="009B52B9">
        <w:rPr>
          <w:rFonts w:cs="Calibri"/>
        </w:rPr>
        <w:t xml:space="preserve">na dodávku </w:t>
      </w:r>
      <w:r w:rsidRPr="009B52B9">
        <w:rPr>
          <w:rFonts w:cs="Calibri"/>
        </w:rPr>
        <w:t>oběma Smluvními stranami (dále jen „</w:t>
      </w:r>
      <w:r w:rsidRPr="009B52B9">
        <w:rPr>
          <w:rFonts w:cs="Calibri"/>
          <w:b/>
          <w:bCs/>
          <w:i/>
          <w:iCs/>
        </w:rPr>
        <w:t xml:space="preserve">Den </w:t>
      </w:r>
      <w:r w:rsidR="001E4AB2" w:rsidRPr="009B52B9">
        <w:rPr>
          <w:rFonts w:cs="Calibri"/>
          <w:b/>
          <w:bCs/>
          <w:i/>
          <w:iCs/>
        </w:rPr>
        <w:t>dodání a odevzdání Předmětu plnění</w:t>
      </w:r>
      <w:r w:rsidRPr="009B52B9">
        <w:rPr>
          <w:rFonts w:cs="Calibri"/>
          <w:b/>
          <w:bCs/>
          <w:i/>
          <w:iCs/>
        </w:rPr>
        <w:t xml:space="preserve"> dle Smlouvy na dodávku</w:t>
      </w:r>
      <w:r w:rsidRPr="009B52B9">
        <w:rPr>
          <w:rFonts w:cs="Calibri"/>
        </w:rPr>
        <w:t>“),</w:t>
      </w:r>
      <w:r w:rsidR="00C80F68" w:rsidRPr="009B52B9">
        <w:rPr>
          <w:rFonts w:cs="Calibri"/>
        </w:rPr>
        <w:t xml:space="preserve"> po dobu dalších </w:t>
      </w:r>
      <w:r w:rsidRPr="009B52B9">
        <w:rPr>
          <w:rFonts w:cs="Calibri"/>
        </w:rPr>
        <w:t>72 měsíců</w:t>
      </w:r>
      <w:r w:rsidR="00C80F68" w:rsidRPr="009B52B9">
        <w:rPr>
          <w:rFonts w:cs="Calibri"/>
        </w:rPr>
        <w:t>.</w:t>
      </w:r>
      <w:bookmarkEnd w:id="181"/>
    </w:p>
    <w:p w14:paraId="5BA04780" w14:textId="77777777" w:rsidR="00C80F68" w:rsidRPr="00185DA9" w:rsidRDefault="00C80F68" w:rsidP="00C80F68">
      <w:pPr>
        <w:pStyle w:val="Odstavecseseznamem"/>
        <w:numPr>
          <w:ilvl w:val="0"/>
          <w:numId w:val="0"/>
        </w:numPr>
        <w:ind w:left="567"/>
        <w:rPr>
          <w:rFonts w:cs="Calibri"/>
        </w:rPr>
      </w:pPr>
    </w:p>
    <w:p w14:paraId="3B3F264A" w14:textId="603A3E29" w:rsidR="00C80F68" w:rsidRPr="00185DA9" w:rsidRDefault="00C80F68" w:rsidP="007759AE">
      <w:pPr>
        <w:pStyle w:val="2sltext"/>
      </w:pPr>
      <w:bookmarkStart w:id="182" w:name="_Ref175237288"/>
      <w:r w:rsidRPr="00185DA9">
        <w:t xml:space="preserve">Nebude-li </w:t>
      </w:r>
      <w:r w:rsidR="00B0059B">
        <w:t>P</w:t>
      </w:r>
      <w:r w:rsidRPr="00185DA9">
        <w:t xml:space="preserve">ředmět </w:t>
      </w:r>
      <w:r w:rsidR="001E4AB2">
        <w:t>plnění</w:t>
      </w:r>
      <w:r w:rsidR="001E4AB2" w:rsidRPr="00185DA9">
        <w:t xml:space="preserve"> </w:t>
      </w:r>
      <w:r w:rsidRPr="00185DA9">
        <w:t>dle Smlouvy na dodávku</w:t>
      </w:r>
      <w:r w:rsidR="001E4AB2">
        <w:t xml:space="preserve"> dodán a odevzdán</w:t>
      </w:r>
      <w:r w:rsidRPr="00185DA9">
        <w:t xml:space="preserve"> dle Smlouvy na dodávku, tzn. nebude-li oběma Smluvními stranami podepsán </w:t>
      </w:r>
      <w:r w:rsidR="004250C9" w:rsidRPr="004250C9">
        <w:t>Protokol o dodání a odevzdání Předmětu plnění</w:t>
      </w:r>
      <w:r w:rsidRPr="00185DA9">
        <w:t xml:space="preserve"> dle Smlouvy na dodávku, do dne 30.06.2025, tak Průběžn</w:t>
      </w:r>
      <w:r w:rsidR="003C7760">
        <w:t xml:space="preserve">é </w:t>
      </w:r>
      <w:r w:rsidRPr="00185DA9">
        <w:t>služby budou poskytovány:</w:t>
      </w:r>
      <w:bookmarkEnd w:id="182"/>
    </w:p>
    <w:p w14:paraId="259B8F2D" w14:textId="172F8779" w:rsidR="00516E2F" w:rsidRPr="00185DA9" w:rsidRDefault="00C80F68" w:rsidP="007759AE">
      <w:pPr>
        <w:pStyle w:val="2sltext"/>
        <w:numPr>
          <w:ilvl w:val="1"/>
          <w:numId w:val="1"/>
        </w:numPr>
      </w:pPr>
      <w:bookmarkStart w:id="183" w:name="_Ref175238045"/>
      <w:r w:rsidRPr="00893561">
        <w:t>ke Stávající infrastruktuře ode</w:t>
      </w:r>
      <w:r w:rsidRPr="00185DA9">
        <w:t xml:space="preserve"> dne poskytnutí Služby JS01 ze strany Poskytovatele</w:t>
      </w:r>
      <w:r w:rsidR="0097154E" w:rsidRPr="00185DA9">
        <w:t xml:space="preserve"> Objednateli</w:t>
      </w:r>
      <w:r w:rsidRPr="00185DA9">
        <w:t xml:space="preserve">, tj. ode dne podpisu příslušného </w:t>
      </w:r>
      <w:r w:rsidR="0097154E" w:rsidRPr="00185DA9">
        <w:t xml:space="preserve">protokolu o akceptačním řízení s výsledkem „Akceptováno bez výhrad“ nebo „Akceptováno s výhradami“ </w:t>
      </w:r>
      <w:r w:rsidR="00072499" w:rsidRPr="00185DA9">
        <w:t xml:space="preserve">dle odst. </w:t>
      </w:r>
      <w:r w:rsidR="00072499" w:rsidRPr="00185DA9">
        <w:fldChar w:fldCharType="begin"/>
      </w:r>
      <w:r w:rsidR="00072499" w:rsidRPr="00185DA9">
        <w:instrText xml:space="preserve"> REF _Ref175236329 \r \h </w:instrText>
      </w:r>
      <w:r w:rsidR="008904B6" w:rsidRPr="00185DA9">
        <w:instrText xml:space="preserve"> \* MERGEFORMAT </w:instrText>
      </w:r>
      <w:r w:rsidR="00072499" w:rsidRPr="00185DA9">
        <w:fldChar w:fldCharType="separate"/>
      </w:r>
      <w:r w:rsidR="00A31417">
        <w:t>78</w:t>
      </w:r>
      <w:r w:rsidR="00072499" w:rsidRPr="00185DA9">
        <w:fldChar w:fldCharType="end"/>
      </w:r>
      <w:r w:rsidR="00072499" w:rsidRPr="00185DA9">
        <w:t xml:space="preserve"> a následujících </w:t>
      </w:r>
      <w:r w:rsidR="0097154E" w:rsidRPr="00185DA9">
        <w:t>Smlouvy ze strany Smluvních stran</w:t>
      </w:r>
      <w:r w:rsidR="007E6742">
        <w:t xml:space="preserve"> </w:t>
      </w:r>
      <w:r w:rsidR="00072499" w:rsidRPr="00185DA9">
        <w:t>(dále jen „</w:t>
      </w:r>
      <w:r w:rsidR="00072499" w:rsidRPr="00185DA9">
        <w:rPr>
          <w:b/>
          <w:bCs/>
          <w:i/>
          <w:iCs/>
        </w:rPr>
        <w:t>Den zahájení poskytování Průběžných služeb ke Stávající infrastruktuře</w:t>
      </w:r>
      <w:r w:rsidR="00072499" w:rsidRPr="00185DA9">
        <w:t xml:space="preserve">“), až do </w:t>
      </w:r>
      <w:r w:rsidR="001E4AB2" w:rsidRPr="001E4AB2">
        <w:t>D</w:t>
      </w:r>
      <w:r w:rsidR="001E4AB2">
        <w:t>ne</w:t>
      </w:r>
      <w:r w:rsidR="001E4AB2" w:rsidRPr="001E4AB2">
        <w:t xml:space="preserve"> dodání a odevzdání Předmětu plnění dle Smlouvy na dodávku</w:t>
      </w:r>
      <w:r w:rsidR="00072499" w:rsidRPr="00185DA9">
        <w:t>,</w:t>
      </w:r>
      <w:r w:rsidR="00944ED8" w:rsidRPr="00185DA9">
        <w:t xml:space="preserve"> a</w:t>
      </w:r>
      <w:bookmarkEnd w:id="183"/>
    </w:p>
    <w:p w14:paraId="20E7E721" w14:textId="28F802A3" w:rsidR="00944ED8" w:rsidRPr="00185DA9" w:rsidRDefault="00072499" w:rsidP="007759AE">
      <w:pPr>
        <w:pStyle w:val="2sltext"/>
        <w:numPr>
          <w:ilvl w:val="1"/>
          <w:numId w:val="1"/>
        </w:numPr>
      </w:pPr>
      <w:bookmarkStart w:id="184" w:name="_Ref175238093"/>
      <w:r w:rsidRPr="00893561">
        <w:t>k Dodané infrastruktuře</w:t>
      </w:r>
      <w:r w:rsidRPr="00185DA9">
        <w:t xml:space="preserve"> ode </w:t>
      </w:r>
      <w:r w:rsidR="001E4AB2" w:rsidRPr="001E4AB2">
        <w:t>D</w:t>
      </w:r>
      <w:r w:rsidR="001E4AB2">
        <w:t>ne</w:t>
      </w:r>
      <w:r w:rsidR="001E4AB2" w:rsidRPr="001E4AB2">
        <w:t xml:space="preserve"> dodání a odevzdání Předmětu plnění dle Smlouvy na dodávku</w:t>
      </w:r>
      <w:r w:rsidR="00C868CD">
        <w:t xml:space="preserve"> </w:t>
      </w:r>
      <w:r w:rsidRPr="00185DA9">
        <w:t>po dobu</w:t>
      </w:r>
      <w:r w:rsidR="00944ED8" w:rsidRPr="00185DA9">
        <w:t>, která skončí uplynutím 72 měsíců ode Dne zahájení poskytování Průběžných služeb ke Stávající infrastruktuře.</w:t>
      </w:r>
      <w:bookmarkEnd w:id="184"/>
    </w:p>
    <w:p w14:paraId="54FD1B94" w14:textId="77777777" w:rsidR="00944ED8" w:rsidRPr="00185DA9" w:rsidRDefault="00944ED8" w:rsidP="00944ED8">
      <w:pPr>
        <w:pStyle w:val="Odstavecseseznamem"/>
        <w:numPr>
          <w:ilvl w:val="0"/>
          <w:numId w:val="0"/>
        </w:numPr>
        <w:ind w:left="1134"/>
        <w:rPr>
          <w:rFonts w:cs="Calibri"/>
        </w:rPr>
      </w:pPr>
    </w:p>
    <w:p w14:paraId="21752F68" w14:textId="222EB6EC" w:rsidR="003E00CB" w:rsidRPr="00893561" w:rsidRDefault="00944ED8" w:rsidP="007759AE">
      <w:pPr>
        <w:pStyle w:val="2sltext"/>
      </w:pPr>
      <w:r w:rsidRPr="00185DA9">
        <w:t xml:space="preserve">Pro vyloučení pochybností k odst. </w:t>
      </w:r>
      <w:r w:rsidRPr="00185DA9">
        <w:fldChar w:fldCharType="begin"/>
      </w:r>
      <w:r w:rsidRPr="00185DA9">
        <w:instrText xml:space="preserve"> REF _Ref175237280 \r \h </w:instrText>
      </w:r>
      <w:r w:rsidR="008904B6" w:rsidRPr="00185DA9">
        <w:instrText xml:space="preserve"> \* MERGEFORMAT </w:instrText>
      </w:r>
      <w:r w:rsidRPr="00185DA9">
        <w:fldChar w:fldCharType="separate"/>
      </w:r>
      <w:r w:rsidR="00A31417">
        <w:t>53</w:t>
      </w:r>
      <w:r w:rsidRPr="00185DA9">
        <w:fldChar w:fldCharType="end"/>
      </w:r>
      <w:r w:rsidRPr="00185DA9">
        <w:t xml:space="preserve"> a </w:t>
      </w:r>
      <w:r w:rsidRPr="00185DA9">
        <w:fldChar w:fldCharType="begin"/>
      </w:r>
      <w:r w:rsidRPr="00185DA9">
        <w:instrText xml:space="preserve"> REF _Ref175237288 \r \h </w:instrText>
      </w:r>
      <w:r w:rsidR="008904B6" w:rsidRPr="00185DA9">
        <w:instrText xml:space="preserve"> \* MERGEFORMAT </w:instrText>
      </w:r>
      <w:r w:rsidRPr="00185DA9">
        <w:fldChar w:fldCharType="separate"/>
      </w:r>
      <w:r w:rsidR="00A31417">
        <w:t>54</w:t>
      </w:r>
      <w:r w:rsidRPr="00185DA9">
        <w:fldChar w:fldCharType="end"/>
      </w:r>
      <w:r w:rsidRPr="00185DA9">
        <w:t xml:space="preserve"> Smlouvy se uvádí, že Průběžné služby budou ve všech případech, ať už </w:t>
      </w:r>
      <w:r w:rsidR="008904B6" w:rsidRPr="00185DA9">
        <w:t xml:space="preserve">pouze </w:t>
      </w:r>
      <w:r w:rsidRPr="00185DA9">
        <w:t xml:space="preserve">k Dodané infrastruktuře, nebo </w:t>
      </w:r>
      <w:r w:rsidR="001B053E" w:rsidRPr="00185DA9">
        <w:t xml:space="preserve">zpočátku </w:t>
      </w:r>
      <w:r w:rsidR="008904B6" w:rsidRPr="00185DA9">
        <w:t xml:space="preserve">ke </w:t>
      </w:r>
      <w:r w:rsidRPr="00185DA9">
        <w:t xml:space="preserve">Stávající infrastruktuře </w:t>
      </w:r>
      <w:r w:rsidR="008904B6" w:rsidRPr="00185DA9">
        <w:t>a návazně k Dodané infrastruktuře</w:t>
      </w:r>
      <w:r w:rsidRPr="00185DA9">
        <w:t xml:space="preserve">, poskytovány maximálně po dobu 72 měsíců, a to bez ohledu na to, zda jejich poskytování bylo zahájeno ode </w:t>
      </w:r>
      <w:r w:rsidR="001E4AB2" w:rsidRPr="001E4AB2">
        <w:t>D</w:t>
      </w:r>
      <w:r w:rsidR="001E4AB2">
        <w:t>ne</w:t>
      </w:r>
      <w:r w:rsidR="001E4AB2" w:rsidRPr="001E4AB2">
        <w:t xml:space="preserve"> dodání a odevzdání Předmětu plnění dle Smlouvy na dodávku</w:t>
      </w:r>
      <w:r w:rsidR="008904B6" w:rsidRPr="00185DA9">
        <w:t xml:space="preserve"> dle odst. </w:t>
      </w:r>
      <w:r w:rsidR="008904B6" w:rsidRPr="00185DA9">
        <w:fldChar w:fldCharType="begin"/>
      </w:r>
      <w:r w:rsidR="008904B6" w:rsidRPr="00185DA9">
        <w:instrText xml:space="preserve"> REF _Ref175237280 \r \h  \* MERGEFORMAT </w:instrText>
      </w:r>
      <w:r w:rsidR="008904B6" w:rsidRPr="00185DA9">
        <w:fldChar w:fldCharType="separate"/>
      </w:r>
      <w:r w:rsidR="00A31417">
        <w:t>53</w:t>
      </w:r>
      <w:r w:rsidR="008904B6" w:rsidRPr="00185DA9">
        <w:fldChar w:fldCharType="end"/>
      </w:r>
      <w:r w:rsidR="008904B6" w:rsidRPr="00185DA9">
        <w:t xml:space="preserve"> Smlouvy</w:t>
      </w:r>
      <w:r w:rsidR="003E00CB">
        <w:t>,</w:t>
      </w:r>
      <w:r w:rsidR="008904B6" w:rsidRPr="00185DA9">
        <w:t xml:space="preserve"> nebo ode Dne zahájení poskytování Průběžných služeb ke Stávající infrastruktuře dle odst. </w:t>
      </w:r>
      <w:r w:rsidR="008904B6" w:rsidRPr="00185DA9">
        <w:fldChar w:fldCharType="begin"/>
      </w:r>
      <w:r w:rsidR="008904B6" w:rsidRPr="00185DA9">
        <w:instrText xml:space="preserve"> REF _Ref175237288 \r \h  \* MERGEFORMAT </w:instrText>
      </w:r>
      <w:r w:rsidR="008904B6" w:rsidRPr="00185DA9">
        <w:fldChar w:fldCharType="separate"/>
      </w:r>
      <w:r w:rsidR="00A31417">
        <w:t>54</w:t>
      </w:r>
      <w:r w:rsidR="008904B6" w:rsidRPr="00185DA9">
        <w:fldChar w:fldCharType="end"/>
      </w:r>
      <w:r w:rsidR="008904B6" w:rsidRPr="00185DA9">
        <w:t xml:space="preserve"> Smlouvy.</w:t>
      </w:r>
      <w:r w:rsidR="00893561">
        <w:t xml:space="preserve"> </w:t>
      </w:r>
      <w:r w:rsidR="00C868CD" w:rsidRPr="00893561">
        <w:t>Den zahájení poskytování Průběžných služeb k Dodané infrastruktuře je v této Smlouvě dále označován jako „</w:t>
      </w:r>
      <w:r w:rsidR="00C868CD" w:rsidRPr="00893561">
        <w:rPr>
          <w:b/>
          <w:bCs/>
          <w:i/>
          <w:iCs/>
        </w:rPr>
        <w:t>Den zahájení poskytování Průběžných služeb k Dodané infrastruktuře</w:t>
      </w:r>
      <w:r w:rsidR="00C868CD" w:rsidRPr="00893561">
        <w:t>“.</w:t>
      </w:r>
      <w:r w:rsidR="00E12AA2" w:rsidRPr="00893561">
        <w:t xml:space="preserve"> </w:t>
      </w:r>
      <w:r w:rsidR="003E00CB" w:rsidRPr="00893561">
        <w:t xml:space="preserve">Bez ohledu na to, zda bude poskytování Průběžných služeb </w:t>
      </w:r>
      <w:r w:rsidR="00E12AA2" w:rsidRPr="00893561">
        <w:t xml:space="preserve">poprvé </w:t>
      </w:r>
      <w:r w:rsidR="003E00CB" w:rsidRPr="00893561">
        <w:t xml:space="preserve">zahájeno v </w:t>
      </w:r>
      <w:r w:rsidR="00E12AA2" w:rsidRPr="00893561">
        <w:t>Den zahájení poskytování Průběžn</w:t>
      </w:r>
      <w:r w:rsidR="003C7760">
        <w:t xml:space="preserve">ých </w:t>
      </w:r>
      <w:r w:rsidR="00E12AA2" w:rsidRPr="00893561">
        <w:t xml:space="preserve">služeb k Dodané infrastruktuře dle odst. </w:t>
      </w:r>
      <w:r w:rsidR="00E12AA2" w:rsidRPr="00893561">
        <w:fldChar w:fldCharType="begin"/>
      </w:r>
      <w:r w:rsidR="00E12AA2" w:rsidRPr="00893561">
        <w:instrText xml:space="preserve"> REF _Ref175237280 \r \h  \* MERGEFORMAT </w:instrText>
      </w:r>
      <w:r w:rsidR="00E12AA2" w:rsidRPr="00893561">
        <w:fldChar w:fldCharType="separate"/>
      </w:r>
      <w:r w:rsidR="00A31417">
        <w:t>53</w:t>
      </w:r>
      <w:r w:rsidR="00E12AA2" w:rsidRPr="00893561">
        <w:fldChar w:fldCharType="end"/>
      </w:r>
      <w:r w:rsidR="00E12AA2" w:rsidRPr="00893561">
        <w:t xml:space="preserve"> Smlouvy</w:t>
      </w:r>
      <w:r w:rsidR="003E00CB" w:rsidRPr="00893561">
        <w:t xml:space="preserve">, nebo v Den zahájení poskytování Průběžných služeb ke Stávající infrastruktuře dle odst. </w:t>
      </w:r>
      <w:r w:rsidR="00893561">
        <w:fldChar w:fldCharType="begin"/>
      </w:r>
      <w:r w:rsidR="00893561">
        <w:instrText xml:space="preserve"> REF _Ref175238045 \r \h </w:instrText>
      </w:r>
      <w:r w:rsidR="007759AE">
        <w:instrText xml:space="preserve"> \* MERGEFORMAT </w:instrText>
      </w:r>
      <w:r w:rsidR="00893561">
        <w:fldChar w:fldCharType="separate"/>
      </w:r>
      <w:r w:rsidR="00A31417">
        <w:t>54.1</w:t>
      </w:r>
      <w:r w:rsidR="00893561">
        <w:fldChar w:fldCharType="end"/>
      </w:r>
      <w:r w:rsidR="00893561">
        <w:t xml:space="preserve"> </w:t>
      </w:r>
      <w:r w:rsidR="003E00CB" w:rsidRPr="00893561">
        <w:t>Smlouvy, bude takový den zahájení poskytování Průběžných služeb v této Smlouvě dále označován jako „</w:t>
      </w:r>
      <w:r w:rsidR="003E00CB" w:rsidRPr="00893561">
        <w:rPr>
          <w:b/>
          <w:bCs/>
          <w:i/>
          <w:iCs/>
        </w:rPr>
        <w:t>Den zahájení poskytování Průběžných služeb</w:t>
      </w:r>
      <w:r w:rsidR="003E00CB" w:rsidRPr="00893561">
        <w:t>“.</w:t>
      </w:r>
    </w:p>
    <w:bookmarkEnd w:id="179"/>
    <w:p w14:paraId="19B32BF7" w14:textId="77777777" w:rsidR="00306281" w:rsidRPr="005D3D6D" w:rsidRDefault="00306281" w:rsidP="007759AE">
      <w:pPr>
        <w:pStyle w:val="2sltext"/>
        <w:numPr>
          <w:ilvl w:val="0"/>
          <w:numId w:val="0"/>
        </w:numPr>
        <w:ind w:left="567"/>
      </w:pPr>
    </w:p>
    <w:p w14:paraId="09AA51F0" w14:textId="74405D8B" w:rsidR="00306281" w:rsidRDefault="00306281" w:rsidP="007759AE">
      <w:pPr>
        <w:pStyle w:val="2sltext"/>
      </w:pPr>
      <w:r>
        <w:t xml:space="preserve">Služby na objednávku budou </w:t>
      </w:r>
      <w:r w:rsidRPr="0010197D">
        <w:t xml:space="preserve">poskytovány dle podmínek </w:t>
      </w:r>
      <w:r>
        <w:t xml:space="preserve">stanovených v </w:t>
      </w:r>
      <w:r w:rsidRPr="0010197D">
        <w:t xml:space="preserve">čl. </w:t>
      </w:r>
      <w:r w:rsidRPr="0010197D">
        <w:fldChar w:fldCharType="begin"/>
      </w:r>
      <w:r w:rsidRPr="0010197D">
        <w:instrText xml:space="preserve"> REF _Ref66168717 \r \h </w:instrText>
      </w:r>
      <w:r>
        <w:instrText xml:space="preserve"> \* MERGEFORMAT </w:instrText>
      </w:r>
      <w:r w:rsidRPr="0010197D">
        <w:fldChar w:fldCharType="separate"/>
      </w:r>
      <w:r w:rsidR="00A31417">
        <w:t>X</w:t>
      </w:r>
      <w:r w:rsidRPr="0010197D">
        <w:fldChar w:fldCharType="end"/>
      </w:r>
      <w:r>
        <w:t xml:space="preserve"> </w:t>
      </w:r>
      <w:r w:rsidRPr="0010197D">
        <w:t>Smlouvy.</w:t>
      </w:r>
    </w:p>
    <w:p w14:paraId="6616284C" w14:textId="77777777" w:rsidR="00306281" w:rsidRDefault="00306281" w:rsidP="007759AE">
      <w:pPr>
        <w:pStyle w:val="2sltext"/>
        <w:numPr>
          <w:ilvl w:val="0"/>
          <w:numId w:val="0"/>
        </w:numPr>
        <w:ind w:left="567"/>
      </w:pPr>
    </w:p>
    <w:p w14:paraId="7B14C9B7" w14:textId="6EA7A863" w:rsidR="00306281" w:rsidRPr="005D3D6D" w:rsidRDefault="00CF59B7" w:rsidP="007759AE">
      <w:pPr>
        <w:pStyle w:val="2sltext"/>
      </w:pPr>
      <w:bookmarkStart w:id="185" w:name="_Ref397411033"/>
      <w:r>
        <w:t>Poskytovatel</w:t>
      </w:r>
      <w:r w:rsidRPr="00D564A3">
        <w:t xml:space="preserve"> je oprávněn provádět plnění dle této Smlouvy </w:t>
      </w:r>
      <w:bookmarkStart w:id="186" w:name="_Hlk114743957"/>
      <w:r w:rsidRPr="00D564A3">
        <w:t>v sídle Objednatele</w:t>
      </w:r>
      <w:bookmarkEnd w:id="186"/>
      <w:r w:rsidR="00B73465">
        <w:t xml:space="preserve"> </w:t>
      </w:r>
      <w:r w:rsidRPr="00D564A3">
        <w:t>v pracovní dny vždy od 08:00 hod. do 1</w:t>
      </w:r>
      <w:r w:rsidR="00185DA9">
        <w:t>6</w:t>
      </w:r>
      <w:r w:rsidRPr="00D564A3">
        <w:t>:00 hod</w:t>
      </w:r>
      <w:r w:rsidR="00185DA9">
        <w:rPr>
          <w:rFonts w:asciiTheme="minorHAnsi" w:hAnsiTheme="minorHAnsi"/>
        </w:rPr>
        <w:t>, nestanoví-li Katalog služeb výslovně jinak.</w:t>
      </w:r>
      <w:r w:rsidRPr="00D564A3">
        <w:t xml:space="preserve"> Mimo uvedenou dobu je </w:t>
      </w:r>
      <w:r>
        <w:t>Poskytovatel</w:t>
      </w:r>
      <w:r w:rsidRPr="00D564A3">
        <w:t xml:space="preserve"> oprávněn provádět plnění dle této Smlouvy v sídle Objednatele</w:t>
      </w:r>
      <w:r w:rsidR="00B73465">
        <w:t xml:space="preserve"> </w:t>
      </w:r>
      <w:r w:rsidRPr="00D564A3">
        <w:t xml:space="preserve">pouze po dohodě s Objednatelem. </w:t>
      </w:r>
      <w:bookmarkStart w:id="187" w:name="_Hlk153271653"/>
      <w:bookmarkEnd w:id="185"/>
      <w:r w:rsidRPr="00D564A3">
        <w:t xml:space="preserve">Objednatel je oprávněn v případě svých provozních potřeb dobu, po kterou je </w:t>
      </w:r>
      <w:r>
        <w:t>Poskytovatel</w:t>
      </w:r>
      <w:r w:rsidRPr="00D564A3">
        <w:t xml:space="preserve"> oprávněn provádět plnění dle této Smlouvy v sídle Objednatele, upravit písemným pokynem.</w:t>
      </w:r>
      <w:bookmarkEnd w:id="187"/>
    </w:p>
    <w:p w14:paraId="6C640F02" w14:textId="0B9D0164" w:rsidR="00306281" w:rsidRPr="001143D7" w:rsidRDefault="00306281" w:rsidP="00D86529">
      <w:pPr>
        <w:pStyle w:val="Nadpis1"/>
      </w:pPr>
      <w:bookmarkStart w:id="188" w:name="_Toc66189554"/>
      <w:bookmarkStart w:id="189" w:name="_Toc177719303"/>
      <w:bookmarkStart w:id="190" w:name="_Toc185618964"/>
      <w:bookmarkStart w:id="191" w:name="_Toc193377217"/>
      <w:r w:rsidRPr="001143D7">
        <w:lastRenderedPageBreak/>
        <w:t>POSKYTOVÁNÍ PRŮBĚŽN</w:t>
      </w:r>
      <w:r w:rsidR="003C7760" w:rsidRPr="001143D7">
        <w:t xml:space="preserve">ÝCH </w:t>
      </w:r>
      <w:r w:rsidRPr="001143D7">
        <w:t>SLUŽEB</w:t>
      </w:r>
      <w:bookmarkStart w:id="192" w:name="_Ref422150749"/>
      <w:bookmarkEnd w:id="188"/>
      <w:bookmarkEnd w:id="189"/>
      <w:bookmarkEnd w:id="190"/>
      <w:bookmarkEnd w:id="191"/>
    </w:p>
    <w:p w14:paraId="0FB124A9" w14:textId="51951260" w:rsidR="00306281" w:rsidRPr="00B22C6A" w:rsidRDefault="00D86529" w:rsidP="007759AE">
      <w:pPr>
        <w:pStyle w:val="2sltext"/>
        <w:rPr>
          <w:rFonts w:asciiTheme="minorHAnsi" w:hAnsiTheme="minorHAnsi"/>
        </w:rPr>
      </w:pPr>
      <w:bookmarkStart w:id="193" w:name="_Ref306281286"/>
      <w:r w:rsidRPr="003F21FE">
        <w:t>Poskytovatel se zavazuje</w:t>
      </w:r>
      <w:bookmarkEnd w:id="193"/>
      <w:r w:rsidRPr="003F21FE">
        <w:t xml:space="preserve"> poskytovat </w:t>
      </w:r>
      <w:r>
        <w:t>Průběžné s</w:t>
      </w:r>
      <w:r w:rsidRPr="003F21FE">
        <w:t xml:space="preserve">lužby dle požadavků, podmínek a v rozsahu stanovených v této Smlouvě, zejména </w:t>
      </w:r>
      <w:r>
        <w:t>v Katalogu služeb</w:t>
      </w:r>
      <w:r w:rsidRPr="003F21FE">
        <w:t xml:space="preserve">, </w:t>
      </w:r>
      <w:r w:rsidRPr="00CD538C">
        <w:t>a v kvalitě definované v jednotlivých Service Level Agreements (dále jen „</w:t>
      </w:r>
      <w:r w:rsidRPr="00CD538C">
        <w:rPr>
          <w:b/>
          <w:bCs/>
          <w:i/>
          <w:iCs/>
        </w:rPr>
        <w:t>SLA</w:t>
      </w:r>
      <w:r w:rsidRPr="00CD538C">
        <w:t xml:space="preserve">“), které jsou součástí </w:t>
      </w:r>
      <w:r>
        <w:t>Katalogu služeb</w:t>
      </w:r>
      <w:r w:rsidRPr="00CD538C">
        <w:t xml:space="preserve">, anebo v kvalitě odpovídající účelu této Smlouvy a popisu jednotlivých </w:t>
      </w:r>
      <w:r>
        <w:t>Průběžných s</w:t>
      </w:r>
      <w:r w:rsidRPr="00CD538C">
        <w:t xml:space="preserve">lužeb a činností definovaných pro jednotlivé </w:t>
      </w:r>
      <w:r>
        <w:t>Průběžné s</w:t>
      </w:r>
      <w:r w:rsidRPr="00CD538C">
        <w:t>lužby v</w:t>
      </w:r>
      <w:r>
        <w:t> Katalogu služeb</w:t>
      </w:r>
      <w:r w:rsidRPr="00CD538C">
        <w:t xml:space="preserve"> v případě, že daná </w:t>
      </w:r>
      <w:r>
        <w:t>Průběžná s</w:t>
      </w:r>
      <w:r w:rsidRPr="00CD538C">
        <w:t>lužba nemá definované SLA.</w:t>
      </w:r>
    </w:p>
    <w:p w14:paraId="59CAF3EB" w14:textId="77777777" w:rsidR="008C7155" w:rsidRPr="00B22C6A" w:rsidRDefault="008C7155" w:rsidP="007759AE">
      <w:pPr>
        <w:pStyle w:val="2sltext"/>
        <w:numPr>
          <w:ilvl w:val="0"/>
          <w:numId w:val="0"/>
        </w:numPr>
        <w:ind w:left="567"/>
        <w:rPr>
          <w:rFonts w:asciiTheme="minorHAnsi" w:hAnsiTheme="minorHAnsi"/>
        </w:rPr>
      </w:pPr>
    </w:p>
    <w:p w14:paraId="0FA8CCF1" w14:textId="09D4C0BB" w:rsidR="008C7155" w:rsidRPr="00B22C6A" w:rsidRDefault="008C7155" w:rsidP="007759AE">
      <w:pPr>
        <w:pStyle w:val="2sltext"/>
        <w:rPr>
          <w:rFonts w:asciiTheme="minorHAnsi" w:hAnsiTheme="minorHAnsi"/>
        </w:rPr>
      </w:pPr>
      <w:r w:rsidRPr="00B22C6A">
        <w:rPr>
          <w:rFonts w:asciiTheme="minorHAnsi" w:hAnsiTheme="minorHAnsi"/>
        </w:rPr>
        <w:t>Poskytovatel se zavazuje poskytovat Průběžn</w:t>
      </w:r>
      <w:r w:rsidR="003C7760">
        <w:rPr>
          <w:rFonts w:asciiTheme="minorHAnsi" w:hAnsiTheme="minorHAnsi"/>
        </w:rPr>
        <w:t xml:space="preserve">é </w:t>
      </w:r>
      <w:r w:rsidRPr="00B22C6A">
        <w:rPr>
          <w:rFonts w:asciiTheme="minorHAnsi" w:hAnsiTheme="minorHAnsi"/>
        </w:rPr>
        <w:t xml:space="preserve">služby tak, aby byla zajištěna dostupnost příslušné služby dle </w:t>
      </w:r>
      <w:r w:rsidR="00CA5548" w:rsidRPr="00B22C6A">
        <w:rPr>
          <w:rFonts w:asciiTheme="minorHAnsi" w:hAnsiTheme="minorHAnsi"/>
        </w:rPr>
        <w:t>Katalogu služeb, a to dle podmínek a požadavků stanovených v této Smlouvě, zejména v Katalogu služeb.</w:t>
      </w:r>
    </w:p>
    <w:p w14:paraId="373833B9" w14:textId="77777777" w:rsidR="00CB5149" w:rsidRPr="00B22C6A" w:rsidRDefault="00CB5149" w:rsidP="007759AE">
      <w:pPr>
        <w:pStyle w:val="2sltext"/>
        <w:numPr>
          <w:ilvl w:val="0"/>
          <w:numId w:val="0"/>
        </w:numPr>
        <w:ind w:left="567"/>
        <w:rPr>
          <w:rFonts w:asciiTheme="minorHAnsi" w:hAnsiTheme="minorHAnsi"/>
        </w:rPr>
      </w:pPr>
    </w:p>
    <w:p w14:paraId="6086F3F5" w14:textId="71A9E416" w:rsidR="00CB5149" w:rsidRPr="00B22C6A" w:rsidRDefault="00CB5149" w:rsidP="007759AE">
      <w:pPr>
        <w:pStyle w:val="2sltext"/>
        <w:rPr>
          <w:rFonts w:asciiTheme="minorHAnsi" w:hAnsiTheme="minorHAnsi"/>
        </w:rPr>
      </w:pPr>
      <w:r w:rsidRPr="00B22C6A">
        <w:rPr>
          <w:rFonts w:asciiTheme="minorHAnsi" w:hAnsiTheme="minorHAnsi"/>
        </w:rPr>
        <w:t xml:space="preserve">V rámci poskytování </w:t>
      </w:r>
      <w:r w:rsidR="00077123" w:rsidRPr="00B22C6A">
        <w:rPr>
          <w:rFonts w:asciiTheme="minorHAnsi" w:hAnsiTheme="minorHAnsi"/>
        </w:rPr>
        <w:t>Průběžn</w:t>
      </w:r>
      <w:r w:rsidR="003C7760">
        <w:rPr>
          <w:rFonts w:asciiTheme="minorHAnsi" w:hAnsiTheme="minorHAnsi"/>
        </w:rPr>
        <w:t xml:space="preserve">ých </w:t>
      </w:r>
      <w:r w:rsidR="00077123" w:rsidRPr="00B22C6A">
        <w:rPr>
          <w:rFonts w:asciiTheme="minorHAnsi" w:hAnsiTheme="minorHAnsi"/>
        </w:rPr>
        <w:t>služeb</w:t>
      </w:r>
      <w:r w:rsidRPr="00B22C6A">
        <w:rPr>
          <w:rFonts w:asciiTheme="minorHAnsi" w:hAnsiTheme="minorHAnsi"/>
        </w:rPr>
        <w:t xml:space="preserve"> je Poskytovatel povinen řešit incidenty</w:t>
      </w:r>
      <w:r w:rsidR="00CA5548" w:rsidRPr="00B22C6A">
        <w:rPr>
          <w:rFonts w:asciiTheme="minorHAnsi" w:hAnsiTheme="minorHAnsi"/>
        </w:rPr>
        <w:t>, vady</w:t>
      </w:r>
      <w:r w:rsidRPr="00B22C6A">
        <w:rPr>
          <w:rFonts w:asciiTheme="minorHAnsi" w:hAnsiTheme="minorHAnsi"/>
        </w:rPr>
        <w:t xml:space="preserve"> a požadavky Objednatele</w:t>
      </w:r>
      <w:r w:rsidR="00077123" w:rsidRPr="00B22C6A">
        <w:rPr>
          <w:rFonts w:asciiTheme="minorHAnsi" w:hAnsiTheme="minorHAnsi"/>
        </w:rPr>
        <w:t xml:space="preserve">, a to </w:t>
      </w:r>
      <w:r w:rsidR="00DC63E4" w:rsidRPr="00B22C6A">
        <w:rPr>
          <w:rFonts w:asciiTheme="minorHAnsi" w:hAnsiTheme="minorHAnsi"/>
        </w:rPr>
        <w:t>dle podmínek a požadavků</w:t>
      </w:r>
      <w:r w:rsidRPr="00B22C6A">
        <w:rPr>
          <w:rFonts w:asciiTheme="minorHAnsi" w:hAnsiTheme="minorHAnsi"/>
        </w:rPr>
        <w:t xml:space="preserve"> </w:t>
      </w:r>
      <w:r w:rsidR="00077123" w:rsidRPr="00B22C6A">
        <w:rPr>
          <w:rFonts w:asciiTheme="minorHAnsi" w:hAnsiTheme="minorHAnsi"/>
        </w:rPr>
        <w:t>stanovených v této Smlouvě, zejména</w:t>
      </w:r>
      <w:r w:rsidR="00CA5548" w:rsidRPr="00B22C6A">
        <w:rPr>
          <w:rFonts w:asciiTheme="minorHAnsi" w:hAnsiTheme="minorHAnsi"/>
        </w:rPr>
        <w:t xml:space="preserve"> v Katalogu služeb.</w:t>
      </w:r>
    </w:p>
    <w:p w14:paraId="3C6A7730" w14:textId="77777777" w:rsidR="00CB5149" w:rsidRPr="00B22C6A" w:rsidRDefault="00CB5149" w:rsidP="007759AE">
      <w:pPr>
        <w:pStyle w:val="2sltext"/>
        <w:numPr>
          <w:ilvl w:val="0"/>
          <w:numId w:val="0"/>
        </w:numPr>
        <w:ind w:left="567"/>
        <w:rPr>
          <w:rFonts w:asciiTheme="minorHAnsi" w:hAnsiTheme="minorHAnsi"/>
        </w:rPr>
      </w:pPr>
    </w:p>
    <w:p w14:paraId="3BF76A7D" w14:textId="2E042C3A" w:rsidR="00CB5149" w:rsidRDefault="00CB5149" w:rsidP="007759AE">
      <w:pPr>
        <w:pStyle w:val="2sltext"/>
        <w:rPr>
          <w:rFonts w:asciiTheme="minorHAnsi" w:hAnsiTheme="minorHAnsi"/>
        </w:rPr>
      </w:pPr>
      <w:r w:rsidRPr="00B22C6A">
        <w:rPr>
          <w:rFonts w:asciiTheme="minorHAnsi" w:hAnsiTheme="minorHAnsi"/>
        </w:rPr>
        <w:t xml:space="preserve">Poskytovatel je povinen udržovat servisní pohotovost tak, že Poskytovatel bude disponovat potřebným množstvím </w:t>
      </w:r>
      <w:r w:rsidR="00DC63E4" w:rsidRPr="00B22C6A">
        <w:rPr>
          <w:rFonts w:asciiTheme="minorHAnsi" w:hAnsiTheme="minorHAnsi"/>
        </w:rPr>
        <w:t>pracovníků</w:t>
      </w:r>
      <w:r w:rsidRPr="00B22C6A">
        <w:rPr>
          <w:rFonts w:asciiTheme="minorHAnsi" w:hAnsiTheme="minorHAnsi"/>
        </w:rPr>
        <w:t xml:space="preserve">, aby byl schopný garantovat časové lhůty stanovené </w:t>
      </w:r>
      <w:r w:rsidR="00DC63E4" w:rsidRPr="00B22C6A">
        <w:rPr>
          <w:rFonts w:asciiTheme="minorHAnsi" w:hAnsiTheme="minorHAnsi"/>
        </w:rPr>
        <w:t xml:space="preserve">v této Smlouvě, zejména </w:t>
      </w:r>
      <w:r w:rsidR="00CA5548" w:rsidRPr="00B22C6A">
        <w:rPr>
          <w:rFonts w:asciiTheme="minorHAnsi" w:hAnsiTheme="minorHAnsi"/>
        </w:rPr>
        <w:t>v Katalogu služeb.</w:t>
      </w:r>
    </w:p>
    <w:p w14:paraId="63E26C0B" w14:textId="77777777" w:rsidR="00D86529" w:rsidRDefault="00D86529" w:rsidP="007759AE">
      <w:pPr>
        <w:pStyle w:val="2sltext"/>
        <w:numPr>
          <w:ilvl w:val="0"/>
          <w:numId w:val="0"/>
        </w:numPr>
        <w:ind w:left="567"/>
        <w:rPr>
          <w:rFonts w:asciiTheme="minorHAnsi" w:hAnsiTheme="minorHAnsi"/>
        </w:rPr>
      </w:pPr>
    </w:p>
    <w:p w14:paraId="56A1933B" w14:textId="2655D93B" w:rsidR="00D86529" w:rsidRPr="00B22C6A" w:rsidRDefault="00D86529" w:rsidP="007759AE">
      <w:pPr>
        <w:pStyle w:val="2sltext"/>
        <w:rPr>
          <w:rFonts w:asciiTheme="minorHAnsi" w:hAnsiTheme="minorHAnsi"/>
        </w:rPr>
      </w:pPr>
      <w:r w:rsidRPr="00B22C6A">
        <w:rPr>
          <w:rFonts w:asciiTheme="minorHAnsi" w:hAnsiTheme="minorHAnsi"/>
        </w:rPr>
        <w:t xml:space="preserve">Vznikne-li při poskytování Služeb Poskytovatelem výstup, k němuž bude možné </w:t>
      </w:r>
      <w:r w:rsidRPr="00B22C6A">
        <w:rPr>
          <w:rFonts w:asciiTheme="minorHAnsi" w:hAnsiTheme="minorHAnsi"/>
        </w:rPr>
        <w:br/>
        <w:t>a účelné poskytovat Průběžn</w:t>
      </w:r>
      <w:r>
        <w:rPr>
          <w:rFonts w:asciiTheme="minorHAnsi" w:hAnsiTheme="minorHAnsi"/>
        </w:rPr>
        <w:t xml:space="preserve">é </w:t>
      </w:r>
      <w:r w:rsidRPr="00B22C6A">
        <w:rPr>
          <w:rFonts w:asciiTheme="minorHAnsi" w:hAnsiTheme="minorHAnsi"/>
        </w:rPr>
        <w:t>služby, zavazuje se Poskytovatel zahájit poskytování Průběžn</w:t>
      </w:r>
      <w:r>
        <w:rPr>
          <w:rFonts w:asciiTheme="minorHAnsi" w:hAnsiTheme="minorHAnsi"/>
        </w:rPr>
        <w:t xml:space="preserve">ých </w:t>
      </w:r>
      <w:r w:rsidRPr="00B22C6A">
        <w:rPr>
          <w:rFonts w:asciiTheme="minorHAnsi" w:hAnsiTheme="minorHAnsi"/>
        </w:rPr>
        <w:t>služeb k takovýmto výstupům ode dne jejich akceptace. Tento odstavec této Smlouvy se tak vztahuje zejména na výsledky poskytnutých Služeb na objednávku, přičemž Cena Průběžn</w:t>
      </w:r>
      <w:r>
        <w:rPr>
          <w:rFonts w:asciiTheme="minorHAnsi" w:hAnsiTheme="minorHAnsi"/>
        </w:rPr>
        <w:t xml:space="preserve">ých </w:t>
      </w:r>
      <w:r w:rsidRPr="00B22C6A">
        <w:rPr>
          <w:rFonts w:asciiTheme="minorHAnsi" w:hAnsiTheme="minorHAnsi"/>
        </w:rPr>
        <w:t>služeb se tímto nemění, tímto však není dotčena</w:t>
      </w:r>
      <w:r>
        <w:rPr>
          <w:rFonts w:asciiTheme="minorHAnsi" w:hAnsiTheme="minorHAnsi"/>
        </w:rPr>
        <w:t xml:space="preserve"> možná</w:t>
      </w:r>
      <w:r w:rsidRPr="00B22C6A">
        <w:rPr>
          <w:rFonts w:asciiTheme="minorHAnsi" w:hAnsiTheme="minorHAnsi"/>
        </w:rPr>
        <w:t xml:space="preserve"> úprava ceny dle čl. </w:t>
      </w:r>
      <w:r w:rsidRPr="00B22C6A">
        <w:rPr>
          <w:rFonts w:asciiTheme="minorHAnsi" w:hAnsiTheme="minorHAnsi"/>
        </w:rPr>
        <w:fldChar w:fldCharType="begin"/>
      </w:r>
      <w:r w:rsidRPr="00B22C6A">
        <w:rPr>
          <w:rFonts w:asciiTheme="minorHAnsi" w:hAnsiTheme="minorHAnsi"/>
        </w:rPr>
        <w:instrText xml:space="preserve"> REF _Ref175296374 \r \h  \* MERGEFORMAT </w:instrText>
      </w:r>
      <w:r w:rsidRPr="00B22C6A">
        <w:rPr>
          <w:rFonts w:asciiTheme="minorHAnsi" w:hAnsiTheme="minorHAnsi"/>
        </w:rPr>
      </w:r>
      <w:r w:rsidRPr="00B22C6A">
        <w:rPr>
          <w:rFonts w:asciiTheme="minorHAnsi" w:hAnsiTheme="minorHAnsi"/>
        </w:rPr>
        <w:fldChar w:fldCharType="separate"/>
      </w:r>
      <w:r w:rsidR="00A31417">
        <w:rPr>
          <w:rFonts w:asciiTheme="minorHAnsi" w:hAnsiTheme="minorHAnsi"/>
        </w:rPr>
        <w:t>VI</w:t>
      </w:r>
      <w:r w:rsidRPr="00B22C6A">
        <w:rPr>
          <w:rFonts w:asciiTheme="minorHAnsi" w:hAnsiTheme="minorHAnsi"/>
        </w:rPr>
        <w:fldChar w:fldCharType="end"/>
      </w:r>
      <w:r w:rsidRPr="00B22C6A">
        <w:rPr>
          <w:rFonts w:asciiTheme="minorHAnsi" w:hAnsiTheme="minorHAnsi"/>
        </w:rPr>
        <w:t xml:space="preserve"> Smlouvy.</w:t>
      </w:r>
    </w:p>
    <w:p w14:paraId="19D82A15" w14:textId="77777777" w:rsidR="00306281" w:rsidRPr="00B22C6A" w:rsidRDefault="00306281" w:rsidP="007759AE">
      <w:pPr>
        <w:pStyle w:val="2sltext"/>
        <w:numPr>
          <w:ilvl w:val="0"/>
          <w:numId w:val="0"/>
        </w:numPr>
        <w:ind w:left="567"/>
      </w:pPr>
      <w:bookmarkStart w:id="194" w:name="_Ref437947739"/>
      <w:bookmarkStart w:id="195" w:name="_Ref372624220"/>
    </w:p>
    <w:p w14:paraId="14D3346F" w14:textId="724EF2C6" w:rsidR="00306281" w:rsidRPr="00B22C6A" w:rsidRDefault="00306281" w:rsidP="007759AE">
      <w:pPr>
        <w:pStyle w:val="2sltext"/>
        <w:rPr>
          <w:rFonts w:asciiTheme="minorHAnsi" w:hAnsiTheme="minorHAnsi"/>
        </w:rPr>
      </w:pPr>
      <w:bookmarkStart w:id="196" w:name="_Hlk158899218"/>
      <w:bookmarkStart w:id="197" w:name="_Hlk175316621"/>
      <w:r w:rsidRPr="00B22C6A">
        <w:rPr>
          <w:rFonts w:asciiTheme="minorHAnsi" w:hAnsiTheme="minorHAnsi"/>
        </w:rPr>
        <w:t xml:space="preserve">Poskytovatel je povinen </w:t>
      </w:r>
      <w:r w:rsidR="0022212C">
        <w:rPr>
          <w:rFonts w:asciiTheme="minorHAnsi" w:hAnsiTheme="minorHAnsi"/>
        </w:rPr>
        <w:t>z</w:t>
      </w:r>
      <w:r w:rsidRPr="00B22C6A">
        <w:rPr>
          <w:rFonts w:asciiTheme="minorHAnsi" w:hAnsiTheme="minorHAnsi"/>
        </w:rPr>
        <w:t xml:space="preserve">pracovávat a Objednateli doručovat přehledné a kompletní </w:t>
      </w:r>
      <w:r w:rsidR="007B71B6">
        <w:rPr>
          <w:rFonts w:asciiTheme="minorHAnsi" w:hAnsiTheme="minorHAnsi"/>
        </w:rPr>
        <w:t>protokoly</w:t>
      </w:r>
      <w:r w:rsidRPr="00B22C6A">
        <w:rPr>
          <w:rFonts w:asciiTheme="minorHAnsi" w:hAnsiTheme="minorHAnsi"/>
        </w:rPr>
        <w:t xml:space="preserve"> </w:t>
      </w:r>
      <w:r w:rsidR="00CF59B7" w:rsidRPr="00B22C6A">
        <w:rPr>
          <w:rFonts w:asciiTheme="minorHAnsi" w:hAnsiTheme="minorHAnsi"/>
        </w:rPr>
        <w:t>o</w:t>
      </w:r>
      <w:r w:rsidR="00FC1BC5" w:rsidRPr="00B22C6A">
        <w:rPr>
          <w:rFonts w:asciiTheme="minorHAnsi" w:hAnsiTheme="minorHAnsi"/>
        </w:rPr>
        <w:t> </w:t>
      </w:r>
      <w:r w:rsidRPr="00B22C6A">
        <w:rPr>
          <w:rFonts w:asciiTheme="minorHAnsi" w:hAnsiTheme="minorHAnsi"/>
        </w:rPr>
        <w:t>poskyt</w:t>
      </w:r>
      <w:r w:rsidR="007B71B6">
        <w:rPr>
          <w:rFonts w:asciiTheme="minorHAnsi" w:hAnsiTheme="minorHAnsi"/>
        </w:rPr>
        <w:t>nutí</w:t>
      </w:r>
      <w:r w:rsidRPr="00B22C6A">
        <w:rPr>
          <w:rFonts w:asciiTheme="minorHAnsi" w:hAnsiTheme="minorHAnsi"/>
        </w:rPr>
        <w:t xml:space="preserve"> </w:t>
      </w:r>
      <w:r w:rsidR="00155E2F" w:rsidRPr="00B22C6A">
        <w:rPr>
          <w:rFonts w:asciiTheme="minorHAnsi" w:hAnsiTheme="minorHAnsi"/>
        </w:rPr>
        <w:t xml:space="preserve">jednotlivých </w:t>
      </w:r>
      <w:r w:rsidRPr="00B22C6A">
        <w:rPr>
          <w:rFonts w:asciiTheme="minorHAnsi" w:hAnsiTheme="minorHAnsi"/>
        </w:rPr>
        <w:t>Průběžn</w:t>
      </w:r>
      <w:r w:rsidR="003C7760">
        <w:rPr>
          <w:rFonts w:asciiTheme="minorHAnsi" w:hAnsiTheme="minorHAnsi"/>
        </w:rPr>
        <w:t xml:space="preserve">ých </w:t>
      </w:r>
      <w:r w:rsidRPr="00B22C6A">
        <w:rPr>
          <w:rFonts w:asciiTheme="minorHAnsi" w:hAnsiTheme="minorHAnsi"/>
        </w:rPr>
        <w:t xml:space="preserve">služeb (dále jen </w:t>
      </w:r>
      <w:r w:rsidR="0022212C">
        <w:rPr>
          <w:rFonts w:asciiTheme="minorHAnsi" w:hAnsiTheme="minorHAnsi"/>
        </w:rPr>
        <w:t xml:space="preserve">jednotlivě </w:t>
      </w:r>
      <w:r w:rsidRPr="00B22C6A">
        <w:rPr>
          <w:rFonts w:asciiTheme="minorHAnsi" w:hAnsiTheme="minorHAnsi"/>
        </w:rPr>
        <w:t>„</w:t>
      </w:r>
      <w:r w:rsidR="007B71B6">
        <w:rPr>
          <w:rFonts w:asciiTheme="minorHAnsi" w:hAnsiTheme="minorHAnsi"/>
          <w:b/>
          <w:bCs/>
          <w:i/>
          <w:iCs/>
        </w:rPr>
        <w:t>Protokol o poskytnut</w:t>
      </w:r>
      <w:r w:rsidR="009E370F">
        <w:rPr>
          <w:rFonts w:asciiTheme="minorHAnsi" w:hAnsiTheme="minorHAnsi"/>
          <w:b/>
          <w:bCs/>
          <w:i/>
          <w:iCs/>
        </w:rPr>
        <w:t>í Průběžn</w:t>
      </w:r>
      <w:r w:rsidR="003C7760">
        <w:rPr>
          <w:rFonts w:asciiTheme="minorHAnsi" w:hAnsiTheme="minorHAnsi"/>
          <w:b/>
          <w:bCs/>
          <w:i/>
          <w:iCs/>
        </w:rPr>
        <w:t xml:space="preserve">é </w:t>
      </w:r>
      <w:r w:rsidR="007B71B6">
        <w:rPr>
          <w:rFonts w:asciiTheme="minorHAnsi" w:hAnsiTheme="minorHAnsi"/>
          <w:b/>
          <w:bCs/>
          <w:i/>
          <w:iCs/>
        </w:rPr>
        <w:t>služb</w:t>
      </w:r>
      <w:r w:rsidR="009E370F">
        <w:rPr>
          <w:rFonts w:asciiTheme="minorHAnsi" w:hAnsiTheme="minorHAnsi"/>
          <w:b/>
          <w:bCs/>
          <w:i/>
          <w:iCs/>
        </w:rPr>
        <w:t>y</w:t>
      </w:r>
      <w:r w:rsidRPr="00B22C6A">
        <w:rPr>
          <w:rFonts w:asciiTheme="minorHAnsi" w:hAnsiTheme="minorHAnsi"/>
        </w:rPr>
        <w:t>“</w:t>
      </w:r>
      <w:r w:rsidR="0022212C">
        <w:rPr>
          <w:rFonts w:asciiTheme="minorHAnsi" w:hAnsiTheme="minorHAnsi"/>
        </w:rPr>
        <w:t xml:space="preserve"> a společně „</w:t>
      </w:r>
      <w:r w:rsidR="009E370F">
        <w:rPr>
          <w:rFonts w:asciiTheme="minorHAnsi" w:hAnsiTheme="minorHAnsi"/>
          <w:b/>
          <w:bCs/>
          <w:i/>
          <w:iCs/>
        </w:rPr>
        <w:t>Protokoly o poskytnutí Průběžn</w:t>
      </w:r>
      <w:r w:rsidR="003C7760">
        <w:rPr>
          <w:rFonts w:asciiTheme="minorHAnsi" w:hAnsiTheme="minorHAnsi"/>
          <w:b/>
          <w:bCs/>
          <w:i/>
          <w:iCs/>
        </w:rPr>
        <w:t xml:space="preserve">ých </w:t>
      </w:r>
      <w:r w:rsidR="009E370F">
        <w:rPr>
          <w:rFonts w:asciiTheme="minorHAnsi" w:hAnsiTheme="minorHAnsi"/>
          <w:b/>
          <w:bCs/>
          <w:i/>
          <w:iCs/>
        </w:rPr>
        <w:t>služeb</w:t>
      </w:r>
      <w:r w:rsidR="0022212C">
        <w:rPr>
          <w:rFonts w:asciiTheme="minorHAnsi" w:hAnsiTheme="minorHAnsi"/>
        </w:rPr>
        <w:t>“</w:t>
      </w:r>
      <w:r w:rsidRPr="00B22C6A">
        <w:rPr>
          <w:rFonts w:asciiTheme="minorHAnsi" w:hAnsiTheme="minorHAnsi"/>
        </w:rPr>
        <w:t xml:space="preserve">), ze kterých bude jednoznačně zřejmé, zda byly </w:t>
      </w:r>
      <w:r w:rsidR="00155E2F" w:rsidRPr="00B22C6A">
        <w:rPr>
          <w:rFonts w:asciiTheme="minorHAnsi" w:hAnsiTheme="minorHAnsi"/>
        </w:rPr>
        <w:t xml:space="preserve">jednotlivé </w:t>
      </w:r>
      <w:r w:rsidRPr="00B22C6A">
        <w:rPr>
          <w:rFonts w:asciiTheme="minorHAnsi" w:hAnsiTheme="minorHAnsi"/>
        </w:rPr>
        <w:t>Průběžn</w:t>
      </w:r>
      <w:r w:rsidR="003C7760">
        <w:rPr>
          <w:rFonts w:asciiTheme="minorHAnsi" w:hAnsiTheme="minorHAnsi"/>
        </w:rPr>
        <w:t xml:space="preserve">é </w:t>
      </w:r>
      <w:r w:rsidRPr="00B22C6A">
        <w:rPr>
          <w:rFonts w:asciiTheme="minorHAnsi" w:hAnsiTheme="minorHAnsi"/>
        </w:rPr>
        <w:t xml:space="preserve">služby poskytovány </w:t>
      </w:r>
      <w:r w:rsidR="00155E2F" w:rsidRPr="00B22C6A">
        <w:rPr>
          <w:rFonts w:asciiTheme="minorHAnsi" w:hAnsiTheme="minorHAnsi"/>
        </w:rPr>
        <w:t xml:space="preserve">v souladu s touto Smlouvou, resp. v souladu s Katalogem služeb, a to zejména </w:t>
      </w:r>
      <w:r w:rsidRPr="00B22C6A">
        <w:rPr>
          <w:rFonts w:asciiTheme="minorHAnsi" w:hAnsiTheme="minorHAnsi"/>
        </w:rPr>
        <w:t xml:space="preserve">v kvalitě definované </w:t>
      </w:r>
      <w:r w:rsidR="00155E2F" w:rsidRPr="00B22C6A">
        <w:rPr>
          <w:rFonts w:asciiTheme="minorHAnsi" w:hAnsiTheme="minorHAnsi"/>
        </w:rPr>
        <w:t>v této</w:t>
      </w:r>
      <w:r w:rsidRPr="00B22C6A">
        <w:rPr>
          <w:rFonts w:asciiTheme="minorHAnsi" w:hAnsiTheme="minorHAnsi"/>
        </w:rPr>
        <w:t xml:space="preserve"> Smlouv</w:t>
      </w:r>
      <w:r w:rsidR="00155E2F" w:rsidRPr="00B22C6A">
        <w:rPr>
          <w:rFonts w:asciiTheme="minorHAnsi" w:hAnsiTheme="minorHAnsi"/>
        </w:rPr>
        <w:t>ě</w:t>
      </w:r>
      <w:r w:rsidRPr="00B22C6A">
        <w:rPr>
          <w:rFonts w:asciiTheme="minorHAnsi" w:hAnsiTheme="minorHAnsi"/>
        </w:rPr>
        <w:t xml:space="preserve">, </w:t>
      </w:r>
      <w:r w:rsidR="00155E2F" w:rsidRPr="00B22C6A">
        <w:rPr>
          <w:rFonts w:asciiTheme="minorHAnsi" w:hAnsiTheme="minorHAnsi"/>
        </w:rPr>
        <w:t>resp. v jednotlivých SLA stanovených v Katalogu služeb</w:t>
      </w:r>
      <w:r w:rsidRPr="00B22C6A">
        <w:rPr>
          <w:rFonts w:asciiTheme="minorHAnsi" w:hAnsiTheme="minorHAnsi"/>
        </w:rPr>
        <w:t>.</w:t>
      </w:r>
      <w:r w:rsidR="00CB5149" w:rsidRPr="00B22C6A">
        <w:rPr>
          <w:rFonts w:asciiTheme="minorHAnsi" w:hAnsiTheme="minorHAnsi"/>
        </w:rPr>
        <w:t xml:space="preserve"> </w:t>
      </w:r>
      <w:r w:rsidR="009E370F" w:rsidRPr="009E370F">
        <w:rPr>
          <w:rFonts w:asciiTheme="minorHAnsi" w:hAnsiTheme="minorHAnsi"/>
        </w:rPr>
        <w:t>Protokol o poskytnutí Průběžn</w:t>
      </w:r>
      <w:r w:rsidR="003C7760">
        <w:rPr>
          <w:rFonts w:asciiTheme="minorHAnsi" w:hAnsiTheme="minorHAnsi"/>
        </w:rPr>
        <w:t>é</w:t>
      </w:r>
      <w:r w:rsidR="009E370F" w:rsidRPr="009E370F">
        <w:rPr>
          <w:rFonts w:asciiTheme="minorHAnsi" w:hAnsiTheme="minorHAnsi"/>
        </w:rPr>
        <w:t xml:space="preserve"> služby</w:t>
      </w:r>
      <w:r w:rsidR="00155E2F" w:rsidRPr="00B22C6A">
        <w:rPr>
          <w:rFonts w:asciiTheme="minorHAnsi" w:hAnsiTheme="minorHAnsi"/>
        </w:rPr>
        <w:t xml:space="preserve"> bud</w:t>
      </w:r>
      <w:r w:rsidR="007B71B6">
        <w:rPr>
          <w:rFonts w:asciiTheme="minorHAnsi" w:hAnsiTheme="minorHAnsi"/>
        </w:rPr>
        <w:t>e</w:t>
      </w:r>
      <w:r w:rsidR="00DD4EB3" w:rsidRPr="00B22C6A">
        <w:rPr>
          <w:rFonts w:asciiTheme="minorHAnsi" w:hAnsiTheme="minorHAnsi"/>
        </w:rPr>
        <w:t xml:space="preserve"> </w:t>
      </w:r>
      <w:r w:rsidR="0022212C">
        <w:rPr>
          <w:rFonts w:asciiTheme="minorHAnsi" w:hAnsiTheme="minorHAnsi"/>
        </w:rPr>
        <w:t>z</w:t>
      </w:r>
      <w:r w:rsidR="00155E2F" w:rsidRPr="00B22C6A">
        <w:rPr>
          <w:rFonts w:asciiTheme="minorHAnsi" w:hAnsiTheme="minorHAnsi"/>
        </w:rPr>
        <w:t>pracován vždy samostatně pro každou jednotlivou Průběžn</w:t>
      </w:r>
      <w:r w:rsidR="003C7760">
        <w:rPr>
          <w:rFonts w:asciiTheme="minorHAnsi" w:hAnsiTheme="minorHAnsi"/>
        </w:rPr>
        <w:t xml:space="preserve">ou </w:t>
      </w:r>
      <w:r w:rsidR="00155E2F" w:rsidRPr="00B22C6A">
        <w:rPr>
          <w:rFonts w:asciiTheme="minorHAnsi" w:hAnsiTheme="minorHAnsi"/>
        </w:rPr>
        <w:t xml:space="preserve">službu, tzn. </w:t>
      </w:r>
      <w:r w:rsidR="00DD4EB3" w:rsidRPr="00B22C6A">
        <w:rPr>
          <w:rFonts w:asciiTheme="minorHAnsi" w:hAnsiTheme="minorHAnsi"/>
        </w:rPr>
        <w:t>celkem bud</w:t>
      </w:r>
      <w:r w:rsidR="00F872F9">
        <w:rPr>
          <w:rFonts w:asciiTheme="minorHAnsi" w:hAnsiTheme="minorHAnsi"/>
        </w:rPr>
        <w:t>e</w:t>
      </w:r>
      <w:r w:rsidR="00DD4EB3" w:rsidRPr="00B22C6A">
        <w:rPr>
          <w:rFonts w:asciiTheme="minorHAnsi" w:hAnsiTheme="minorHAnsi"/>
        </w:rPr>
        <w:t xml:space="preserve"> </w:t>
      </w:r>
      <w:r w:rsidR="0022212C">
        <w:rPr>
          <w:rFonts w:asciiTheme="minorHAnsi" w:hAnsiTheme="minorHAnsi"/>
        </w:rPr>
        <w:t>z</w:t>
      </w:r>
      <w:r w:rsidR="00DD4EB3" w:rsidRPr="00B22C6A">
        <w:rPr>
          <w:rFonts w:asciiTheme="minorHAnsi" w:hAnsiTheme="minorHAnsi"/>
        </w:rPr>
        <w:t>pracován</w:t>
      </w:r>
      <w:r w:rsidR="00F872F9">
        <w:rPr>
          <w:rFonts w:asciiTheme="minorHAnsi" w:hAnsiTheme="minorHAnsi"/>
        </w:rPr>
        <w:t>o</w:t>
      </w:r>
      <w:r w:rsidR="00DD4EB3" w:rsidRPr="00B22C6A">
        <w:rPr>
          <w:rFonts w:asciiTheme="minorHAnsi" w:hAnsiTheme="minorHAnsi"/>
        </w:rPr>
        <w:t xml:space="preserve"> </w:t>
      </w:r>
      <w:r w:rsidR="00F872F9">
        <w:rPr>
          <w:rFonts w:asciiTheme="minorHAnsi" w:hAnsiTheme="minorHAnsi"/>
        </w:rPr>
        <w:t>5</w:t>
      </w:r>
      <w:r w:rsidR="00DD4EB3" w:rsidRPr="00B22C6A">
        <w:rPr>
          <w:rFonts w:asciiTheme="minorHAnsi" w:hAnsiTheme="minorHAnsi"/>
        </w:rPr>
        <w:t xml:space="preserve"> (</w:t>
      </w:r>
      <w:r w:rsidR="00F872F9">
        <w:rPr>
          <w:rFonts w:asciiTheme="minorHAnsi" w:hAnsiTheme="minorHAnsi"/>
        </w:rPr>
        <w:t>pět</w:t>
      </w:r>
      <w:r w:rsidR="00DD4EB3" w:rsidRPr="00B22C6A">
        <w:rPr>
          <w:rFonts w:asciiTheme="minorHAnsi" w:hAnsiTheme="minorHAnsi"/>
        </w:rPr>
        <w:t>) samostatn</w:t>
      </w:r>
      <w:r w:rsidR="00F872F9">
        <w:rPr>
          <w:rFonts w:asciiTheme="minorHAnsi" w:hAnsiTheme="minorHAnsi"/>
        </w:rPr>
        <w:t>ých</w:t>
      </w:r>
      <w:r w:rsidR="00DD4EB3" w:rsidRPr="00B22C6A">
        <w:rPr>
          <w:rFonts w:asciiTheme="minorHAnsi" w:hAnsiTheme="minorHAnsi"/>
        </w:rPr>
        <w:t xml:space="preserve"> </w:t>
      </w:r>
      <w:r w:rsidR="009E370F" w:rsidRPr="009E370F">
        <w:rPr>
          <w:rFonts w:asciiTheme="minorHAnsi" w:hAnsiTheme="minorHAnsi"/>
        </w:rPr>
        <w:t>Protokol</w:t>
      </w:r>
      <w:r w:rsidR="00F872F9">
        <w:rPr>
          <w:rFonts w:asciiTheme="minorHAnsi" w:hAnsiTheme="minorHAnsi"/>
        </w:rPr>
        <w:t>ů</w:t>
      </w:r>
      <w:r w:rsidR="009E370F" w:rsidRPr="009E370F">
        <w:rPr>
          <w:rFonts w:asciiTheme="minorHAnsi" w:hAnsiTheme="minorHAnsi"/>
        </w:rPr>
        <w:t xml:space="preserve"> o poskytnutí Průběžn</w:t>
      </w:r>
      <w:r w:rsidR="003C7760">
        <w:rPr>
          <w:rFonts w:asciiTheme="minorHAnsi" w:hAnsiTheme="minorHAnsi"/>
        </w:rPr>
        <w:t xml:space="preserve">ých </w:t>
      </w:r>
      <w:r w:rsidR="009E370F" w:rsidRPr="009E370F">
        <w:rPr>
          <w:rFonts w:asciiTheme="minorHAnsi" w:hAnsiTheme="minorHAnsi"/>
        </w:rPr>
        <w:t>služeb</w:t>
      </w:r>
      <w:r w:rsidR="00DD4EB3" w:rsidRPr="00B22C6A">
        <w:rPr>
          <w:rFonts w:asciiTheme="minorHAnsi" w:hAnsiTheme="minorHAnsi"/>
        </w:rPr>
        <w:t xml:space="preserve">, kdy každý z nich se bude vztahovat pouze k 1 (jedné) z </w:t>
      </w:r>
      <w:r w:rsidR="00F872F9">
        <w:rPr>
          <w:rFonts w:asciiTheme="minorHAnsi" w:hAnsiTheme="minorHAnsi"/>
        </w:rPr>
        <w:t>5</w:t>
      </w:r>
      <w:r w:rsidR="00DD4EB3" w:rsidRPr="00B22C6A">
        <w:rPr>
          <w:rFonts w:asciiTheme="minorHAnsi" w:hAnsiTheme="minorHAnsi"/>
        </w:rPr>
        <w:t xml:space="preserve"> (</w:t>
      </w:r>
      <w:r w:rsidR="00F872F9">
        <w:rPr>
          <w:rFonts w:asciiTheme="minorHAnsi" w:hAnsiTheme="minorHAnsi"/>
        </w:rPr>
        <w:t>pěti</w:t>
      </w:r>
      <w:r w:rsidR="00DD4EB3" w:rsidRPr="00B22C6A">
        <w:rPr>
          <w:rFonts w:asciiTheme="minorHAnsi" w:hAnsiTheme="minorHAnsi"/>
        </w:rPr>
        <w:t>) Průběžn</w:t>
      </w:r>
      <w:r w:rsidR="003C7760">
        <w:rPr>
          <w:rFonts w:asciiTheme="minorHAnsi" w:hAnsiTheme="minorHAnsi"/>
        </w:rPr>
        <w:t xml:space="preserve">ých </w:t>
      </w:r>
      <w:r w:rsidR="00DD4EB3" w:rsidRPr="00B22C6A">
        <w:rPr>
          <w:rFonts w:asciiTheme="minorHAnsi" w:hAnsiTheme="minorHAnsi"/>
        </w:rPr>
        <w:t xml:space="preserve">služeb vymezených v odst. </w:t>
      </w:r>
      <w:r w:rsidR="00DD4EB3" w:rsidRPr="00B22C6A">
        <w:rPr>
          <w:rFonts w:asciiTheme="minorHAnsi" w:hAnsiTheme="minorHAnsi"/>
        </w:rPr>
        <w:fldChar w:fldCharType="begin"/>
      </w:r>
      <w:r w:rsidR="00DD4EB3" w:rsidRPr="00B22C6A">
        <w:rPr>
          <w:rFonts w:asciiTheme="minorHAnsi" w:hAnsiTheme="minorHAnsi"/>
        </w:rPr>
        <w:instrText xml:space="preserve"> REF _Ref175297641 \r \h </w:instrText>
      </w:r>
      <w:r w:rsidR="00B22C6A" w:rsidRPr="00B22C6A">
        <w:rPr>
          <w:rFonts w:asciiTheme="minorHAnsi" w:hAnsiTheme="minorHAnsi"/>
        </w:rPr>
        <w:instrText xml:space="preserve"> \* MERGEFORMAT </w:instrText>
      </w:r>
      <w:r w:rsidR="00DD4EB3" w:rsidRPr="00B22C6A">
        <w:rPr>
          <w:rFonts w:asciiTheme="minorHAnsi" w:hAnsiTheme="minorHAnsi"/>
        </w:rPr>
      </w:r>
      <w:r w:rsidR="00DD4EB3" w:rsidRPr="00B22C6A">
        <w:rPr>
          <w:rFonts w:asciiTheme="minorHAnsi" w:hAnsiTheme="minorHAnsi"/>
        </w:rPr>
        <w:fldChar w:fldCharType="separate"/>
      </w:r>
      <w:r w:rsidR="00A31417">
        <w:rPr>
          <w:rFonts w:asciiTheme="minorHAnsi" w:hAnsiTheme="minorHAnsi"/>
        </w:rPr>
        <w:t>7</w:t>
      </w:r>
      <w:r w:rsidR="00DD4EB3" w:rsidRPr="00B22C6A">
        <w:rPr>
          <w:rFonts w:asciiTheme="minorHAnsi" w:hAnsiTheme="minorHAnsi"/>
        </w:rPr>
        <w:fldChar w:fldCharType="end"/>
      </w:r>
      <w:r w:rsidR="00DD4EB3" w:rsidRPr="00B22C6A">
        <w:rPr>
          <w:rFonts w:asciiTheme="minorHAnsi" w:hAnsiTheme="minorHAnsi"/>
        </w:rPr>
        <w:t xml:space="preserve"> Smlouvy. </w:t>
      </w:r>
      <w:r w:rsidR="00155E2F" w:rsidRPr="00B22C6A">
        <w:rPr>
          <w:rFonts w:asciiTheme="minorHAnsi" w:hAnsiTheme="minorHAnsi"/>
        </w:rPr>
        <w:t>Podrobné</w:t>
      </w:r>
      <w:r w:rsidR="00CB5149" w:rsidRPr="00B22C6A">
        <w:rPr>
          <w:rFonts w:asciiTheme="minorHAnsi" w:hAnsiTheme="minorHAnsi"/>
        </w:rPr>
        <w:t xml:space="preserve"> podmínky a požadavky na </w:t>
      </w:r>
      <w:r w:rsidR="009E370F" w:rsidRPr="009E370F">
        <w:rPr>
          <w:rFonts w:asciiTheme="minorHAnsi" w:hAnsiTheme="minorHAnsi"/>
        </w:rPr>
        <w:t>Protokol o poskytnutí Průběžn</w:t>
      </w:r>
      <w:r w:rsidR="003C7760">
        <w:rPr>
          <w:rFonts w:asciiTheme="minorHAnsi" w:hAnsiTheme="minorHAnsi"/>
        </w:rPr>
        <w:t xml:space="preserve">é </w:t>
      </w:r>
      <w:r w:rsidR="009E370F" w:rsidRPr="009E370F">
        <w:rPr>
          <w:rFonts w:asciiTheme="minorHAnsi" w:hAnsiTheme="minorHAnsi"/>
        </w:rPr>
        <w:t>služby</w:t>
      </w:r>
      <w:r w:rsidR="00CB5149" w:rsidRPr="00B22C6A">
        <w:rPr>
          <w:rFonts w:asciiTheme="minorHAnsi" w:hAnsiTheme="minorHAnsi"/>
        </w:rPr>
        <w:t xml:space="preserve"> jsou stanoveny v</w:t>
      </w:r>
      <w:r w:rsidR="00155E2F" w:rsidRPr="00B22C6A">
        <w:rPr>
          <w:rFonts w:asciiTheme="minorHAnsi" w:hAnsiTheme="minorHAnsi"/>
        </w:rPr>
        <w:t> Katalogu služeb.</w:t>
      </w:r>
      <w:r w:rsidR="009E370F">
        <w:rPr>
          <w:rFonts w:asciiTheme="minorHAnsi" w:hAnsiTheme="minorHAnsi"/>
        </w:rPr>
        <w:t xml:space="preserve"> </w:t>
      </w:r>
      <w:r w:rsidR="009E370F" w:rsidRPr="009E370F">
        <w:rPr>
          <w:rFonts w:asciiTheme="minorHAnsi" w:hAnsiTheme="minorHAnsi"/>
        </w:rPr>
        <w:t>Protokol o poskytnutí Průběžn</w:t>
      </w:r>
      <w:r w:rsidR="003C7760">
        <w:rPr>
          <w:rFonts w:asciiTheme="minorHAnsi" w:hAnsiTheme="minorHAnsi"/>
        </w:rPr>
        <w:t xml:space="preserve">é </w:t>
      </w:r>
      <w:r w:rsidR="009E370F" w:rsidRPr="009E370F">
        <w:rPr>
          <w:rFonts w:asciiTheme="minorHAnsi" w:hAnsiTheme="minorHAnsi"/>
        </w:rPr>
        <w:t>služby</w:t>
      </w:r>
      <w:r w:rsidR="009E370F">
        <w:rPr>
          <w:rFonts w:asciiTheme="minorHAnsi" w:hAnsiTheme="minorHAnsi"/>
        </w:rPr>
        <w:t xml:space="preserve"> je v Katalogu služeb označován jako „</w:t>
      </w:r>
      <w:r w:rsidR="009E370F" w:rsidRPr="009E370F">
        <w:rPr>
          <w:rFonts w:asciiTheme="minorHAnsi" w:hAnsiTheme="minorHAnsi"/>
          <w:b/>
          <w:bCs/>
          <w:i/>
          <w:iCs/>
        </w:rPr>
        <w:t>Protokol o poskytnuté službě</w:t>
      </w:r>
      <w:r w:rsidR="009E370F">
        <w:rPr>
          <w:rFonts w:asciiTheme="minorHAnsi" w:hAnsiTheme="minorHAnsi"/>
        </w:rPr>
        <w:t>“.</w:t>
      </w:r>
    </w:p>
    <w:p w14:paraId="058F40C6" w14:textId="77777777" w:rsidR="00306281" w:rsidRPr="00B22C6A" w:rsidRDefault="00306281" w:rsidP="007759AE">
      <w:pPr>
        <w:pStyle w:val="2sltext"/>
        <w:numPr>
          <w:ilvl w:val="0"/>
          <w:numId w:val="0"/>
        </w:numPr>
        <w:ind w:left="567"/>
      </w:pPr>
      <w:bookmarkStart w:id="198" w:name="_Hlk158899133"/>
      <w:bookmarkEnd w:id="194"/>
      <w:bookmarkEnd w:id="196"/>
    </w:p>
    <w:p w14:paraId="74275D9E" w14:textId="726589C0" w:rsidR="00382060" w:rsidRPr="00B22C6A" w:rsidRDefault="009E370F" w:rsidP="007759AE">
      <w:pPr>
        <w:pStyle w:val="2sltext"/>
        <w:rPr>
          <w:rFonts w:asciiTheme="minorHAnsi" w:hAnsiTheme="minorHAnsi"/>
        </w:rPr>
      </w:pPr>
      <w:bookmarkStart w:id="199" w:name="_Ref372629927"/>
      <w:bookmarkStart w:id="200" w:name="_Hlk175319947"/>
      <w:bookmarkStart w:id="201" w:name="_Ref437935509"/>
      <w:bookmarkStart w:id="202" w:name="_Ref115093725"/>
      <w:r w:rsidRPr="009E370F">
        <w:rPr>
          <w:rFonts w:asciiTheme="minorHAnsi" w:hAnsiTheme="minorHAnsi"/>
        </w:rPr>
        <w:t>Protokoly o poskytnutí Průběžných služeb</w:t>
      </w:r>
      <w:r w:rsidR="0022212C">
        <w:rPr>
          <w:rFonts w:asciiTheme="minorHAnsi" w:hAnsiTheme="minorHAnsi"/>
        </w:rPr>
        <w:t xml:space="preserve"> </w:t>
      </w:r>
      <w:r w:rsidR="00306281" w:rsidRPr="00B22C6A">
        <w:rPr>
          <w:rFonts w:asciiTheme="minorHAnsi" w:hAnsiTheme="minorHAnsi"/>
        </w:rPr>
        <w:t xml:space="preserve">budou </w:t>
      </w:r>
      <w:r w:rsidR="0022212C">
        <w:rPr>
          <w:rFonts w:asciiTheme="minorHAnsi" w:hAnsiTheme="minorHAnsi"/>
        </w:rPr>
        <w:t>z</w:t>
      </w:r>
      <w:r w:rsidR="00306281" w:rsidRPr="00B22C6A">
        <w:rPr>
          <w:rFonts w:asciiTheme="minorHAnsi" w:hAnsiTheme="minorHAnsi"/>
        </w:rPr>
        <w:t xml:space="preserve">pracovávány vždy pro vyhodnocovací období 1 </w:t>
      </w:r>
      <w:r w:rsidR="00DD4EB3" w:rsidRPr="00B22C6A">
        <w:rPr>
          <w:rFonts w:asciiTheme="minorHAnsi" w:hAnsiTheme="minorHAnsi"/>
        </w:rPr>
        <w:t xml:space="preserve">(jednoho) </w:t>
      </w:r>
      <w:r w:rsidR="00306281" w:rsidRPr="00B22C6A">
        <w:rPr>
          <w:rFonts w:asciiTheme="minorHAnsi" w:hAnsiTheme="minorHAnsi"/>
        </w:rPr>
        <w:t xml:space="preserve">kalendářního </w:t>
      </w:r>
      <w:r w:rsidR="00CF59B7" w:rsidRPr="00B22C6A">
        <w:rPr>
          <w:rFonts w:asciiTheme="minorHAnsi" w:hAnsiTheme="minorHAnsi"/>
        </w:rPr>
        <w:t xml:space="preserve">měsíce </w:t>
      </w:r>
      <w:r w:rsidR="00306281" w:rsidRPr="00B22C6A">
        <w:rPr>
          <w:rFonts w:asciiTheme="minorHAnsi" w:hAnsiTheme="minorHAnsi"/>
        </w:rPr>
        <w:t>(dále jen „</w:t>
      </w:r>
      <w:r w:rsidR="00306281" w:rsidRPr="00B22C6A">
        <w:rPr>
          <w:rFonts w:asciiTheme="minorHAnsi" w:hAnsiTheme="minorHAnsi"/>
          <w:b/>
          <w:bCs/>
          <w:i/>
          <w:iCs/>
        </w:rPr>
        <w:t>Vyhodnocovací období</w:t>
      </w:r>
      <w:r w:rsidR="00306281" w:rsidRPr="00B22C6A">
        <w:rPr>
          <w:rFonts w:asciiTheme="minorHAnsi" w:hAnsiTheme="minorHAnsi"/>
        </w:rPr>
        <w:t xml:space="preserve">“) a budou Objednateli doručeny nejpozději do </w:t>
      </w:r>
      <w:r w:rsidR="006569C3" w:rsidRPr="00B22C6A">
        <w:rPr>
          <w:rFonts w:asciiTheme="minorHAnsi" w:hAnsiTheme="minorHAnsi"/>
        </w:rPr>
        <w:t>10</w:t>
      </w:r>
      <w:r w:rsidR="00306281" w:rsidRPr="00B22C6A">
        <w:rPr>
          <w:rFonts w:asciiTheme="minorHAnsi" w:hAnsiTheme="minorHAnsi"/>
        </w:rPr>
        <w:t xml:space="preserve"> pracovních dní od ukončení daného Vyhodnocovacího období.</w:t>
      </w:r>
      <w:bookmarkEnd w:id="199"/>
      <w:r w:rsidR="00306281" w:rsidRPr="00B22C6A">
        <w:rPr>
          <w:rFonts w:asciiTheme="minorHAnsi" w:hAnsiTheme="minorHAnsi"/>
        </w:rPr>
        <w:t xml:space="preserve"> </w:t>
      </w:r>
      <w:bookmarkStart w:id="203" w:name="_Ref127283459"/>
      <w:r w:rsidR="00382060" w:rsidRPr="00B22C6A">
        <w:rPr>
          <w:rFonts w:asciiTheme="minorHAnsi" w:hAnsiTheme="minorHAnsi"/>
        </w:rPr>
        <w:t xml:space="preserve">Objednatel do </w:t>
      </w:r>
      <w:r w:rsidR="006569C3" w:rsidRPr="00B22C6A">
        <w:rPr>
          <w:rFonts w:asciiTheme="minorHAnsi" w:hAnsiTheme="minorHAnsi"/>
        </w:rPr>
        <w:t>10</w:t>
      </w:r>
      <w:r w:rsidR="00382060" w:rsidRPr="00B22C6A">
        <w:rPr>
          <w:rFonts w:asciiTheme="minorHAnsi" w:hAnsiTheme="minorHAnsi"/>
        </w:rPr>
        <w:t xml:space="preserve"> pracovních dn</w:t>
      </w:r>
      <w:r w:rsidR="00EF0145" w:rsidRPr="00B22C6A">
        <w:rPr>
          <w:rFonts w:asciiTheme="minorHAnsi" w:hAnsiTheme="minorHAnsi"/>
        </w:rPr>
        <w:t>í</w:t>
      </w:r>
      <w:r w:rsidR="00382060" w:rsidRPr="00B22C6A">
        <w:rPr>
          <w:rFonts w:asciiTheme="minorHAnsi" w:hAnsiTheme="minorHAnsi"/>
        </w:rPr>
        <w:t xml:space="preserve"> ode dne doručení </w:t>
      </w:r>
      <w:r w:rsidRPr="009E370F">
        <w:rPr>
          <w:rFonts w:asciiTheme="minorHAnsi" w:hAnsiTheme="minorHAnsi"/>
        </w:rPr>
        <w:t>Protokol</w:t>
      </w:r>
      <w:r>
        <w:rPr>
          <w:rFonts w:asciiTheme="minorHAnsi" w:hAnsiTheme="minorHAnsi"/>
        </w:rPr>
        <w:t>u</w:t>
      </w:r>
      <w:r w:rsidRPr="009E370F">
        <w:rPr>
          <w:rFonts w:asciiTheme="minorHAnsi" w:hAnsiTheme="minorHAnsi"/>
        </w:rPr>
        <w:t xml:space="preserve"> o poskytnutí Průběžn</w:t>
      </w:r>
      <w:r w:rsidR="003C7760">
        <w:rPr>
          <w:rFonts w:asciiTheme="minorHAnsi" w:hAnsiTheme="minorHAnsi"/>
        </w:rPr>
        <w:t xml:space="preserve">é </w:t>
      </w:r>
      <w:r w:rsidRPr="009E370F">
        <w:rPr>
          <w:rFonts w:asciiTheme="minorHAnsi" w:hAnsiTheme="minorHAnsi"/>
        </w:rPr>
        <w:t>služby</w:t>
      </w:r>
      <w:r w:rsidR="00382060" w:rsidRPr="00B22C6A">
        <w:rPr>
          <w:rFonts w:asciiTheme="minorHAnsi" w:hAnsiTheme="minorHAnsi"/>
        </w:rPr>
        <w:t xml:space="preserve"> daný </w:t>
      </w:r>
      <w:r w:rsidRPr="009E370F">
        <w:rPr>
          <w:rFonts w:asciiTheme="minorHAnsi" w:hAnsiTheme="minorHAnsi"/>
        </w:rPr>
        <w:t>Protokol o poskytnutí Průběžné služby</w:t>
      </w:r>
      <w:r w:rsidR="00382060" w:rsidRPr="00B22C6A">
        <w:rPr>
          <w:rFonts w:asciiTheme="minorHAnsi" w:hAnsiTheme="minorHAnsi"/>
        </w:rPr>
        <w:t xml:space="preserve"> schválí, </w:t>
      </w:r>
      <w:r w:rsidR="00162339" w:rsidRPr="00162339">
        <w:t>nebo odmítne jeho schválení a Poskytovateli jej vrátí s výhradou</w:t>
      </w:r>
      <w:r w:rsidR="00382060" w:rsidRPr="00162339">
        <w:rPr>
          <w:rFonts w:asciiTheme="minorHAnsi" w:hAnsiTheme="minorHAnsi"/>
        </w:rPr>
        <w:t xml:space="preserve"> k provedení opravy</w:t>
      </w:r>
      <w:r w:rsidR="006569C3" w:rsidRPr="00162339">
        <w:rPr>
          <w:rFonts w:asciiTheme="minorHAnsi" w:hAnsiTheme="minorHAnsi"/>
        </w:rPr>
        <w:t>, doplnění</w:t>
      </w:r>
      <w:r w:rsidR="00382060" w:rsidRPr="00162339">
        <w:rPr>
          <w:rFonts w:asciiTheme="minorHAnsi" w:hAnsiTheme="minorHAnsi"/>
        </w:rPr>
        <w:t xml:space="preserve"> nebo vysvětlení</w:t>
      </w:r>
      <w:r w:rsidR="00382060" w:rsidRPr="00B22C6A">
        <w:rPr>
          <w:rFonts w:asciiTheme="minorHAnsi" w:hAnsiTheme="minorHAnsi"/>
        </w:rPr>
        <w:t xml:space="preserve"> s uvedením důvodu vrácení. Poskytovatel je povinen do 5 pracovních dn</w:t>
      </w:r>
      <w:r w:rsidR="00977CCA" w:rsidRPr="00B22C6A">
        <w:rPr>
          <w:rFonts w:asciiTheme="minorHAnsi" w:hAnsiTheme="minorHAnsi"/>
        </w:rPr>
        <w:t>í</w:t>
      </w:r>
      <w:r w:rsidR="00382060" w:rsidRPr="00B22C6A">
        <w:rPr>
          <w:rFonts w:asciiTheme="minorHAnsi" w:hAnsiTheme="minorHAnsi"/>
        </w:rPr>
        <w:t xml:space="preserve"> ode dne vrácení </w:t>
      </w:r>
      <w:r w:rsidRPr="009E370F">
        <w:rPr>
          <w:rFonts w:asciiTheme="minorHAnsi" w:hAnsiTheme="minorHAnsi"/>
        </w:rPr>
        <w:t>Protokol</w:t>
      </w:r>
      <w:r>
        <w:rPr>
          <w:rFonts w:asciiTheme="minorHAnsi" w:hAnsiTheme="minorHAnsi"/>
        </w:rPr>
        <w:t>u</w:t>
      </w:r>
      <w:r w:rsidRPr="009E370F">
        <w:rPr>
          <w:rFonts w:asciiTheme="minorHAnsi" w:hAnsiTheme="minorHAnsi"/>
        </w:rPr>
        <w:t xml:space="preserve"> o poskytnutí Průběžné služby</w:t>
      </w:r>
      <w:r w:rsidR="00382060" w:rsidRPr="00B22C6A">
        <w:rPr>
          <w:rFonts w:asciiTheme="minorHAnsi" w:hAnsiTheme="minorHAnsi"/>
        </w:rPr>
        <w:t xml:space="preserve"> výhrady Objednatele vypořádat a Objednateli doručit nový </w:t>
      </w:r>
      <w:r w:rsidRPr="009E370F">
        <w:rPr>
          <w:rFonts w:asciiTheme="minorHAnsi" w:hAnsiTheme="minorHAnsi"/>
        </w:rPr>
        <w:t>Protokol o poskytnutí Průběžné služby</w:t>
      </w:r>
      <w:r w:rsidR="00382060" w:rsidRPr="00B22C6A">
        <w:rPr>
          <w:rFonts w:asciiTheme="minorHAnsi" w:hAnsiTheme="minorHAnsi"/>
        </w:rPr>
        <w:t xml:space="preserve">. Ve vztahu k novému </w:t>
      </w:r>
      <w:r w:rsidRPr="009E370F">
        <w:rPr>
          <w:rFonts w:asciiTheme="minorHAnsi" w:hAnsiTheme="minorHAnsi"/>
        </w:rPr>
        <w:t>Protokol</w:t>
      </w:r>
      <w:r>
        <w:rPr>
          <w:rFonts w:asciiTheme="minorHAnsi" w:hAnsiTheme="minorHAnsi"/>
        </w:rPr>
        <w:t>u</w:t>
      </w:r>
      <w:r w:rsidRPr="009E370F">
        <w:rPr>
          <w:rFonts w:asciiTheme="minorHAnsi" w:hAnsiTheme="minorHAnsi"/>
        </w:rPr>
        <w:t xml:space="preserve"> o poskytnutí Průběžné služby</w:t>
      </w:r>
      <w:r w:rsidR="00382060" w:rsidRPr="00B22C6A">
        <w:rPr>
          <w:rFonts w:asciiTheme="minorHAnsi" w:hAnsiTheme="minorHAnsi"/>
        </w:rPr>
        <w:t xml:space="preserve"> se opět uplatní postup dle přechozích vět tohoto odstavce této Smlouvy, přičemž takto lze postupovat opakovaně. Výhrady Objednatele budou řešeny vzájemnou dohodou Smluvních stran.</w:t>
      </w:r>
      <w:bookmarkEnd w:id="203"/>
    </w:p>
    <w:bookmarkEnd w:id="198"/>
    <w:bookmarkEnd w:id="200"/>
    <w:p w14:paraId="253F5BDA" w14:textId="77777777" w:rsidR="00382060" w:rsidRPr="00B22C6A" w:rsidRDefault="00382060" w:rsidP="007759AE">
      <w:pPr>
        <w:pStyle w:val="2sltext"/>
        <w:numPr>
          <w:ilvl w:val="0"/>
          <w:numId w:val="0"/>
        </w:numPr>
        <w:ind w:left="567"/>
        <w:rPr>
          <w:rFonts w:asciiTheme="minorHAnsi" w:hAnsiTheme="minorHAnsi"/>
        </w:rPr>
      </w:pPr>
    </w:p>
    <w:p w14:paraId="418A58B0" w14:textId="34DD9A86" w:rsidR="00B22C6A" w:rsidRPr="00B22C6A" w:rsidRDefault="00B22C6A" w:rsidP="007759AE">
      <w:pPr>
        <w:pStyle w:val="2sltext"/>
        <w:rPr>
          <w:rFonts w:asciiTheme="minorHAnsi" w:hAnsiTheme="minorHAnsi"/>
        </w:rPr>
      </w:pPr>
      <w:bookmarkStart w:id="204" w:name="_Hlk158899143"/>
      <w:r w:rsidRPr="00B22C6A">
        <w:rPr>
          <w:rFonts w:asciiTheme="minorHAnsi" w:hAnsiTheme="minorHAnsi"/>
        </w:rPr>
        <w:lastRenderedPageBreak/>
        <w:t xml:space="preserve">Objednatelem schválené </w:t>
      </w:r>
      <w:r w:rsidR="009E370F" w:rsidRPr="009E370F">
        <w:rPr>
          <w:rFonts w:asciiTheme="minorHAnsi" w:hAnsiTheme="minorHAnsi"/>
        </w:rPr>
        <w:t>Protokoly o poskytnutí Průběžn</w:t>
      </w:r>
      <w:r w:rsidR="00227BAB">
        <w:rPr>
          <w:rFonts w:asciiTheme="minorHAnsi" w:hAnsiTheme="minorHAnsi"/>
        </w:rPr>
        <w:t xml:space="preserve">ých </w:t>
      </w:r>
      <w:r w:rsidR="009E370F" w:rsidRPr="009E370F">
        <w:rPr>
          <w:rFonts w:asciiTheme="minorHAnsi" w:hAnsiTheme="minorHAnsi"/>
        </w:rPr>
        <w:t>služeb</w:t>
      </w:r>
      <w:r w:rsidR="0022212C">
        <w:rPr>
          <w:rFonts w:asciiTheme="minorHAnsi" w:hAnsiTheme="minorHAnsi"/>
        </w:rPr>
        <w:t xml:space="preserve"> zpracované pro dané Vyhodnocovací období </w:t>
      </w:r>
      <w:r w:rsidR="00306281" w:rsidRPr="00B22C6A">
        <w:rPr>
          <w:rFonts w:asciiTheme="minorHAnsi" w:hAnsiTheme="minorHAnsi"/>
        </w:rPr>
        <w:t>bud</w:t>
      </w:r>
      <w:r w:rsidRPr="00B22C6A">
        <w:rPr>
          <w:rFonts w:asciiTheme="minorHAnsi" w:hAnsiTheme="minorHAnsi"/>
        </w:rPr>
        <w:t>ou</w:t>
      </w:r>
      <w:r w:rsidR="00306281" w:rsidRPr="00B22C6A">
        <w:rPr>
          <w:rFonts w:asciiTheme="minorHAnsi" w:hAnsiTheme="minorHAnsi"/>
        </w:rPr>
        <w:t xml:space="preserve"> podkladem pro fakturaci </w:t>
      </w:r>
      <w:bookmarkEnd w:id="201"/>
      <w:bookmarkEnd w:id="202"/>
      <w:r w:rsidR="00092DBB">
        <w:rPr>
          <w:rFonts w:asciiTheme="minorHAnsi" w:hAnsiTheme="minorHAnsi"/>
        </w:rPr>
        <w:t xml:space="preserve">a úhradu </w:t>
      </w:r>
      <w:r w:rsidR="00977CCA" w:rsidRPr="00B22C6A">
        <w:rPr>
          <w:rFonts w:asciiTheme="minorHAnsi" w:hAnsiTheme="minorHAnsi"/>
        </w:rPr>
        <w:t xml:space="preserve">odměny za poskytování Průběžných služeb dle čl. </w:t>
      </w:r>
      <w:r w:rsidR="00977CCA" w:rsidRPr="00B22C6A">
        <w:rPr>
          <w:rFonts w:asciiTheme="minorHAnsi" w:hAnsiTheme="minorHAnsi"/>
        </w:rPr>
        <w:fldChar w:fldCharType="begin"/>
      </w:r>
      <w:r w:rsidR="00977CCA" w:rsidRPr="00B22C6A">
        <w:rPr>
          <w:rFonts w:asciiTheme="minorHAnsi" w:hAnsiTheme="minorHAnsi"/>
        </w:rPr>
        <w:instrText xml:space="preserve"> REF _Ref158897946 \r \h  \* MERGEFORMAT </w:instrText>
      </w:r>
      <w:r w:rsidR="00977CCA" w:rsidRPr="00B22C6A">
        <w:rPr>
          <w:rFonts w:asciiTheme="minorHAnsi" w:hAnsiTheme="minorHAnsi"/>
        </w:rPr>
      </w:r>
      <w:r w:rsidR="00977CCA" w:rsidRPr="00B22C6A">
        <w:rPr>
          <w:rFonts w:asciiTheme="minorHAnsi" w:hAnsiTheme="minorHAnsi"/>
        </w:rPr>
        <w:fldChar w:fldCharType="separate"/>
      </w:r>
      <w:r w:rsidR="00A31417">
        <w:rPr>
          <w:rFonts w:asciiTheme="minorHAnsi" w:hAnsiTheme="minorHAnsi"/>
        </w:rPr>
        <w:t>VII</w:t>
      </w:r>
      <w:r w:rsidR="00977CCA" w:rsidRPr="00B22C6A">
        <w:rPr>
          <w:rFonts w:asciiTheme="minorHAnsi" w:hAnsiTheme="minorHAnsi"/>
        </w:rPr>
        <w:fldChar w:fldCharType="end"/>
      </w:r>
      <w:r w:rsidR="00977CCA" w:rsidRPr="00B22C6A">
        <w:rPr>
          <w:rFonts w:asciiTheme="minorHAnsi" w:hAnsiTheme="minorHAnsi"/>
        </w:rPr>
        <w:t xml:space="preserve"> Smlouvy</w:t>
      </w:r>
      <w:r w:rsidR="00092DBB">
        <w:rPr>
          <w:rFonts w:asciiTheme="minorHAnsi" w:hAnsiTheme="minorHAnsi"/>
        </w:rPr>
        <w:t xml:space="preserve"> v daném Vyhodnocovacím období</w:t>
      </w:r>
      <w:r w:rsidRPr="00B22C6A">
        <w:rPr>
          <w:rFonts w:asciiTheme="minorHAnsi" w:hAnsiTheme="minorHAnsi"/>
        </w:rPr>
        <w:t xml:space="preserve">, přičemž podmínkou pro fakturaci </w:t>
      </w:r>
      <w:r w:rsidR="00092DBB">
        <w:rPr>
          <w:rFonts w:asciiTheme="minorHAnsi" w:hAnsiTheme="minorHAnsi"/>
        </w:rPr>
        <w:t xml:space="preserve">a úhradu </w:t>
      </w:r>
      <w:r w:rsidRPr="00B22C6A">
        <w:rPr>
          <w:rFonts w:asciiTheme="minorHAnsi" w:hAnsiTheme="minorHAnsi"/>
        </w:rPr>
        <w:t xml:space="preserve">odměny za poskytování Průběžných služeb je schválení všech </w:t>
      </w:r>
      <w:r w:rsidR="009E370F" w:rsidRPr="009E370F">
        <w:rPr>
          <w:rFonts w:asciiTheme="minorHAnsi" w:hAnsiTheme="minorHAnsi"/>
        </w:rPr>
        <w:t>Protokol</w:t>
      </w:r>
      <w:r w:rsidR="009E370F">
        <w:rPr>
          <w:rFonts w:asciiTheme="minorHAnsi" w:hAnsiTheme="minorHAnsi"/>
        </w:rPr>
        <w:t>ů</w:t>
      </w:r>
      <w:r w:rsidR="009E370F" w:rsidRPr="009E370F">
        <w:rPr>
          <w:rFonts w:asciiTheme="minorHAnsi" w:hAnsiTheme="minorHAnsi"/>
        </w:rPr>
        <w:t xml:space="preserve"> o poskytnutí Průběžných služeb</w:t>
      </w:r>
      <w:r w:rsidRPr="00B22C6A">
        <w:rPr>
          <w:rFonts w:asciiTheme="minorHAnsi" w:hAnsiTheme="minorHAnsi"/>
        </w:rPr>
        <w:t xml:space="preserve"> ze strany Objednatele </w:t>
      </w:r>
      <w:r w:rsidR="0022212C">
        <w:rPr>
          <w:rFonts w:asciiTheme="minorHAnsi" w:hAnsiTheme="minorHAnsi"/>
        </w:rPr>
        <w:t>z</w:t>
      </w:r>
      <w:r w:rsidRPr="00B22C6A">
        <w:rPr>
          <w:rFonts w:asciiTheme="minorHAnsi" w:hAnsiTheme="minorHAnsi"/>
        </w:rPr>
        <w:t xml:space="preserve">pracovaných pro dané Vyhodnocovací období. </w:t>
      </w:r>
    </w:p>
    <w:p w14:paraId="217CBFAA" w14:textId="77777777" w:rsidR="00306281" w:rsidRPr="00B22C6A" w:rsidRDefault="00306281" w:rsidP="007759AE">
      <w:pPr>
        <w:pStyle w:val="2sltext"/>
        <w:numPr>
          <w:ilvl w:val="0"/>
          <w:numId w:val="0"/>
        </w:numPr>
        <w:ind w:left="567"/>
      </w:pPr>
    </w:p>
    <w:p w14:paraId="49D1A776" w14:textId="4FCD6E86" w:rsidR="00306281" w:rsidRPr="00B22C6A" w:rsidRDefault="00306281" w:rsidP="007759AE">
      <w:pPr>
        <w:pStyle w:val="2sltext"/>
        <w:rPr>
          <w:rFonts w:asciiTheme="minorHAnsi" w:hAnsiTheme="minorHAnsi"/>
        </w:rPr>
      </w:pPr>
      <w:bookmarkStart w:id="205" w:name="_Ref175813843"/>
      <w:bookmarkStart w:id="206" w:name="_Hlk175813346"/>
      <w:r w:rsidRPr="00B22C6A">
        <w:rPr>
          <w:rFonts w:asciiTheme="minorHAnsi" w:hAnsiTheme="minorHAnsi"/>
        </w:rPr>
        <w:t xml:space="preserve">Nebyly-li Průběžné služby poskytnuty </w:t>
      </w:r>
      <w:r w:rsidR="00092DBB">
        <w:rPr>
          <w:rFonts w:asciiTheme="minorHAnsi" w:hAnsiTheme="minorHAnsi"/>
        </w:rPr>
        <w:t>v souladu s touto Smlouvou</w:t>
      </w:r>
      <w:r w:rsidRPr="00B22C6A">
        <w:rPr>
          <w:rFonts w:asciiTheme="minorHAnsi" w:hAnsiTheme="minorHAnsi"/>
        </w:rPr>
        <w:t>, bud</w:t>
      </w:r>
      <w:r w:rsidR="00092DBB">
        <w:rPr>
          <w:rFonts w:asciiTheme="minorHAnsi" w:hAnsiTheme="minorHAnsi"/>
        </w:rPr>
        <w:t>ou</w:t>
      </w:r>
      <w:r w:rsidRPr="00B22C6A">
        <w:rPr>
          <w:rFonts w:asciiTheme="minorHAnsi" w:hAnsiTheme="minorHAnsi"/>
        </w:rPr>
        <w:t xml:space="preserve"> </w:t>
      </w:r>
      <w:r w:rsidR="00B22C6A" w:rsidRPr="00B22C6A">
        <w:rPr>
          <w:rFonts w:asciiTheme="minorHAnsi" w:hAnsiTheme="minorHAnsi"/>
        </w:rPr>
        <w:t xml:space="preserve">v </w:t>
      </w:r>
      <w:r w:rsidR="009E370F" w:rsidRPr="009E370F">
        <w:rPr>
          <w:rFonts w:asciiTheme="minorHAnsi" w:hAnsiTheme="minorHAnsi"/>
        </w:rPr>
        <w:t>Protokol</w:t>
      </w:r>
      <w:r w:rsidR="009E370F">
        <w:rPr>
          <w:rFonts w:asciiTheme="minorHAnsi" w:hAnsiTheme="minorHAnsi"/>
        </w:rPr>
        <w:t>u</w:t>
      </w:r>
      <w:r w:rsidR="009E370F" w:rsidRPr="009E370F">
        <w:rPr>
          <w:rFonts w:asciiTheme="minorHAnsi" w:hAnsiTheme="minorHAnsi"/>
        </w:rPr>
        <w:t xml:space="preserve"> o poskytnutí Průběžné služby</w:t>
      </w:r>
      <w:r w:rsidR="0022212C">
        <w:rPr>
          <w:rFonts w:asciiTheme="minorHAnsi" w:hAnsiTheme="minorHAnsi"/>
        </w:rPr>
        <w:t xml:space="preserve"> </w:t>
      </w:r>
      <w:r w:rsidR="00B22C6A" w:rsidRPr="00B22C6A">
        <w:rPr>
          <w:rFonts w:asciiTheme="minorHAnsi" w:hAnsiTheme="minorHAnsi"/>
        </w:rPr>
        <w:t>výslovně uveden</w:t>
      </w:r>
      <w:r w:rsidR="00092DBB">
        <w:rPr>
          <w:rFonts w:asciiTheme="minorHAnsi" w:hAnsiTheme="minorHAnsi"/>
        </w:rPr>
        <w:t>y</w:t>
      </w:r>
      <w:r w:rsidR="00B22C6A" w:rsidRPr="00B22C6A">
        <w:rPr>
          <w:rFonts w:asciiTheme="minorHAnsi" w:hAnsiTheme="minorHAnsi"/>
        </w:rPr>
        <w:t xml:space="preserve"> a řádně </w:t>
      </w:r>
      <w:r w:rsidRPr="00B22C6A">
        <w:rPr>
          <w:rFonts w:asciiTheme="minorHAnsi" w:hAnsiTheme="minorHAnsi"/>
        </w:rPr>
        <w:t>vyčísl</w:t>
      </w:r>
      <w:r w:rsidR="00B22C6A" w:rsidRPr="00B22C6A">
        <w:rPr>
          <w:rFonts w:asciiTheme="minorHAnsi" w:hAnsiTheme="minorHAnsi"/>
        </w:rPr>
        <w:t>en</w:t>
      </w:r>
      <w:r w:rsidR="00092DBB">
        <w:rPr>
          <w:rFonts w:asciiTheme="minorHAnsi" w:hAnsiTheme="minorHAnsi"/>
        </w:rPr>
        <w:t>y</w:t>
      </w:r>
      <w:r w:rsidRPr="00B22C6A">
        <w:rPr>
          <w:rFonts w:asciiTheme="minorHAnsi" w:hAnsiTheme="minorHAnsi"/>
        </w:rPr>
        <w:t xml:space="preserve"> příslušn</w:t>
      </w:r>
      <w:r w:rsidR="00092DBB">
        <w:rPr>
          <w:rFonts w:asciiTheme="minorHAnsi" w:hAnsiTheme="minorHAnsi"/>
        </w:rPr>
        <w:t>é</w:t>
      </w:r>
      <w:r w:rsidRPr="00B22C6A">
        <w:rPr>
          <w:rFonts w:asciiTheme="minorHAnsi" w:hAnsiTheme="minorHAnsi"/>
        </w:rPr>
        <w:t xml:space="preserve"> smluvní pokut</w:t>
      </w:r>
      <w:r w:rsidR="00092DBB">
        <w:rPr>
          <w:rFonts w:asciiTheme="minorHAnsi" w:hAnsiTheme="minorHAnsi"/>
        </w:rPr>
        <w:t>y</w:t>
      </w:r>
      <w:r w:rsidRPr="00B22C6A">
        <w:rPr>
          <w:rFonts w:asciiTheme="minorHAnsi" w:hAnsiTheme="minorHAnsi"/>
        </w:rPr>
        <w:t xml:space="preserve"> </w:t>
      </w:r>
      <w:r w:rsidR="00B22C6A" w:rsidRPr="00B22C6A">
        <w:rPr>
          <w:rFonts w:asciiTheme="minorHAnsi" w:hAnsiTheme="minorHAnsi"/>
        </w:rPr>
        <w:t>dle</w:t>
      </w:r>
      <w:r w:rsidRPr="00B22C6A">
        <w:rPr>
          <w:rFonts w:asciiTheme="minorHAnsi" w:hAnsiTheme="minorHAnsi"/>
        </w:rPr>
        <w:t xml:space="preserve"> čl. </w:t>
      </w:r>
      <w:r w:rsidRPr="00B22C6A">
        <w:rPr>
          <w:rFonts w:asciiTheme="minorHAnsi" w:hAnsiTheme="minorHAnsi"/>
        </w:rPr>
        <w:fldChar w:fldCharType="begin"/>
      </w:r>
      <w:r w:rsidRPr="00B22C6A">
        <w:rPr>
          <w:rFonts w:asciiTheme="minorHAnsi" w:hAnsiTheme="minorHAnsi"/>
        </w:rPr>
        <w:instrText xml:space="preserve"> REF _Ref66195223 \r \h </w:instrText>
      </w:r>
      <w:r w:rsidR="00B22C6A" w:rsidRPr="00B22C6A">
        <w:rPr>
          <w:rFonts w:asciiTheme="minorHAnsi" w:hAnsiTheme="minorHAnsi"/>
        </w:rPr>
        <w:instrText xml:space="preserve"> \* MERGEFORMAT </w:instrText>
      </w:r>
      <w:r w:rsidRPr="00B22C6A">
        <w:rPr>
          <w:rFonts w:asciiTheme="minorHAnsi" w:hAnsiTheme="minorHAnsi"/>
        </w:rPr>
      </w:r>
      <w:r w:rsidRPr="00B22C6A">
        <w:rPr>
          <w:rFonts w:asciiTheme="minorHAnsi" w:hAnsiTheme="minorHAnsi"/>
        </w:rPr>
        <w:fldChar w:fldCharType="separate"/>
      </w:r>
      <w:r w:rsidR="00A31417">
        <w:rPr>
          <w:rFonts w:asciiTheme="minorHAnsi" w:hAnsiTheme="minorHAnsi"/>
        </w:rPr>
        <w:t>XV</w:t>
      </w:r>
      <w:r w:rsidRPr="00B22C6A">
        <w:rPr>
          <w:rFonts w:asciiTheme="minorHAnsi" w:hAnsiTheme="minorHAnsi"/>
        </w:rPr>
        <w:fldChar w:fldCharType="end"/>
      </w:r>
      <w:r w:rsidRPr="00B22C6A">
        <w:rPr>
          <w:rFonts w:asciiTheme="minorHAnsi" w:hAnsiTheme="minorHAnsi"/>
        </w:rPr>
        <w:t xml:space="preserve"> Smlouvy.</w:t>
      </w:r>
      <w:bookmarkEnd w:id="205"/>
    </w:p>
    <w:bookmarkEnd w:id="204"/>
    <w:bookmarkEnd w:id="206"/>
    <w:p w14:paraId="0B123762" w14:textId="77777777" w:rsidR="00306281" w:rsidRPr="00B22C6A" w:rsidRDefault="00306281" w:rsidP="007759AE">
      <w:pPr>
        <w:pStyle w:val="2sltext"/>
        <w:numPr>
          <w:ilvl w:val="0"/>
          <w:numId w:val="0"/>
        </w:numPr>
        <w:ind w:left="567"/>
      </w:pPr>
    </w:p>
    <w:p w14:paraId="70C78DFC" w14:textId="17000957" w:rsidR="00306281" w:rsidRPr="00B22C6A" w:rsidRDefault="00306281" w:rsidP="007759AE">
      <w:pPr>
        <w:pStyle w:val="2sltext"/>
        <w:rPr>
          <w:rFonts w:asciiTheme="minorHAnsi" w:hAnsiTheme="minorHAnsi"/>
        </w:rPr>
      </w:pPr>
      <w:r w:rsidRPr="00B22C6A">
        <w:rPr>
          <w:rFonts w:asciiTheme="minorHAnsi" w:hAnsiTheme="minorHAnsi"/>
        </w:rPr>
        <w:t>Poskytovatel neodpovídá za nedodržení SLA v případě, že takové nedodržení bylo způsobeno zásahem vyšší moci.</w:t>
      </w:r>
      <w:r w:rsidR="00155E2F" w:rsidRPr="00B22C6A">
        <w:rPr>
          <w:rFonts w:asciiTheme="minorHAnsi" w:hAnsiTheme="minorHAnsi"/>
        </w:rPr>
        <w:t xml:space="preserve"> </w:t>
      </w:r>
      <w:r w:rsidRPr="00B22C6A">
        <w:rPr>
          <w:rFonts w:asciiTheme="minorHAnsi" w:hAnsiTheme="minorHAnsi"/>
        </w:rPr>
        <w:t xml:space="preserve">Doba, po kterou existovala překážka vyšší moci, bude zachycena </w:t>
      </w:r>
      <w:r w:rsidR="000F3826" w:rsidRPr="00B22C6A">
        <w:rPr>
          <w:rFonts w:asciiTheme="minorHAnsi" w:hAnsiTheme="minorHAnsi"/>
        </w:rPr>
        <w:t xml:space="preserve">v </w:t>
      </w:r>
      <w:r w:rsidR="000F3826" w:rsidRPr="009E370F">
        <w:rPr>
          <w:rFonts w:asciiTheme="minorHAnsi" w:hAnsiTheme="minorHAnsi"/>
        </w:rPr>
        <w:t>Protokol</w:t>
      </w:r>
      <w:r w:rsidR="000F3826">
        <w:rPr>
          <w:rFonts w:asciiTheme="minorHAnsi" w:hAnsiTheme="minorHAnsi"/>
        </w:rPr>
        <w:t>u</w:t>
      </w:r>
      <w:r w:rsidR="000F3826" w:rsidRPr="009E370F">
        <w:rPr>
          <w:rFonts w:asciiTheme="minorHAnsi" w:hAnsiTheme="minorHAnsi"/>
        </w:rPr>
        <w:t xml:space="preserve"> o poskytnutí Průběžné služby</w:t>
      </w:r>
      <w:r w:rsidRPr="00B22C6A">
        <w:rPr>
          <w:rFonts w:asciiTheme="minorHAnsi" w:hAnsiTheme="minorHAnsi"/>
        </w:rPr>
        <w:t xml:space="preserve"> s jednoznačným označením.</w:t>
      </w:r>
    </w:p>
    <w:p w14:paraId="329F037C" w14:textId="77777777" w:rsidR="00306281" w:rsidRPr="001143D7" w:rsidRDefault="00306281" w:rsidP="00306281">
      <w:pPr>
        <w:pStyle w:val="Nadpis1"/>
      </w:pPr>
      <w:bookmarkStart w:id="207" w:name="_Ref66168717"/>
      <w:bookmarkStart w:id="208" w:name="_Toc66189555"/>
      <w:bookmarkStart w:id="209" w:name="_Toc177719304"/>
      <w:bookmarkStart w:id="210" w:name="_Toc185618965"/>
      <w:bookmarkStart w:id="211" w:name="_Toc193377218"/>
      <w:bookmarkEnd w:id="195"/>
      <w:bookmarkEnd w:id="197"/>
      <w:r w:rsidRPr="001143D7">
        <w:t>POSKYTOVÁNÍ SLUŽEB NA OBJEDNÁVKU</w:t>
      </w:r>
      <w:bookmarkStart w:id="212" w:name="_Ref341961105"/>
      <w:bookmarkEnd w:id="192"/>
      <w:bookmarkEnd w:id="207"/>
      <w:bookmarkEnd w:id="208"/>
      <w:bookmarkEnd w:id="209"/>
      <w:bookmarkEnd w:id="210"/>
      <w:bookmarkEnd w:id="211"/>
    </w:p>
    <w:p w14:paraId="461EA1F1" w14:textId="77777777" w:rsidR="00835AE8" w:rsidRPr="00412E9D" w:rsidRDefault="00306281" w:rsidP="007759AE">
      <w:pPr>
        <w:pStyle w:val="2sltext"/>
      </w:pPr>
      <w:bookmarkStart w:id="213" w:name="_Ref422124963"/>
      <w:bookmarkStart w:id="214" w:name="_Ref158883898"/>
      <w:r w:rsidRPr="00412E9D">
        <w:t xml:space="preserve">Poskytovatel je povinen Objednateli poskytovat Služby na objednávku na základě dílčích </w:t>
      </w:r>
      <w:r w:rsidR="00584BF9" w:rsidRPr="00412E9D">
        <w:t xml:space="preserve">prováděcích </w:t>
      </w:r>
      <w:r w:rsidRPr="00412E9D">
        <w:t xml:space="preserve">smluv uzavřených mezi Smluvními stranami na základě </w:t>
      </w:r>
      <w:r w:rsidR="00661B49" w:rsidRPr="00412E9D">
        <w:t xml:space="preserve">dílčích </w:t>
      </w:r>
      <w:r w:rsidRPr="00412E9D">
        <w:t>objednávek Objednatele (dále jen „</w:t>
      </w:r>
      <w:r w:rsidR="00584BF9" w:rsidRPr="00412E9D">
        <w:rPr>
          <w:b/>
          <w:i/>
          <w:iCs/>
        </w:rPr>
        <w:t>Prováděcí</w:t>
      </w:r>
      <w:r w:rsidRPr="00412E9D">
        <w:rPr>
          <w:b/>
          <w:i/>
          <w:iCs/>
        </w:rPr>
        <w:t xml:space="preserve"> smlouva</w:t>
      </w:r>
      <w:r w:rsidRPr="00412E9D">
        <w:t>“).</w:t>
      </w:r>
      <w:bookmarkEnd w:id="213"/>
      <w:r w:rsidRPr="00412E9D">
        <w:t xml:space="preserve"> Každá </w:t>
      </w:r>
      <w:r w:rsidR="00584BF9" w:rsidRPr="00412E9D">
        <w:t>Prováděcí</w:t>
      </w:r>
      <w:r w:rsidRPr="00412E9D">
        <w:t xml:space="preserve"> smlouva se řídí touto Smlouvou a jednotlivými ujednáními </w:t>
      </w:r>
      <w:r w:rsidR="00584BF9" w:rsidRPr="00412E9D">
        <w:t>Prováděcí</w:t>
      </w:r>
      <w:r w:rsidRPr="00412E9D">
        <w:t xml:space="preserve"> smlouvy.</w:t>
      </w:r>
      <w:bookmarkStart w:id="215" w:name="_Ref120811448"/>
      <w:bookmarkEnd w:id="214"/>
    </w:p>
    <w:p w14:paraId="07F50EF9" w14:textId="77777777" w:rsidR="00835AE8" w:rsidRPr="00412E9D" w:rsidRDefault="00835AE8" w:rsidP="00835AE8">
      <w:pPr>
        <w:pStyle w:val="Odstavecseseznamem"/>
        <w:numPr>
          <w:ilvl w:val="0"/>
          <w:numId w:val="0"/>
        </w:numPr>
        <w:ind w:left="567"/>
      </w:pPr>
    </w:p>
    <w:p w14:paraId="5F195229" w14:textId="2037639C" w:rsidR="00D15F89" w:rsidRPr="00412E9D" w:rsidRDefault="00D15F89" w:rsidP="007759AE">
      <w:pPr>
        <w:pStyle w:val="2sltext"/>
      </w:pPr>
      <w:bookmarkStart w:id="216" w:name="_Ref175309727"/>
      <w:r w:rsidRPr="00412E9D">
        <w:t>Smluvní strany ujednaly, že na základě této Smlouvy lze objednat jednotlivé Služby na objednávku a Prováděcí smlouv</w:t>
      </w:r>
      <w:r w:rsidR="00835AE8" w:rsidRPr="00412E9D">
        <w:t>y</w:t>
      </w:r>
      <w:r w:rsidRPr="00412E9D">
        <w:t xml:space="preserve"> lze mezi Smluvními stranami uzavřít:</w:t>
      </w:r>
      <w:bookmarkEnd w:id="216"/>
    </w:p>
    <w:p w14:paraId="381D788C" w14:textId="59C493F5" w:rsidR="00D15F89" w:rsidRPr="00412E9D" w:rsidRDefault="007C30C1" w:rsidP="007759AE">
      <w:pPr>
        <w:pStyle w:val="2sltext"/>
        <w:numPr>
          <w:ilvl w:val="1"/>
          <w:numId w:val="1"/>
        </w:numPr>
      </w:pPr>
      <w:bookmarkStart w:id="217" w:name="_Ref175309746"/>
      <w:r w:rsidRPr="00412E9D">
        <w:t>v případě Služby IS0</w:t>
      </w:r>
      <w:r w:rsidR="002A36D9">
        <w:t>6</w:t>
      </w:r>
      <w:r w:rsidRPr="00412E9D">
        <w:t xml:space="preserve"> pouze v době, která počíná Dnem zahájení poskytování Průběžných služeb k</w:t>
      </w:r>
      <w:r w:rsidR="00661177">
        <w:t> </w:t>
      </w:r>
      <w:r w:rsidRPr="00412E9D">
        <w:t>Dodan</w:t>
      </w:r>
      <w:r w:rsidR="00661177">
        <w:t xml:space="preserve">é infrastruktuře </w:t>
      </w:r>
      <w:r w:rsidRPr="00412E9D">
        <w:t>a končí uplynutím 48 měsíců ode Dne zahájení poskytování Průběžných služeb k Dodan</w:t>
      </w:r>
      <w:r w:rsidR="00661177">
        <w:t>é</w:t>
      </w:r>
      <w:r w:rsidRPr="00412E9D">
        <w:t xml:space="preserve"> </w:t>
      </w:r>
      <w:r w:rsidR="00661177">
        <w:t>infrastruktuře</w:t>
      </w:r>
      <w:r w:rsidRPr="00412E9D">
        <w:t>;</w:t>
      </w:r>
      <w:bookmarkEnd w:id="217"/>
    </w:p>
    <w:p w14:paraId="23ED9B7B" w14:textId="4A52D924" w:rsidR="007C30C1" w:rsidRPr="00412E9D" w:rsidRDefault="007C30C1" w:rsidP="007759AE">
      <w:pPr>
        <w:pStyle w:val="2sltext"/>
        <w:numPr>
          <w:ilvl w:val="1"/>
          <w:numId w:val="1"/>
        </w:numPr>
      </w:pPr>
      <w:r w:rsidRPr="00412E9D">
        <w:t xml:space="preserve">v případě Služby JS01 pouze v době, která počíná </w:t>
      </w:r>
      <w:r w:rsidR="00835AE8" w:rsidRPr="00412E9D">
        <w:t>d</w:t>
      </w:r>
      <w:r w:rsidRPr="00412E9D">
        <w:t xml:space="preserve">nem </w:t>
      </w:r>
      <w:r w:rsidR="00835AE8" w:rsidRPr="00412E9D">
        <w:t>nabytí účinnosti této Smlouvy</w:t>
      </w:r>
      <w:r w:rsidRPr="00412E9D">
        <w:t xml:space="preserve"> a končí uplynutím 48 měsíců ode </w:t>
      </w:r>
      <w:r w:rsidR="00835AE8" w:rsidRPr="00412E9D">
        <w:t>dne</w:t>
      </w:r>
      <w:r w:rsidRPr="00412E9D">
        <w:t xml:space="preserve"> </w:t>
      </w:r>
      <w:r w:rsidR="00835AE8" w:rsidRPr="00412E9D">
        <w:t>nabytí účinnosti této Smlouvy</w:t>
      </w:r>
      <w:r w:rsidRPr="00412E9D">
        <w:t>;</w:t>
      </w:r>
    </w:p>
    <w:p w14:paraId="2AD9299D" w14:textId="322D254D" w:rsidR="007C30C1" w:rsidRPr="00412E9D" w:rsidRDefault="00835AE8" w:rsidP="007759AE">
      <w:pPr>
        <w:pStyle w:val="2sltext"/>
        <w:numPr>
          <w:ilvl w:val="1"/>
          <w:numId w:val="1"/>
        </w:numPr>
      </w:pPr>
      <w:r w:rsidRPr="00412E9D">
        <w:t>v případě Služby JS02 pouze v době, která počíná Dnem zahájení poskytování Průběžných služeb a končí uplynutím 72 měsíců ode Dne zahájení poskytování Průběžných služeb;</w:t>
      </w:r>
    </w:p>
    <w:p w14:paraId="16799BE7" w14:textId="5646E01E" w:rsidR="00D15F89" w:rsidRPr="00412E9D" w:rsidRDefault="00835AE8" w:rsidP="007759AE">
      <w:pPr>
        <w:pStyle w:val="2sltext"/>
        <w:numPr>
          <w:ilvl w:val="1"/>
          <w:numId w:val="1"/>
        </w:numPr>
      </w:pPr>
      <w:r w:rsidRPr="00412E9D">
        <w:t>v případě Služby JS03 pouze v době, která počíná Dnem zahájení poskytování Průběžných služeb k Dodan</w:t>
      </w:r>
      <w:r w:rsidR="00661177">
        <w:t>é</w:t>
      </w:r>
      <w:r w:rsidRPr="00412E9D">
        <w:t xml:space="preserve"> </w:t>
      </w:r>
      <w:r w:rsidR="00661177">
        <w:t>infrastruktuře</w:t>
      </w:r>
      <w:r w:rsidRPr="00412E9D">
        <w:t xml:space="preserve"> a končí uplynutím 48 měsíců ode Dne zahájení poskytování Průběžných služeb k </w:t>
      </w:r>
      <w:bookmarkEnd w:id="215"/>
      <w:r w:rsidR="00661177" w:rsidRPr="00412E9D">
        <w:t>Dodan</w:t>
      </w:r>
      <w:r w:rsidR="00661177">
        <w:t>é</w:t>
      </w:r>
      <w:r w:rsidR="00661177" w:rsidRPr="00412E9D">
        <w:t xml:space="preserve"> </w:t>
      </w:r>
      <w:r w:rsidR="00661177">
        <w:t>infrastruktuře</w:t>
      </w:r>
      <w:r w:rsidRPr="00412E9D">
        <w:t>.</w:t>
      </w:r>
    </w:p>
    <w:p w14:paraId="707EF7A0" w14:textId="77777777" w:rsidR="00705B1B" w:rsidRPr="00412E9D" w:rsidRDefault="00705B1B" w:rsidP="00705B1B">
      <w:pPr>
        <w:pStyle w:val="Odstavecseseznamem"/>
        <w:numPr>
          <w:ilvl w:val="0"/>
          <w:numId w:val="0"/>
        </w:numPr>
        <w:ind w:left="567"/>
      </w:pPr>
    </w:p>
    <w:p w14:paraId="375FC7C1" w14:textId="598BBD79" w:rsidR="00705B1B" w:rsidRPr="00412E9D" w:rsidRDefault="00705B1B" w:rsidP="007759AE">
      <w:pPr>
        <w:pStyle w:val="2sltext"/>
      </w:pPr>
      <w:r w:rsidRPr="00412E9D">
        <w:t>Uplynutím dob stanoven</w:t>
      </w:r>
      <w:r w:rsidR="00835AE8" w:rsidRPr="00412E9D">
        <w:t>ých</w:t>
      </w:r>
      <w:r w:rsidRPr="00412E9D">
        <w:t xml:space="preserve"> v odst. </w:t>
      </w:r>
      <w:r w:rsidR="00835AE8" w:rsidRPr="00412E9D">
        <w:fldChar w:fldCharType="begin"/>
      </w:r>
      <w:r w:rsidR="00835AE8" w:rsidRPr="00412E9D">
        <w:instrText xml:space="preserve"> REF _Ref175309727 \r \h </w:instrText>
      </w:r>
      <w:r w:rsidR="008C7795" w:rsidRPr="00412E9D">
        <w:instrText xml:space="preserve"> \* MERGEFORMAT </w:instrText>
      </w:r>
      <w:r w:rsidR="00835AE8" w:rsidRPr="00412E9D">
        <w:fldChar w:fldCharType="separate"/>
      </w:r>
      <w:r w:rsidR="00A31417">
        <w:t>69</w:t>
      </w:r>
      <w:r w:rsidR="00835AE8" w:rsidRPr="00412E9D">
        <w:fldChar w:fldCharType="end"/>
      </w:r>
      <w:r w:rsidR="00835AE8" w:rsidRPr="00412E9D">
        <w:t xml:space="preserve"> </w:t>
      </w:r>
      <w:r w:rsidRPr="00412E9D">
        <w:t xml:space="preserve">Smlouvy není dotčena platnost a účinnost </w:t>
      </w:r>
      <w:r w:rsidR="00835AE8" w:rsidRPr="00412E9D">
        <w:t>v</w:t>
      </w:r>
      <w:r w:rsidR="002E4459" w:rsidRPr="00412E9D">
        <w:t xml:space="preserve"> průběhu </w:t>
      </w:r>
      <w:r w:rsidR="00835AE8" w:rsidRPr="00412E9D">
        <w:t xml:space="preserve">daných dob </w:t>
      </w:r>
      <w:r w:rsidRPr="00412E9D">
        <w:t xml:space="preserve">už uzavřených </w:t>
      </w:r>
      <w:r w:rsidR="00584BF9" w:rsidRPr="00412E9D">
        <w:t>Prováděcích</w:t>
      </w:r>
      <w:r w:rsidRPr="00412E9D">
        <w:t xml:space="preserve"> smluv, pokud se Smluvní strany nedohodnou jinak.</w:t>
      </w:r>
    </w:p>
    <w:p w14:paraId="699935F0" w14:textId="77777777" w:rsidR="00306281" w:rsidRPr="00412E9D" w:rsidRDefault="00306281" w:rsidP="007759AE">
      <w:pPr>
        <w:pStyle w:val="2sltext"/>
        <w:numPr>
          <w:ilvl w:val="0"/>
          <w:numId w:val="0"/>
        </w:numPr>
        <w:ind w:left="567"/>
      </w:pPr>
    </w:p>
    <w:p w14:paraId="35B71686" w14:textId="7F3C7829" w:rsidR="00306281" w:rsidRPr="00412E9D" w:rsidRDefault="00306281" w:rsidP="007759AE">
      <w:pPr>
        <w:pStyle w:val="2sltext"/>
      </w:pPr>
      <w:r w:rsidRPr="00412E9D">
        <w:t xml:space="preserve">Smluvní strany </w:t>
      </w:r>
      <w:r w:rsidR="00835AE8" w:rsidRPr="00412E9D">
        <w:t>ve vztahu ke Službě IS0</w:t>
      </w:r>
      <w:r w:rsidR="002A36D9">
        <w:t>6</w:t>
      </w:r>
      <w:r w:rsidR="00835AE8" w:rsidRPr="00412E9D">
        <w:t xml:space="preserve"> </w:t>
      </w:r>
      <w:r w:rsidRPr="00412E9D">
        <w:t xml:space="preserve">ujednaly, že v době stanovené v odst. </w:t>
      </w:r>
      <w:r w:rsidR="00835AE8" w:rsidRPr="00412E9D">
        <w:fldChar w:fldCharType="begin"/>
      </w:r>
      <w:r w:rsidR="00835AE8" w:rsidRPr="00412E9D">
        <w:instrText xml:space="preserve"> REF _Ref175309746 \r \h </w:instrText>
      </w:r>
      <w:r w:rsidR="008C7795" w:rsidRPr="00412E9D">
        <w:instrText xml:space="preserve"> \* MERGEFORMAT </w:instrText>
      </w:r>
      <w:r w:rsidR="00835AE8" w:rsidRPr="00412E9D">
        <w:fldChar w:fldCharType="separate"/>
      </w:r>
      <w:r w:rsidR="00A31417">
        <w:t>69.1</w:t>
      </w:r>
      <w:r w:rsidR="00835AE8" w:rsidRPr="00412E9D">
        <w:fldChar w:fldCharType="end"/>
      </w:r>
      <w:r w:rsidR="00835AE8" w:rsidRPr="00412E9D">
        <w:t xml:space="preserve"> </w:t>
      </w:r>
      <w:r w:rsidRPr="00412E9D">
        <w:t xml:space="preserve">Smlouvy </w:t>
      </w:r>
      <w:r w:rsidR="002E4459" w:rsidRPr="00412E9D">
        <w:t xml:space="preserve">lze </w:t>
      </w:r>
      <w:r w:rsidR="00412E9D">
        <w:t xml:space="preserve">na </w:t>
      </w:r>
      <w:r w:rsidR="002E4459" w:rsidRPr="00412E9D">
        <w:t xml:space="preserve">základě této Smlouvy </w:t>
      </w:r>
      <w:r w:rsidR="00835AE8" w:rsidRPr="00412E9D">
        <w:t>objednat</w:t>
      </w:r>
      <w:r w:rsidRPr="00412E9D">
        <w:t xml:space="preserve"> </w:t>
      </w:r>
      <w:r w:rsidR="00835AE8" w:rsidRPr="00412E9D">
        <w:t>Služb</w:t>
      </w:r>
      <w:r w:rsidR="005172D5" w:rsidRPr="00412E9D">
        <w:t>y</w:t>
      </w:r>
      <w:r w:rsidR="00835AE8" w:rsidRPr="00412E9D">
        <w:t xml:space="preserve"> IS0</w:t>
      </w:r>
      <w:r w:rsidR="002A36D9">
        <w:t>6</w:t>
      </w:r>
      <w:r w:rsidRPr="00412E9D">
        <w:t xml:space="preserve"> a </w:t>
      </w:r>
      <w:r w:rsidR="00412E9D">
        <w:t xml:space="preserve">lze </w:t>
      </w:r>
      <w:r w:rsidRPr="00412E9D">
        <w:t xml:space="preserve">na základě všech </w:t>
      </w:r>
      <w:r w:rsidR="00584BF9" w:rsidRPr="00412E9D">
        <w:t>Prováděcí</w:t>
      </w:r>
      <w:r w:rsidRPr="00412E9D">
        <w:t>ch smluv</w:t>
      </w:r>
      <w:r w:rsidR="00412E9D">
        <w:t xml:space="preserve"> </w:t>
      </w:r>
      <w:r w:rsidRPr="00412E9D">
        <w:t xml:space="preserve">poskytnout </w:t>
      </w:r>
      <w:r w:rsidR="00835AE8" w:rsidRPr="00412E9D">
        <w:t>Služb</w:t>
      </w:r>
      <w:r w:rsidR="005172D5" w:rsidRPr="00412E9D">
        <w:t>y</w:t>
      </w:r>
      <w:r w:rsidR="00835AE8" w:rsidRPr="00412E9D">
        <w:t xml:space="preserve"> IS0</w:t>
      </w:r>
      <w:r w:rsidR="002A36D9">
        <w:t>6</w:t>
      </w:r>
      <w:r w:rsidRPr="00412E9D">
        <w:t xml:space="preserve"> pouze v celkovém maximálním rozsahu </w:t>
      </w:r>
      <w:r w:rsidR="00835AE8" w:rsidRPr="00412E9D">
        <w:rPr>
          <w:b/>
          <w:bCs/>
        </w:rPr>
        <w:t xml:space="preserve">1440 (jeden tisíc čtyři sta čtyřicet) </w:t>
      </w:r>
      <w:r w:rsidRPr="00412E9D">
        <w:rPr>
          <w:b/>
          <w:bCs/>
        </w:rPr>
        <w:t>člověko</w:t>
      </w:r>
      <w:r w:rsidR="00835AE8" w:rsidRPr="00412E9D">
        <w:rPr>
          <w:b/>
          <w:bCs/>
        </w:rPr>
        <w:t>dní</w:t>
      </w:r>
      <w:r w:rsidRPr="00412E9D">
        <w:rPr>
          <w:b/>
          <w:bCs/>
        </w:rPr>
        <w:t xml:space="preserve"> (M</w:t>
      </w:r>
      <w:r w:rsidR="00835AE8" w:rsidRPr="00412E9D">
        <w:rPr>
          <w:b/>
          <w:bCs/>
        </w:rPr>
        <w:t>D</w:t>
      </w:r>
      <w:r w:rsidRPr="00412E9D">
        <w:rPr>
          <w:b/>
          <w:bCs/>
        </w:rPr>
        <w:t>)</w:t>
      </w:r>
      <w:r w:rsidRPr="00412E9D">
        <w:t>.</w:t>
      </w:r>
      <w:r w:rsidR="002E4459" w:rsidRPr="00412E9D">
        <w:t xml:space="preserve"> </w:t>
      </w:r>
    </w:p>
    <w:p w14:paraId="5E7DD9E7" w14:textId="77777777" w:rsidR="00306281" w:rsidRPr="00412E9D" w:rsidRDefault="00306281" w:rsidP="007759AE">
      <w:pPr>
        <w:pStyle w:val="2sltext"/>
        <w:numPr>
          <w:ilvl w:val="0"/>
          <w:numId w:val="0"/>
        </w:numPr>
        <w:ind w:left="567"/>
      </w:pPr>
    </w:p>
    <w:p w14:paraId="1D1D518E" w14:textId="139F6662" w:rsidR="00306281" w:rsidRPr="00412E9D" w:rsidRDefault="00306281" w:rsidP="007759AE">
      <w:pPr>
        <w:pStyle w:val="2sltext"/>
      </w:pPr>
      <w:r w:rsidRPr="00412E9D">
        <w:t xml:space="preserve">Smluvní strany ujednaly, že Objednatel není na základě této Smlouvy povinen </w:t>
      </w:r>
      <w:r w:rsidR="00311948" w:rsidRPr="00412E9D">
        <w:t>objednat</w:t>
      </w:r>
      <w:r w:rsidRPr="00412E9D">
        <w:t xml:space="preserve"> Služby na objednávku, a na základě této Smlouvy tak nemusí být Služby na objednávku vůbec poskytnuty. Skutečný rozsah </w:t>
      </w:r>
      <w:r w:rsidR="00311948" w:rsidRPr="00412E9D">
        <w:t>objednaných</w:t>
      </w:r>
      <w:r w:rsidRPr="00412E9D">
        <w:t xml:space="preserve"> a poskytovaných Služeb na objednávku bude záviset pouze na potřebách Objednatele.</w:t>
      </w:r>
    </w:p>
    <w:p w14:paraId="08CE77E0" w14:textId="77777777" w:rsidR="00306281" w:rsidRPr="00412E9D" w:rsidRDefault="00306281" w:rsidP="00306281">
      <w:pPr>
        <w:pStyle w:val="Styl2"/>
        <w:numPr>
          <w:ilvl w:val="0"/>
          <w:numId w:val="0"/>
        </w:numPr>
        <w:spacing w:before="0" w:line="240" w:lineRule="auto"/>
        <w:rPr>
          <w:rFonts w:cstheme="minorHAnsi"/>
        </w:rPr>
      </w:pPr>
    </w:p>
    <w:p w14:paraId="085472F0" w14:textId="0BAC03A1" w:rsidR="00306281" w:rsidRPr="00412E9D" w:rsidRDefault="00306281" w:rsidP="007759AE">
      <w:pPr>
        <w:pStyle w:val="2sltext"/>
      </w:pPr>
      <w:r w:rsidRPr="00412E9D">
        <w:t xml:space="preserve">Sjednání </w:t>
      </w:r>
      <w:r w:rsidR="00584BF9" w:rsidRPr="00412E9D">
        <w:t>Prováděcích</w:t>
      </w:r>
      <w:r w:rsidRPr="00412E9D">
        <w:t xml:space="preserve"> smluv bude probíhat následovně:</w:t>
      </w:r>
      <w:bookmarkStart w:id="218" w:name="_Ref404630816"/>
    </w:p>
    <w:p w14:paraId="5F5C36C8" w14:textId="3616A0D9" w:rsidR="00306281" w:rsidRPr="00412E9D" w:rsidRDefault="00306281" w:rsidP="007759AE">
      <w:pPr>
        <w:pStyle w:val="2sltext"/>
        <w:numPr>
          <w:ilvl w:val="1"/>
          <w:numId w:val="1"/>
        </w:numPr>
      </w:pPr>
      <w:bookmarkStart w:id="219" w:name="_Ref175311200"/>
      <w:r w:rsidRPr="00412E9D">
        <w:t>V průběhu dob</w:t>
      </w:r>
      <w:r w:rsidR="00311948" w:rsidRPr="00412E9D">
        <w:t xml:space="preserve"> stanovených pro jednotlivé Služby na objednávku</w:t>
      </w:r>
      <w:r w:rsidRPr="00412E9D">
        <w:t xml:space="preserve"> </w:t>
      </w:r>
      <w:r w:rsidR="00311948" w:rsidRPr="00412E9D">
        <w:t>v</w:t>
      </w:r>
      <w:r w:rsidRPr="00412E9D">
        <w:t xml:space="preserve"> odst. </w:t>
      </w:r>
      <w:r w:rsidR="00311948" w:rsidRPr="00412E9D">
        <w:fldChar w:fldCharType="begin"/>
      </w:r>
      <w:r w:rsidR="00311948" w:rsidRPr="00412E9D">
        <w:instrText xml:space="preserve"> REF _Ref175309727 \r \h </w:instrText>
      </w:r>
      <w:r w:rsidR="008C7795" w:rsidRPr="00412E9D">
        <w:instrText xml:space="preserve"> \* MERGEFORMAT </w:instrText>
      </w:r>
      <w:r w:rsidR="00311948" w:rsidRPr="00412E9D">
        <w:fldChar w:fldCharType="separate"/>
      </w:r>
      <w:r w:rsidR="00A31417">
        <w:t>69</w:t>
      </w:r>
      <w:r w:rsidR="00311948" w:rsidRPr="00412E9D">
        <w:fldChar w:fldCharType="end"/>
      </w:r>
      <w:r w:rsidRPr="00412E9D">
        <w:t xml:space="preserve"> Smlouvy </w:t>
      </w:r>
      <w:bookmarkStart w:id="220" w:name="_Ref422125741"/>
      <w:bookmarkEnd w:id="218"/>
      <w:r w:rsidR="00E27CB6" w:rsidRPr="00412E9D">
        <w:t xml:space="preserve">je Objednatel oprávněn kdykoli zaslat Poskytovateli písemný požadavek na poskytnutí </w:t>
      </w:r>
      <w:r w:rsidR="002E4459" w:rsidRPr="00412E9D">
        <w:lastRenderedPageBreak/>
        <w:t>konkrétní</w:t>
      </w:r>
      <w:r w:rsidR="00311948" w:rsidRPr="00412E9D">
        <w:t xml:space="preserve"> </w:t>
      </w:r>
      <w:r w:rsidR="00E27CB6" w:rsidRPr="00412E9D">
        <w:t>Služb</w:t>
      </w:r>
      <w:r w:rsidR="00350992" w:rsidRPr="00412E9D">
        <w:t>y</w:t>
      </w:r>
      <w:r w:rsidR="00E27CB6" w:rsidRPr="00412E9D">
        <w:t xml:space="preserve"> na objednávku (dále jen „</w:t>
      </w:r>
      <w:r w:rsidR="00E27CB6" w:rsidRPr="00412E9D">
        <w:rPr>
          <w:b/>
          <w:bCs/>
          <w:i/>
          <w:iCs/>
        </w:rPr>
        <w:t>Požadavek</w:t>
      </w:r>
      <w:r w:rsidR="00E27CB6" w:rsidRPr="00412E9D">
        <w:t xml:space="preserve">“). Požadavek bude Poskytovateli doručen </w:t>
      </w:r>
      <w:r w:rsidR="00311948" w:rsidRPr="00412E9D">
        <w:t xml:space="preserve">e-mailovou zprávou na e-mailovou adresu oprávněné osoby </w:t>
      </w:r>
      <w:r w:rsidR="00350992" w:rsidRPr="00412E9D">
        <w:t xml:space="preserve">Poskytovatele </w:t>
      </w:r>
      <w:r w:rsidR="00311948" w:rsidRPr="00412E9D">
        <w:t xml:space="preserve">jmenované </w:t>
      </w:r>
      <w:r w:rsidR="00350992" w:rsidRPr="00412E9D">
        <w:t>pro tyto záležitosti</w:t>
      </w:r>
      <w:r w:rsidR="00E27CB6" w:rsidRPr="00412E9D">
        <w:t xml:space="preserve"> </w:t>
      </w:r>
      <w:r w:rsidR="00350992" w:rsidRPr="00412E9D">
        <w:t xml:space="preserve">dle čl. </w:t>
      </w:r>
      <w:r w:rsidR="00350992" w:rsidRPr="00412E9D">
        <w:fldChar w:fldCharType="begin"/>
      </w:r>
      <w:r w:rsidR="00350992" w:rsidRPr="00412E9D">
        <w:instrText xml:space="preserve"> REF _Ref115090954 \r \h </w:instrText>
      </w:r>
      <w:r w:rsidR="008C7795" w:rsidRPr="00412E9D">
        <w:instrText xml:space="preserve"> \* MERGEFORMAT </w:instrText>
      </w:r>
      <w:r w:rsidR="00350992" w:rsidRPr="00412E9D">
        <w:fldChar w:fldCharType="separate"/>
      </w:r>
      <w:r w:rsidR="00A31417">
        <w:t>XX</w:t>
      </w:r>
      <w:r w:rsidR="00350992" w:rsidRPr="00412E9D">
        <w:fldChar w:fldCharType="end"/>
      </w:r>
      <w:r w:rsidR="00350992" w:rsidRPr="00412E9D">
        <w:t xml:space="preserve"> Smlouvy</w:t>
      </w:r>
      <w:r w:rsidR="00E27CB6" w:rsidRPr="00412E9D">
        <w:t>. Požadavek není návrhem na uzavření smlouvy.</w:t>
      </w:r>
      <w:bookmarkEnd w:id="219"/>
    </w:p>
    <w:p w14:paraId="3E9E1CD8" w14:textId="0EB3BC3C" w:rsidR="00350992" w:rsidRPr="00412E9D" w:rsidRDefault="00350992" w:rsidP="007759AE">
      <w:pPr>
        <w:pStyle w:val="2sltext"/>
        <w:numPr>
          <w:ilvl w:val="1"/>
          <w:numId w:val="1"/>
        </w:numPr>
      </w:pPr>
      <w:r w:rsidRPr="00412E9D">
        <w:t xml:space="preserve">Poskytovatel je povinen přijetí Požadavku písemně potvrdit, a to doručením písemného potvrzení přijetí Požadavku e-mailovou zprávou na e-mailovou adresu oprávněné osoby Objednatele jmenované pro tyto záležitosti dle čl. </w:t>
      </w:r>
      <w:r w:rsidRPr="00412E9D">
        <w:fldChar w:fldCharType="begin"/>
      </w:r>
      <w:r w:rsidRPr="00412E9D">
        <w:instrText xml:space="preserve"> REF _Ref115090954 \r \h  \* MERGEFORMAT </w:instrText>
      </w:r>
      <w:r w:rsidRPr="00412E9D">
        <w:fldChar w:fldCharType="separate"/>
      </w:r>
      <w:r w:rsidR="00A31417">
        <w:t>XX</w:t>
      </w:r>
      <w:r w:rsidRPr="00412E9D">
        <w:fldChar w:fldCharType="end"/>
      </w:r>
      <w:r w:rsidRPr="00412E9D">
        <w:t xml:space="preserve"> Smlouvy</w:t>
      </w:r>
      <w:r w:rsidR="00F96CF1" w:rsidRPr="00412E9D">
        <w:t xml:space="preserve"> a</w:t>
      </w:r>
      <w:r w:rsidR="008C1B59" w:rsidRPr="00412E9D">
        <w:t xml:space="preserve"> </w:t>
      </w:r>
      <w:r w:rsidRPr="00412E9D">
        <w:t>do 1 pracovního dne ode dne doručení Požadavku Poskytovateli</w:t>
      </w:r>
      <w:r w:rsidR="008C1B59" w:rsidRPr="00412E9D">
        <w:t>.</w:t>
      </w:r>
    </w:p>
    <w:p w14:paraId="715717F2" w14:textId="4398D139" w:rsidR="00D12B23" w:rsidRPr="00412E9D" w:rsidRDefault="00E27CB6" w:rsidP="007759AE">
      <w:pPr>
        <w:pStyle w:val="2sltext"/>
        <w:numPr>
          <w:ilvl w:val="1"/>
          <w:numId w:val="1"/>
        </w:numPr>
      </w:pPr>
      <w:bookmarkStart w:id="221" w:name="_Ref175315014"/>
      <w:bookmarkEnd w:id="220"/>
      <w:r w:rsidRPr="00412E9D">
        <w:rPr>
          <w:rFonts w:cstheme="minorBidi"/>
        </w:rPr>
        <w:t xml:space="preserve">Neurčí-li Objednatel v Požadavku lhůtu delší, nebo nedohodnou-li se Smluvní strany jinak, zavazuje se Poskytovatel do </w:t>
      </w:r>
      <w:r w:rsidR="008C1B59" w:rsidRPr="00412E9D">
        <w:rPr>
          <w:rFonts w:cstheme="minorBidi"/>
        </w:rPr>
        <w:t>2</w:t>
      </w:r>
      <w:r w:rsidRPr="00412E9D">
        <w:rPr>
          <w:rFonts w:cstheme="minorBidi"/>
        </w:rPr>
        <w:t xml:space="preserve"> pracovních dnů od</w:t>
      </w:r>
      <w:r w:rsidR="008C1B59" w:rsidRPr="00412E9D">
        <w:rPr>
          <w:rFonts w:cstheme="minorBidi"/>
        </w:rPr>
        <w:t>e dne</w:t>
      </w:r>
      <w:r w:rsidRPr="00412E9D">
        <w:rPr>
          <w:rFonts w:cstheme="minorBidi"/>
        </w:rPr>
        <w:t xml:space="preserve"> doručení Požadavku doručit Objednateli </w:t>
      </w:r>
      <w:r w:rsidR="008C1B59" w:rsidRPr="00412E9D">
        <w:t xml:space="preserve">e-mailovou zprávou na e-mailovou adresu oprávněné osoby Objednatele jmenované pro tyto záležitosti dle čl. </w:t>
      </w:r>
      <w:r w:rsidR="008C1B59" w:rsidRPr="00412E9D">
        <w:fldChar w:fldCharType="begin"/>
      </w:r>
      <w:r w:rsidR="008C1B59" w:rsidRPr="00412E9D">
        <w:instrText xml:space="preserve"> REF _Ref115090954 \r \h  \* MERGEFORMAT </w:instrText>
      </w:r>
      <w:r w:rsidR="008C1B59" w:rsidRPr="00412E9D">
        <w:fldChar w:fldCharType="separate"/>
      </w:r>
      <w:r w:rsidR="00A31417">
        <w:t>XX</w:t>
      </w:r>
      <w:r w:rsidR="008C1B59" w:rsidRPr="00412E9D">
        <w:fldChar w:fldCharType="end"/>
      </w:r>
      <w:r w:rsidR="008C1B59" w:rsidRPr="00412E9D">
        <w:t xml:space="preserve"> Smlouvy</w:t>
      </w:r>
      <w:r w:rsidRPr="00412E9D">
        <w:t xml:space="preserve"> </w:t>
      </w:r>
      <w:r w:rsidR="00F96CF1" w:rsidRPr="00412E9D">
        <w:t xml:space="preserve">písemnou </w:t>
      </w:r>
      <w:r w:rsidRPr="00412E9D">
        <w:t>nabídku na realizaci Požadavku</w:t>
      </w:r>
      <w:r w:rsidR="00F96CF1" w:rsidRPr="00412E9D">
        <w:t xml:space="preserve"> (dále jen „</w:t>
      </w:r>
      <w:r w:rsidR="00F96CF1" w:rsidRPr="00412E9D">
        <w:rPr>
          <w:b/>
          <w:bCs/>
          <w:i/>
          <w:iCs/>
        </w:rPr>
        <w:t>Nabídka</w:t>
      </w:r>
      <w:r w:rsidR="00F96CF1" w:rsidRPr="00412E9D">
        <w:t>“)</w:t>
      </w:r>
      <w:r w:rsidRPr="00412E9D">
        <w:t xml:space="preserve">. </w:t>
      </w:r>
      <w:r w:rsidR="008C1B59" w:rsidRPr="00412E9D">
        <w:t>N</w:t>
      </w:r>
      <w:r w:rsidRPr="00412E9D">
        <w:t>abídka na realizaci Požadavku</w:t>
      </w:r>
      <w:r w:rsidRPr="00412E9D">
        <w:rPr>
          <w:rFonts w:cstheme="minorBidi"/>
        </w:rPr>
        <w:t xml:space="preserve"> musí obsahovat minimálně:</w:t>
      </w:r>
      <w:bookmarkEnd w:id="221"/>
    </w:p>
    <w:p w14:paraId="452BD628" w14:textId="77777777" w:rsidR="00D12B23" w:rsidRPr="00412E9D" w:rsidRDefault="00306281" w:rsidP="007759AE">
      <w:pPr>
        <w:pStyle w:val="2sltext"/>
        <w:numPr>
          <w:ilvl w:val="2"/>
          <w:numId w:val="1"/>
        </w:numPr>
      </w:pPr>
      <w:r w:rsidRPr="00412E9D">
        <w:t>odkaz na tuto Smlouvu;</w:t>
      </w:r>
    </w:p>
    <w:p w14:paraId="6C6C13E4" w14:textId="77777777" w:rsidR="00D12B23" w:rsidRPr="00412E9D" w:rsidRDefault="00306281" w:rsidP="007759AE">
      <w:pPr>
        <w:pStyle w:val="2sltext"/>
        <w:numPr>
          <w:ilvl w:val="2"/>
          <w:numId w:val="1"/>
        </w:numPr>
      </w:pPr>
      <w:r w:rsidRPr="00412E9D">
        <w:t>označení Smluvních stran;</w:t>
      </w:r>
    </w:p>
    <w:p w14:paraId="46465467" w14:textId="4DDAC929" w:rsidR="008C1B59" w:rsidRPr="00412E9D" w:rsidRDefault="008C1B59" w:rsidP="007759AE">
      <w:pPr>
        <w:pStyle w:val="2sltext"/>
        <w:numPr>
          <w:ilvl w:val="2"/>
          <w:numId w:val="1"/>
        </w:numPr>
      </w:pPr>
      <w:r w:rsidRPr="00412E9D">
        <w:t xml:space="preserve">označení Služby na objednávku dle odst. </w:t>
      </w:r>
      <w:r w:rsidR="00F872F9">
        <w:fldChar w:fldCharType="begin"/>
      </w:r>
      <w:r w:rsidR="00F872F9">
        <w:instrText xml:space="preserve"> REF _Ref185328429 \r \h </w:instrText>
      </w:r>
      <w:r w:rsidR="00F872F9">
        <w:fldChar w:fldCharType="separate"/>
      </w:r>
      <w:r w:rsidR="004C278A">
        <w:t>8</w:t>
      </w:r>
      <w:r w:rsidR="00F872F9">
        <w:fldChar w:fldCharType="end"/>
      </w:r>
      <w:r w:rsidRPr="00412E9D">
        <w:t xml:space="preserve"> Smlouvy;</w:t>
      </w:r>
    </w:p>
    <w:p w14:paraId="38263BE3" w14:textId="2E606B34" w:rsidR="00D12B23" w:rsidRPr="00412E9D" w:rsidRDefault="00306281" w:rsidP="007759AE">
      <w:pPr>
        <w:pStyle w:val="2sltext"/>
        <w:numPr>
          <w:ilvl w:val="2"/>
          <w:numId w:val="1"/>
        </w:numPr>
      </w:pPr>
      <w:r w:rsidRPr="00412E9D">
        <w:t xml:space="preserve">předmět </w:t>
      </w:r>
      <w:r w:rsidR="008C1B59" w:rsidRPr="00412E9D">
        <w:t xml:space="preserve">plnění </w:t>
      </w:r>
      <w:r w:rsidRPr="00412E9D">
        <w:t>Služb</w:t>
      </w:r>
      <w:r w:rsidR="00F96CF1" w:rsidRPr="00412E9D">
        <w:t>y</w:t>
      </w:r>
      <w:r w:rsidRPr="00412E9D">
        <w:t xml:space="preserve"> na objednávku včetně jeho </w:t>
      </w:r>
      <w:r w:rsidR="00F96CF1" w:rsidRPr="00412E9D">
        <w:t xml:space="preserve">podrobné </w:t>
      </w:r>
      <w:r w:rsidRPr="00412E9D">
        <w:t>specifikace;</w:t>
      </w:r>
    </w:p>
    <w:p w14:paraId="5092D5B4" w14:textId="3A24B5F9" w:rsidR="00661B49" w:rsidRPr="00412E9D" w:rsidRDefault="00306281" w:rsidP="007759AE">
      <w:pPr>
        <w:pStyle w:val="2sltext"/>
        <w:numPr>
          <w:ilvl w:val="2"/>
          <w:numId w:val="1"/>
        </w:numPr>
      </w:pPr>
      <w:r w:rsidRPr="00412E9D">
        <w:t>termín plnění</w:t>
      </w:r>
      <w:r w:rsidR="00033FB2">
        <w:t xml:space="preserve">, případně </w:t>
      </w:r>
      <w:r w:rsidRPr="00412E9D">
        <w:t>harmonogram</w:t>
      </w:r>
      <w:r w:rsidR="00CD73AF">
        <w:t xml:space="preserve"> plnění</w:t>
      </w:r>
      <w:r w:rsidRPr="00412E9D">
        <w:t>;</w:t>
      </w:r>
    </w:p>
    <w:p w14:paraId="0F868477" w14:textId="77D0455C" w:rsidR="008C1B59" w:rsidRPr="00412E9D" w:rsidRDefault="000A4537" w:rsidP="007759AE">
      <w:pPr>
        <w:pStyle w:val="2sltext"/>
        <w:numPr>
          <w:ilvl w:val="2"/>
          <w:numId w:val="1"/>
        </w:numPr>
      </w:pPr>
      <w:r>
        <w:t>cenu za poskytnutí Služby na objednávku</w:t>
      </w:r>
      <w:r w:rsidR="008C1B59" w:rsidRPr="00412E9D">
        <w:t>:</w:t>
      </w:r>
    </w:p>
    <w:p w14:paraId="1697731B" w14:textId="59C7E5BC" w:rsidR="008C1B59" w:rsidRPr="00412E9D" w:rsidRDefault="008C1B59" w:rsidP="007759AE">
      <w:pPr>
        <w:pStyle w:val="2sltext"/>
        <w:numPr>
          <w:ilvl w:val="3"/>
          <w:numId w:val="1"/>
        </w:numPr>
      </w:pPr>
      <w:r w:rsidRPr="00412E9D">
        <w:t>vycházející v případě Služby IS0</w:t>
      </w:r>
      <w:r w:rsidR="002A36D9">
        <w:t>6</w:t>
      </w:r>
      <w:r w:rsidR="00D46355" w:rsidRPr="00412E9D">
        <w:t xml:space="preserve"> </w:t>
      </w:r>
      <w:r w:rsidRPr="00412E9D">
        <w:t>z</w:t>
      </w:r>
      <w:r w:rsidR="00306281" w:rsidRPr="00412E9D">
        <w:t> </w:t>
      </w:r>
      <w:r w:rsidRPr="00412E9D">
        <w:t>Ceny Služby IS0</w:t>
      </w:r>
      <w:r w:rsidR="002A36D9">
        <w:t>6</w:t>
      </w:r>
      <w:r w:rsidR="00705B1B" w:rsidRPr="00412E9D">
        <w:t xml:space="preserve"> </w:t>
      </w:r>
      <w:r w:rsidR="00F8761A" w:rsidRPr="00412E9D">
        <w:t xml:space="preserve">a předpokládaného časového rozsahu </w:t>
      </w:r>
      <w:r w:rsidR="00306281" w:rsidRPr="00412E9D">
        <w:t>určen</w:t>
      </w:r>
      <w:r w:rsidR="00F8761A" w:rsidRPr="00412E9D">
        <w:t>ého</w:t>
      </w:r>
      <w:r w:rsidR="00306281" w:rsidRPr="00412E9D">
        <w:t xml:space="preserve"> na základě poctivě a v dobré víře Poskytovatelem uskutečněného posouzení pracnosti </w:t>
      </w:r>
      <w:r w:rsidRPr="00412E9D">
        <w:t>Objednatele</w:t>
      </w:r>
      <w:r w:rsidR="00F96CF1" w:rsidRPr="00412E9D">
        <w:t>m</w:t>
      </w:r>
      <w:r w:rsidRPr="00412E9D">
        <w:t xml:space="preserve"> </w:t>
      </w:r>
      <w:r w:rsidR="00F96CF1" w:rsidRPr="00412E9D">
        <w:t>požadovaného</w:t>
      </w:r>
      <w:r w:rsidRPr="00412E9D">
        <w:t xml:space="preserve"> předmětu plnění</w:t>
      </w:r>
      <w:r w:rsidR="00306281" w:rsidRPr="00412E9D">
        <w:t xml:space="preserve"> </w:t>
      </w:r>
      <w:r w:rsidR="00F96CF1" w:rsidRPr="00412E9D">
        <w:t xml:space="preserve">v rámci </w:t>
      </w:r>
      <w:r w:rsidRPr="00412E9D">
        <w:t>dané Služby IS0</w:t>
      </w:r>
      <w:r w:rsidR="002A36D9">
        <w:t>6</w:t>
      </w:r>
      <w:r w:rsidRPr="00412E9D">
        <w:t xml:space="preserve"> nebo</w:t>
      </w:r>
    </w:p>
    <w:p w14:paraId="23A8E93A" w14:textId="179F0630" w:rsidR="00661B49" w:rsidRPr="00412E9D" w:rsidRDefault="008C1B59" w:rsidP="007759AE">
      <w:pPr>
        <w:pStyle w:val="2sltext"/>
        <w:numPr>
          <w:ilvl w:val="3"/>
          <w:numId w:val="1"/>
        </w:numPr>
      </w:pPr>
      <w:r w:rsidRPr="00412E9D">
        <w:t xml:space="preserve">rovnající se v případě Služby JS01 Ceně Služby </w:t>
      </w:r>
      <w:r w:rsidR="00D46355" w:rsidRPr="00412E9D">
        <w:t>JS01</w:t>
      </w:r>
      <w:r w:rsidRPr="00412E9D">
        <w:t>, Služby JS02</w:t>
      </w:r>
      <w:r w:rsidR="00D46355" w:rsidRPr="00412E9D">
        <w:t xml:space="preserve"> Ceně Služby JS02</w:t>
      </w:r>
      <w:r w:rsidRPr="00412E9D">
        <w:t xml:space="preserve"> a Služby JS03 </w:t>
      </w:r>
      <w:r w:rsidR="00D46355" w:rsidRPr="00412E9D">
        <w:t>Ceně</w:t>
      </w:r>
      <w:r w:rsidRPr="00412E9D">
        <w:t xml:space="preserve"> Služby </w:t>
      </w:r>
      <w:r w:rsidR="00D46355" w:rsidRPr="00412E9D">
        <w:t>JS03</w:t>
      </w:r>
      <w:r w:rsidRPr="00412E9D">
        <w:t xml:space="preserve">; </w:t>
      </w:r>
      <w:r w:rsidR="00306281" w:rsidRPr="00412E9D">
        <w:t>a</w:t>
      </w:r>
    </w:p>
    <w:p w14:paraId="3E2A4D60" w14:textId="7755108A" w:rsidR="00D12B23" w:rsidRPr="00412E9D" w:rsidRDefault="00306281" w:rsidP="007759AE">
      <w:pPr>
        <w:pStyle w:val="2sltext"/>
        <w:numPr>
          <w:ilvl w:val="2"/>
          <w:numId w:val="1"/>
        </w:numPr>
      </w:pPr>
      <w:r w:rsidRPr="00412E9D">
        <w:t xml:space="preserve">akceptační kritéria pro předmět </w:t>
      </w:r>
      <w:r w:rsidR="00D46355" w:rsidRPr="00412E9D">
        <w:t xml:space="preserve">plnění </w:t>
      </w:r>
      <w:r w:rsidRPr="00412E9D">
        <w:t xml:space="preserve">Služeb na objednávku, která Poskytovatel předem projedná </w:t>
      </w:r>
      <w:r w:rsidR="00705B1B" w:rsidRPr="00412E9D">
        <w:t>s</w:t>
      </w:r>
      <w:r w:rsidRPr="00412E9D">
        <w:t xml:space="preserve"> Objednatele</w:t>
      </w:r>
      <w:r w:rsidR="00705B1B" w:rsidRPr="00412E9D">
        <w:t>m</w:t>
      </w:r>
      <w:r w:rsidRPr="00412E9D">
        <w:t>.</w:t>
      </w:r>
    </w:p>
    <w:p w14:paraId="174AA55C" w14:textId="4AE86266" w:rsidR="00F96CF1" w:rsidRPr="00412E9D" w:rsidRDefault="00F96CF1" w:rsidP="007759AE">
      <w:pPr>
        <w:pStyle w:val="2sltext"/>
        <w:numPr>
          <w:ilvl w:val="1"/>
          <w:numId w:val="1"/>
        </w:numPr>
      </w:pPr>
      <w:bookmarkStart w:id="222" w:name="_Hlk124337413"/>
      <w:r w:rsidRPr="00412E9D">
        <w:rPr>
          <w:rFonts w:asciiTheme="minorHAnsi" w:hAnsiTheme="minorHAnsi"/>
        </w:rPr>
        <w:t>Objednatel</w:t>
      </w:r>
      <w:r w:rsidRPr="00412E9D">
        <w:rPr>
          <w:rFonts w:asciiTheme="minorHAnsi" w:hAnsiTheme="minorHAnsi"/>
          <w:bCs/>
        </w:rPr>
        <w:t xml:space="preserve"> je oprávněn požadovat písemné objasnění, doplnění nebo úpravu Nabídky</w:t>
      </w:r>
      <w:bookmarkEnd w:id="222"/>
      <w:r w:rsidRPr="00412E9D">
        <w:rPr>
          <w:rFonts w:asciiTheme="minorHAnsi" w:hAnsiTheme="minorHAnsi"/>
          <w:bCs/>
        </w:rPr>
        <w:t xml:space="preserve"> a Poskytovatel je povinen toto </w:t>
      </w:r>
      <w:r w:rsidR="00E51AFD" w:rsidRPr="00412E9D">
        <w:rPr>
          <w:rFonts w:asciiTheme="minorHAnsi" w:hAnsiTheme="minorHAnsi"/>
          <w:bCs/>
        </w:rPr>
        <w:t>provést</w:t>
      </w:r>
      <w:r w:rsidRPr="00412E9D">
        <w:rPr>
          <w:rFonts w:asciiTheme="minorHAnsi" w:hAnsiTheme="minorHAnsi"/>
          <w:bCs/>
        </w:rPr>
        <w:t>, lze-li to po něm spravedlivě požadovat.</w:t>
      </w:r>
      <w:r w:rsidR="00E51AFD" w:rsidRPr="00412E9D">
        <w:rPr>
          <w:rFonts w:asciiTheme="minorHAnsi" w:hAnsiTheme="minorHAnsi"/>
          <w:bCs/>
        </w:rPr>
        <w:t xml:space="preserve"> Požadavek na písemné objasnění, doplnění nebo úpravu Nabídky bude Poskytovateli doručen stejně jako Požadavek. Poskytovatel je povinen vypořádat požadavek na písemné objasnění, doplnění nebo úpravu Nabídky doručením nové Nabídky dle odst. </w:t>
      </w:r>
      <w:r w:rsidR="00E51AFD" w:rsidRPr="00412E9D">
        <w:rPr>
          <w:rFonts w:asciiTheme="minorHAnsi" w:hAnsiTheme="minorHAnsi"/>
          <w:bCs/>
        </w:rPr>
        <w:fldChar w:fldCharType="begin"/>
      </w:r>
      <w:r w:rsidR="00E51AFD" w:rsidRPr="00412E9D">
        <w:rPr>
          <w:rFonts w:asciiTheme="minorHAnsi" w:hAnsiTheme="minorHAnsi"/>
          <w:bCs/>
        </w:rPr>
        <w:instrText xml:space="preserve"> REF _Ref175315014 \r \h </w:instrText>
      </w:r>
      <w:r w:rsidR="008C7795" w:rsidRPr="00412E9D">
        <w:instrText xml:space="preserve"> \* MERGEFORMAT </w:instrText>
      </w:r>
      <w:r w:rsidR="00E51AFD" w:rsidRPr="00412E9D">
        <w:rPr>
          <w:rFonts w:asciiTheme="minorHAnsi" w:hAnsiTheme="minorHAnsi"/>
          <w:bCs/>
        </w:rPr>
      </w:r>
      <w:r w:rsidR="00E51AFD" w:rsidRPr="00412E9D">
        <w:rPr>
          <w:rFonts w:asciiTheme="minorHAnsi" w:hAnsiTheme="minorHAnsi"/>
          <w:bCs/>
        </w:rPr>
        <w:fldChar w:fldCharType="separate"/>
      </w:r>
      <w:r w:rsidR="00A31417">
        <w:rPr>
          <w:rFonts w:asciiTheme="minorHAnsi" w:hAnsiTheme="minorHAnsi"/>
          <w:bCs/>
        </w:rPr>
        <w:t>73.3</w:t>
      </w:r>
      <w:r w:rsidR="00E51AFD" w:rsidRPr="00412E9D">
        <w:rPr>
          <w:rFonts w:asciiTheme="minorHAnsi" w:hAnsiTheme="minorHAnsi"/>
          <w:bCs/>
        </w:rPr>
        <w:fldChar w:fldCharType="end"/>
      </w:r>
      <w:r w:rsidR="00E51AFD" w:rsidRPr="00412E9D">
        <w:rPr>
          <w:rFonts w:asciiTheme="minorHAnsi" w:hAnsiTheme="minorHAnsi"/>
          <w:bCs/>
        </w:rPr>
        <w:t xml:space="preserve"> Smlouvy.</w:t>
      </w:r>
    </w:p>
    <w:p w14:paraId="274FAA06" w14:textId="0F5DA9E0" w:rsidR="00D12B23" w:rsidRPr="00412E9D" w:rsidRDefault="00306281" w:rsidP="007759AE">
      <w:pPr>
        <w:pStyle w:val="2sltext"/>
        <w:numPr>
          <w:ilvl w:val="1"/>
          <w:numId w:val="1"/>
        </w:numPr>
      </w:pPr>
      <w:r w:rsidRPr="00412E9D">
        <w:t xml:space="preserve">Doba platnosti Nabídky je vždy minimálně </w:t>
      </w:r>
      <w:r w:rsidR="00D46355" w:rsidRPr="00412E9D">
        <w:t>60</w:t>
      </w:r>
      <w:r w:rsidRPr="00412E9D">
        <w:t xml:space="preserve"> kalendářních dnů ode dne jejího doručení Objednateli. V případě, že v Nabídce chybí některá z výše uvedených náležitostí, nemá to vliv na její závaznost pro Poskytovatele.</w:t>
      </w:r>
      <w:bookmarkStart w:id="223" w:name="_Ref404632163"/>
      <w:bookmarkStart w:id="224" w:name="_Ref405125192"/>
      <w:bookmarkStart w:id="225" w:name="_Ref433186958"/>
      <w:r w:rsidR="00D46355" w:rsidRPr="00412E9D">
        <w:t xml:space="preserve"> Nabídka není návrhem na uzavření smlouvy.</w:t>
      </w:r>
    </w:p>
    <w:bookmarkEnd w:id="223"/>
    <w:bookmarkEnd w:id="224"/>
    <w:bookmarkEnd w:id="225"/>
    <w:p w14:paraId="5061CAAE" w14:textId="5CF22451" w:rsidR="00D46355" w:rsidRPr="00412E9D" w:rsidRDefault="00D46355" w:rsidP="007759AE">
      <w:pPr>
        <w:pStyle w:val="2sltext"/>
        <w:numPr>
          <w:ilvl w:val="1"/>
          <w:numId w:val="1"/>
        </w:numPr>
      </w:pPr>
      <w:r w:rsidRPr="00412E9D">
        <w:t xml:space="preserve">Bude-li Objednatel s Nabídkou souhlasit, doručí Poskytovateli písemnou objednávku na poskytnutí dané </w:t>
      </w:r>
      <w:r w:rsidR="00017F6C" w:rsidRPr="00412E9D">
        <w:t>Služby na objednávku (dále jen „</w:t>
      </w:r>
      <w:r w:rsidR="00017F6C" w:rsidRPr="00412E9D">
        <w:rPr>
          <w:b/>
          <w:bCs/>
          <w:i/>
          <w:iCs/>
        </w:rPr>
        <w:t>Objednávka</w:t>
      </w:r>
      <w:r w:rsidR="00017F6C" w:rsidRPr="00412E9D">
        <w:t xml:space="preserve">“). Objednávka bude Poskytovateli doručena e-mailovou zprávou na e-mailovou adresu oprávněné osoby Poskytovatele jmenované pro tyto záležitosti dle čl. </w:t>
      </w:r>
      <w:r w:rsidR="00017F6C" w:rsidRPr="00412E9D">
        <w:fldChar w:fldCharType="begin"/>
      </w:r>
      <w:r w:rsidR="00017F6C" w:rsidRPr="00412E9D">
        <w:instrText xml:space="preserve"> REF _Ref115090954 \r \h </w:instrText>
      </w:r>
      <w:r w:rsidR="008C7795" w:rsidRPr="00412E9D">
        <w:instrText xml:space="preserve"> \* MERGEFORMAT </w:instrText>
      </w:r>
      <w:r w:rsidR="00017F6C" w:rsidRPr="00412E9D">
        <w:fldChar w:fldCharType="separate"/>
      </w:r>
      <w:r w:rsidR="00A31417">
        <w:t>XX</w:t>
      </w:r>
      <w:r w:rsidR="00017F6C" w:rsidRPr="00412E9D">
        <w:fldChar w:fldCharType="end"/>
      </w:r>
      <w:r w:rsidR="00017F6C" w:rsidRPr="00412E9D">
        <w:t xml:space="preserve"> Smlouvy.</w:t>
      </w:r>
    </w:p>
    <w:p w14:paraId="04305669" w14:textId="19983EDA" w:rsidR="00017F6C" w:rsidRPr="00412E9D" w:rsidRDefault="00017F6C" w:rsidP="007759AE">
      <w:pPr>
        <w:pStyle w:val="2sltext"/>
        <w:numPr>
          <w:ilvl w:val="1"/>
          <w:numId w:val="1"/>
        </w:numPr>
      </w:pPr>
      <w:bookmarkStart w:id="226" w:name="_Ref175814669"/>
      <w:r w:rsidRPr="00412E9D">
        <w:rPr>
          <w:rFonts w:cstheme="minorBidi"/>
        </w:rPr>
        <w:t xml:space="preserve">Neurčí-li Objednatel v rámci Objednávky lhůtu delší, nebo nedohodnou-li se Smluvní strany jinak, zavazuje se Poskytovatel do 2 pracovních dnů ode dne doručení Objednávky doručit Objednateli </w:t>
      </w:r>
      <w:r w:rsidRPr="00412E9D">
        <w:t xml:space="preserve">e-mailovou zprávou na e-mailovou adresu oprávněné osoby Objednatele jmenované pro tyto záležitosti dle čl. </w:t>
      </w:r>
      <w:r w:rsidRPr="00412E9D">
        <w:fldChar w:fldCharType="begin"/>
      </w:r>
      <w:r w:rsidRPr="00412E9D">
        <w:instrText xml:space="preserve"> REF _Ref115090954 \r \h  \* MERGEFORMAT </w:instrText>
      </w:r>
      <w:r w:rsidRPr="00412E9D">
        <w:fldChar w:fldCharType="separate"/>
      </w:r>
      <w:r w:rsidR="00A31417">
        <w:t>XX</w:t>
      </w:r>
      <w:r w:rsidRPr="00412E9D">
        <w:fldChar w:fldCharType="end"/>
      </w:r>
      <w:r w:rsidRPr="00412E9D">
        <w:t xml:space="preserve"> Smlouvy </w:t>
      </w:r>
      <w:r w:rsidR="00F96CF1" w:rsidRPr="00412E9D">
        <w:t xml:space="preserve">písemné </w:t>
      </w:r>
      <w:r w:rsidRPr="00412E9D">
        <w:t>potvrzení Objednávky</w:t>
      </w:r>
      <w:r w:rsidR="00F96CF1" w:rsidRPr="00412E9D">
        <w:t>. Tímto</w:t>
      </w:r>
      <w:r w:rsidRPr="00412E9D">
        <w:t xml:space="preserve"> doručením tohoto písemného potvrzení Objednávky </w:t>
      </w:r>
      <w:r w:rsidR="00F96CF1" w:rsidRPr="00412E9D">
        <w:t>dochází</w:t>
      </w:r>
      <w:r w:rsidRPr="00412E9D">
        <w:t xml:space="preserve"> mezi Smluvními stranami </w:t>
      </w:r>
      <w:r w:rsidR="00F96CF1" w:rsidRPr="00412E9D">
        <w:t xml:space="preserve">k uzavření </w:t>
      </w:r>
      <w:r w:rsidRPr="00412E9D">
        <w:t>Prováděcí smlouv</w:t>
      </w:r>
      <w:r w:rsidR="00F96CF1" w:rsidRPr="00412E9D">
        <w:t>y.</w:t>
      </w:r>
      <w:bookmarkEnd w:id="226"/>
    </w:p>
    <w:p w14:paraId="3AD5484B" w14:textId="53368E5A" w:rsidR="00017F6C" w:rsidRPr="00412E9D" w:rsidRDefault="00017F6C" w:rsidP="007759AE">
      <w:pPr>
        <w:pStyle w:val="2sltext"/>
        <w:numPr>
          <w:ilvl w:val="1"/>
          <w:numId w:val="1"/>
        </w:numPr>
        <w:rPr>
          <w:color w:val="000000" w:themeColor="text1"/>
        </w:rPr>
      </w:pPr>
      <w:r w:rsidRPr="00412E9D">
        <w:rPr>
          <w:color w:val="000000" w:themeColor="text1"/>
        </w:rPr>
        <w:t>Poskytovatel se zavazuje poskytovat Služb</w:t>
      </w:r>
      <w:r w:rsidR="008C7795" w:rsidRPr="00412E9D">
        <w:rPr>
          <w:color w:val="000000" w:themeColor="text1"/>
        </w:rPr>
        <w:t>u</w:t>
      </w:r>
      <w:r w:rsidRPr="00412E9D">
        <w:rPr>
          <w:color w:val="000000" w:themeColor="text1"/>
        </w:rPr>
        <w:t xml:space="preserve"> na objednávku</w:t>
      </w:r>
      <w:r w:rsidR="008C7795" w:rsidRPr="00412E9D">
        <w:rPr>
          <w:color w:val="000000" w:themeColor="text1"/>
        </w:rPr>
        <w:t xml:space="preserve"> dle </w:t>
      </w:r>
      <w:r w:rsidRPr="00412E9D">
        <w:rPr>
          <w:color w:val="000000" w:themeColor="text1"/>
        </w:rPr>
        <w:t>Nabíd</w:t>
      </w:r>
      <w:r w:rsidR="008C7795" w:rsidRPr="00412E9D">
        <w:rPr>
          <w:color w:val="000000" w:themeColor="text1"/>
        </w:rPr>
        <w:t xml:space="preserve">ky </w:t>
      </w:r>
      <w:r w:rsidR="00E402DE" w:rsidRPr="00412E9D">
        <w:rPr>
          <w:color w:val="000000" w:themeColor="text1"/>
        </w:rPr>
        <w:t xml:space="preserve">odsouhlasené </w:t>
      </w:r>
      <w:r w:rsidRPr="00412E9D">
        <w:rPr>
          <w:color w:val="000000" w:themeColor="text1"/>
        </w:rPr>
        <w:t>Objednáv</w:t>
      </w:r>
      <w:r w:rsidR="00E402DE" w:rsidRPr="00412E9D">
        <w:rPr>
          <w:color w:val="000000" w:themeColor="text1"/>
        </w:rPr>
        <w:t>kou v souladu s touto Smlouvou.</w:t>
      </w:r>
    </w:p>
    <w:p w14:paraId="579FCFD5" w14:textId="1784682C" w:rsidR="00306281" w:rsidRPr="00412E9D" w:rsidRDefault="00306281" w:rsidP="007759AE">
      <w:pPr>
        <w:pStyle w:val="2sltext"/>
        <w:numPr>
          <w:ilvl w:val="1"/>
          <w:numId w:val="1"/>
        </w:numPr>
      </w:pPr>
      <w:r w:rsidRPr="00412E9D">
        <w:t xml:space="preserve">Pro vyloučení pochybností se Smluvní strany dohodly, že doručování </w:t>
      </w:r>
      <w:r w:rsidR="00017F6C" w:rsidRPr="00412E9D">
        <w:t xml:space="preserve">Požadavku, </w:t>
      </w:r>
      <w:r w:rsidRPr="00412E9D">
        <w:t>Nabídky</w:t>
      </w:r>
      <w:r w:rsidR="00017F6C" w:rsidRPr="00412E9D">
        <w:t xml:space="preserve">, </w:t>
      </w:r>
      <w:r w:rsidRPr="00412E9D">
        <w:t>Objednávky</w:t>
      </w:r>
      <w:r w:rsidR="00017F6C" w:rsidRPr="00412E9D">
        <w:t xml:space="preserve"> a </w:t>
      </w:r>
      <w:r w:rsidR="00F96CF1" w:rsidRPr="00412E9D">
        <w:t xml:space="preserve">všech </w:t>
      </w:r>
      <w:r w:rsidR="00017F6C" w:rsidRPr="00412E9D">
        <w:t>potvrzení dle tohoto článku této Smlouvy</w:t>
      </w:r>
      <w:r w:rsidRPr="00412E9D">
        <w:t>,</w:t>
      </w:r>
      <w:r w:rsidR="00017F6C" w:rsidRPr="00412E9D">
        <w:t xml:space="preserve"> včetně</w:t>
      </w:r>
      <w:r w:rsidRPr="00412E9D">
        <w:t> jejich případný</w:t>
      </w:r>
      <w:r w:rsidR="00017F6C" w:rsidRPr="00412E9D">
        <w:t>ch</w:t>
      </w:r>
      <w:r w:rsidRPr="00412E9D">
        <w:t xml:space="preserve"> </w:t>
      </w:r>
      <w:r w:rsidRPr="00412E9D">
        <w:lastRenderedPageBreak/>
        <w:t>příloh</w:t>
      </w:r>
      <w:r w:rsidR="00017F6C" w:rsidRPr="00412E9D">
        <w:t xml:space="preserve"> </w:t>
      </w:r>
      <w:r w:rsidRPr="00412E9D">
        <w:t>nebo dodatk</w:t>
      </w:r>
      <w:r w:rsidR="00017F6C" w:rsidRPr="00412E9D">
        <w:t>ů</w:t>
      </w:r>
      <w:r w:rsidRPr="00412E9D">
        <w:t xml:space="preserve">, bude probíhat pouze způsoby </w:t>
      </w:r>
      <w:r w:rsidR="00017F6C" w:rsidRPr="00412E9D">
        <w:t xml:space="preserve">stanovenými </w:t>
      </w:r>
      <w:r w:rsidRPr="00412E9D">
        <w:t>v tomto článku této Smlouvy.</w:t>
      </w:r>
    </w:p>
    <w:p w14:paraId="28F4F8F8" w14:textId="77777777" w:rsidR="00306281" w:rsidRPr="00412E9D" w:rsidRDefault="00306281" w:rsidP="00306281">
      <w:pPr>
        <w:pStyle w:val="Styl3"/>
        <w:spacing w:before="0" w:line="240" w:lineRule="auto"/>
        <w:rPr>
          <w:rFonts w:cstheme="minorHAnsi"/>
        </w:rPr>
      </w:pPr>
    </w:p>
    <w:p w14:paraId="753D2FF1" w14:textId="4E057269" w:rsidR="00E51AFD" w:rsidRPr="00412E9D" w:rsidRDefault="00E51AFD" w:rsidP="007759AE">
      <w:pPr>
        <w:pStyle w:val="2sltext"/>
      </w:pPr>
      <w:r w:rsidRPr="00412E9D">
        <w:t>Objednatel a Poskytovatel jsou povinni si navzájem poskytovat v rámci přípravy Požadavku, Nabídky a Objednávky veškerou nezbytnou součinnost, kterou po nich lze spravedlivě požadovat, a to zejména pro účely úplného, jednoznačného a srozumitelného vymezení všech jejich potřebných náležitostí, zejména týkajících se předmětu plnění dané Služby na objednávku, a pro účely včasného a řádného uzavření Prováděcí smlouvy a plnění předmětu dané Služby na objednávku.</w:t>
      </w:r>
    </w:p>
    <w:p w14:paraId="5D028BC5" w14:textId="77777777" w:rsidR="00E51AFD" w:rsidRPr="00412E9D" w:rsidRDefault="00E51AFD" w:rsidP="007759AE">
      <w:pPr>
        <w:pStyle w:val="2sltext"/>
        <w:numPr>
          <w:ilvl w:val="0"/>
          <w:numId w:val="0"/>
        </w:numPr>
        <w:ind w:left="567"/>
      </w:pPr>
    </w:p>
    <w:p w14:paraId="1ABD2DAA" w14:textId="1962A206" w:rsidR="00E402DE" w:rsidRPr="00412E9D" w:rsidRDefault="00E402DE" w:rsidP="007759AE">
      <w:pPr>
        <w:pStyle w:val="2sltext"/>
      </w:pPr>
      <w:r w:rsidRPr="00412E9D">
        <w:t xml:space="preserve">Na </w:t>
      </w:r>
      <w:r w:rsidR="00584BF9" w:rsidRPr="00412E9D">
        <w:t>Prováděcí</w:t>
      </w:r>
      <w:r w:rsidR="00306281" w:rsidRPr="00412E9D">
        <w:t xml:space="preserve"> smlouvu se užijí </w:t>
      </w:r>
      <w:r w:rsidRPr="00412E9D">
        <w:t xml:space="preserve">ta </w:t>
      </w:r>
      <w:r w:rsidR="00306281" w:rsidRPr="00412E9D">
        <w:t>ustanovení</w:t>
      </w:r>
      <w:r w:rsidRPr="00412E9D">
        <w:t xml:space="preserve"> a smluvní typy Občanského zákoníku, která budou odpovídat předmětu plnění dané Prováděcí smlouvy. Bude-li předmětem dané Prováděcí smlouvy zhotovení díla, užijí se na danou Prováděcí smlouvu ustanovení smlouvy o dílo dle § 2586 a násl. Občanského zákoníku. Bude-li předmětem dané Prováděcí smlouvy poskytnutí </w:t>
      </w:r>
      <w:r w:rsidR="008C7795" w:rsidRPr="00412E9D">
        <w:t>s</w:t>
      </w:r>
      <w:r w:rsidRPr="00412E9D">
        <w:t xml:space="preserve">lužeb, </w:t>
      </w:r>
      <w:r w:rsidR="00412E9D">
        <w:t>užijí</w:t>
      </w:r>
      <w:r w:rsidRPr="00412E9D">
        <w:t xml:space="preserve"> se na danou Prováděcí smlouvu </w:t>
      </w:r>
      <w:r w:rsidR="00412E9D">
        <w:t>přiměřeně</w:t>
      </w:r>
      <w:r w:rsidR="00F96CF1" w:rsidRPr="00412E9D">
        <w:t xml:space="preserve"> </w:t>
      </w:r>
      <w:r w:rsidRPr="00412E9D">
        <w:t>vhodná ustanovení této Smlouvy.</w:t>
      </w:r>
    </w:p>
    <w:p w14:paraId="5E9FDAC0" w14:textId="77777777" w:rsidR="00E402DE" w:rsidRPr="00412E9D" w:rsidRDefault="00E402DE" w:rsidP="007759AE">
      <w:pPr>
        <w:pStyle w:val="2sltext"/>
        <w:numPr>
          <w:ilvl w:val="0"/>
          <w:numId w:val="0"/>
        </w:numPr>
        <w:ind w:left="567"/>
      </w:pPr>
    </w:p>
    <w:p w14:paraId="59000CB9" w14:textId="08FADB56" w:rsidR="00306281" w:rsidRPr="00412E9D" w:rsidRDefault="00306281" w:rsidP="007759AE">
      <w:pPr>
        <w:pStyle w:val="2sltext"/>
      </w:pPr>
      <w:bookmarkStart w:id="227" w:name="_Ref175654118"/>
      <w:r w:rsidRPr="00412E9D">
        <w:t xml:space="preserve">Výsledek poskytnutých Služeb na objednávku bude akceptován </w:t>
      </w:r>
      <w:bookmarkStart w:id="228" w:name="_Hlk63948197"/>
      <w:r w:rsidRPr="00412E9D">
        <w:t>na základě akceptačního řízení.</w:t>
      </w:r>
      <w:bookmarkEnd w:id="227"/>
    </w:p>
    <w:p w14:paraId="71F4EBBF" w14:textId="77777777" w:rsidR="00306281" w:rsidRPr="00412E9D" w:rsidRDefault="00306281" w:rsidP="007759AE">
      <w:pPr>
        <w:pStyle w:val="2sltext"/>
        <w:numPr>
          <w:ilvl w:val="0"/>
          <w:numId w:val="0"/>
        </w:numPr>
        <w:ind w:left="567"/>
      </w:pPr>
      <w:bookmarkStart w:id="229" w:name="_Ref243470395"/>
    </w:p>
    <w:p w14:paraId="5C04F6B8" w14:textId="2CDA743B" w:rsidR="00306281" w:rsidRPr="00412E9D" w:rsidRDefault="00306281" w:rsidP="007759AE">
      <w:pPr>
        <w:pStyle w:val="2sltext"/>
      </w:pPr>
      <w:r w:rsidRPr="00412E9D">
        <w:t xml:space="preserve">Akceptační řízení zahrnuje ověření, zda plnění poskytnuté Poskytovatelem dle </w:t>
      </w:r>
      <w:r w:rsidR="00412E9D">
        <w:t xml:space="preserve">Prováděcí smlouvy </w:t>
      </w:r>
      <w:r w:rsidRPr="00412E9D">
        <w:t xml:space="preserve">vedlo k výsledku, ke kterému se Smluvní strany zavázaly </w:t>
      </w:r>
      <w:r w:rsidR="00584BF9" w:rsidRPr="00412E9D">
        <w:t>Prováděcí</w:t>
      </w:r>
      <w:r w:rsidRPr="00412E9D">
        <w:t xml:space="preserve"> smlouvou, a to porovnáním skutečných vlastností jednotlivých výsledků plnění poskytnutých Poskytovatelem dle </w:t>
      </w:r>
      <w:r w:rsidR="00584BF9" w:rsidRPr="00412E9D">
        <w:t>Prováděcí</w:t>
      </w:r>
      <w:r w:rsidRPr="00412E9D">
        <w:t xml:space="preserve"> smlouvy s jejich specifikací a požadavky uvedenými v </w:t>
      </w:r>
      <w:r w:rsidR="00584BF9" w:rsidRPr="00412E9D">
        <w:t>Prováděcí</w:t>
      </w:r>
      <w:r w:rsidRPr="00412E9D">
        <w:t xml:space="preserve"> smlouvě nebo stanovenými na základě této Smlouvy</w:t>
      </w:r>
      <w:bookmarkEnd w:id="229"/>
      <w:r w:rsidRPr="00412E9D">
        <w:t>, přičemž specifikací se rozumí rovněž akceptační kritéria, byla-li v souladu s touto Smlouvou stanovena.</w:t>
      </w:r>
    </w:p>
    <w:p w14:paraId="4579E642" w14:textId="77777777" w:rsidR="00306281" w:rsidRPr="00412E9D" w:rsidRDefault="00306281" w:rsidP="00306281">
      <w:pPr>
        <w:pStyle w:val="Styl2"/>
        <w:numPr>
          <w:ilvl w:val="0"/>
          <w:numId w:val="0"/>
        </w:numPr>
        <w:spacing w:before="0" w:line="240" w:lineRule="auto"/>
        <w:ind w:left="567" w:hanging="567"/>
      </w:pPr>
    </w:p>
    <w:p w14:paraId="70833DA7" w14:textId="77777777" w:rsidR="00306281" w:rsidRPr="00412E9D" w:rsidRDefault="00306281" w:rsidP="007759AE">
      <w:pPr>
        <w:pStyle w:val="2sltext"/>
      </w:pPr>
      <w:bookmarkStart w:id="230" w:name="_Ref66170449"/>
      <w:bookmarkStart w:id="231" w:name="_Ref175236329"/>
      <w:r w:rsidRPr="00412E9D">
        <w:t>Objednatel vyhotoví o provedení každého akceptačního řízení protokol (dále jen „</w:t>
      </w:r>
      <w:r w:rsidRPr="00412E9D">
        <w:rPr>
          <w:b/>
          <w:bCs/>
          <w:i/>
          <w:iCs/>
        </w:rPr>
        <w:t>Protokol o akceptačním řízení</w:t>
      </w:r>
      <w:r w:rsidRPr="00412E9D">
        <w:t>“)</w:t>
      </w:r>
      <w:bookmarkEnd w:id="230"/>
      <w:r w:rsidRPr="00412E9D">
        <w:t>, jehož návrh je Poskytovatel povinen Objednateli předložit spolu s předložením výsledku plnění Poskytovatele k akceptaci.</w:t>
      </w:r>
      <w:bookmarkEnd w:id="231"/>
    </w:p>
    <w:p w14:paraId="75E11B0A" w14:textId="77777777" w:rsidR="00306281" w:rsidRPr="00412E9D" w:rsidRDefault="00306281" w:rsidP="007759AE">
      <w:pPr>
        <w:pStyle w:val="2sltext"/>
        <w:numPr>
          <w:ilvl w:val="0"/>
          <w:numId w:val="0"/>
        </w:numPr>
        <w:ind w:left="567"/>
      </w:pPr>
      <w:bookmarkStart w:id="232" w:name="_Ref56759304"/>
    </w:p>
    <w:p w14:paraId="3CABF061" w14:textId="53068D70" w:rsidR="00D12B23" w:rsidRPr="00412E9D" w:rsidRDefault="00306281" w:rsidP="007759AE">
      <w:pPr>
        <w:pStyle w:val="2sltext"/>
      </w:pPr>
      <w:bookmarkStart w:id="233" w:name="_Ref66170250"/>
      <w:r w:rsidRPr="00412E9D">
        <w:t>Akceptační řízení probíhá následovně:</w:t>
      </w:r>
      <w:bookmarkStart w:id="234" w:name="_Ref66040742"/>
      <w:bookmarkStart w:id="235" w:name="_Hlk56752179"/>
      <w:bookmarkEnd w:id="232"/>
      <w:bookmarkEnd w:id="233"/>
    </w:p>
    <w:p w14:paraId="00654C34" w14:textId="2B996ECF" w:rsidR="00D12B23" w:rsidRPr="00412E9D" w:rsidRDefault="00306281" w:rsidP="007759AE">
      <w:pPr>
        <w:pStyle w:val="2sltext"/>
        <w:numPr>
          <w:ilvl w:val="1"/>
          <w:numId w:val="1"/>
        </w:numPr>
      </w:pPr>
      <w:bookmarkStart w:id="236" w:name="_Ref158890743"/>
      <w:r w:rsidRPr="00412E9D">
        <w:t>Poskytovatel písemně informuje Objednatele o termínu předložení výsledku plnění Poskytovatele k akceptaci Objednateli nejpozději 5 dnů před předložením výsledku plnění Poskytovatele k akceptaci.</w:t>
      </w:r>
      <w:bookmarkEnd w:id="234"/>
      <w:bookmarkEnd w:id="236"/>
    </w:p>
    <w:p w14:paraId="53309459" w14:textId="53CCEEDA" w:rsidR="00306281" w:rsidRPr="00412E9D" w:rsidRDefault="00306281" w:rsidP="007759AE">
      <w:pPr>
        <w:pStyle w:val="2sltext"/>
        <w:numPr>
          <w:ilvl w:val="1"/>
          <w:numId w:val="1"/>
        </w:numPr>
      </w:pPr>
      <w:bookmarkStart w:id="237" w:name="_Ref175651399"/>
      <w:r w:rsidRPr="00412E9D">
        <w:t>Poskytovatel předloží Objednateli k akceptaci výsledek plnění Poskytovatele, který je předmětem akceptačního řízen</w:t>
      </w:r>
      <w:bookmarkStart w:id="238" w:name="_Ref243531295"/>
      <w:r w:rsidRPr="00412E9D">
        <w:t xml:space="preserve">í, a to tak, aby výsledek plnění Poskytovatele byl Objednateli řádně předán v termínu stanoveném v souladu s touto Smlouvou nebo </w:t>
      </w:r>
      <w:r w:rsidR="00584BF9" w:rsidRPr="00412E9D">
        <w:t>Prováděcí</w:t>
      </w:r>
      <w:r w:rsidRPr="00412E9D">
        <w:t xml:space="preserve"> smlouvou.</w:t>
      </w:r>
      <w:bookmarkEnd w:id="237"/>
    </w:p>
    <w:p w14:paraId="09B7F646" w14:textId="1FB87513" w:rsidR="00306281" w:rsidRPr="00412E9D" w:rsidRDefault="00306281" w:rsidP="007759AE">
      <w:pPr>
        <w:pStyle w:val="2sltext"/>
        <w:numPr>
          <w:ilvl w:val="1"/>
          <w:numId w:val="1"/>
        </w:numPr>
      </w:pPr>
      <w:bookmarkStart w:id="239" w:name="_Ref56753866"/>
      <w:bookmarkStart w:id="240" w:name="_Ref243531376"/>
      <w:bookmarkStart w:id="241" w:name="_Ref508643867"/>
      <w:bookmarkEnd w:id="238"/>
      <w:r w:rsidRPr="00412E9D">
        <w:t>Objednatel se zavazuje oznámit veškeré jím zjištěné vady a své výhrady nebo připomínky k výsledku plnění Poskytovatele předloženému k akceptaci do 1</w:t>
      </w:r>
      <w:r w:rsidR="00661177">
        <w:t>0</w:t>
      </w:r>
      <w:r w:rsidRPr="00412E9D">
        <w:t xml:space="preserve"> dnů od jeho předložení Objednateli</w:t>
      </w:r>
      <w:bookmarkEnd w:id="239"/>
      <w:r w:rsidRPr="00412E9D">
        <w:t xml:space="preserve">, nebo do </w:t>
      </w:r>
      <w:r w:rsidR="00661177">
        <w:t>15</w:t>
      </w:r>
      <w:r w:rsidRPr="00412E9D">
        <w:t xml:space="preserve"> dnů po předložení Objednateli, pokud byla porušena povinnost Poskytovatele dle odst. </w:t>
      </w:r>
      <w:r w:rsidR="0071170C" w:rsidRPr="00412E9D">
        <w:fldChar w:fldCharType="begin"/>
      </w:r>
      <w:r w:rsidR="0071170C" w:rsidRPr="00412E9D">
        <w:instrText xml:space="preserve"> REF _Ref158890743 \r \h </w:instrText>
      </w:r>
      <w:r w:rsidR="003D4357" w:rsidRPr="00412E9D">
        <w:instrText xml:space="preserve"> \* MERGEFORMAT </w:instrText>
      </w:r>
      <w:r w:rsidR="0071170C" w:rsidRPr="00412E9D">
        <w:fldChar w:fldCharType="separate"/>
      </w:r>
      <w:r w:rsidR="00A31417">
        <w:t>79.1</w:t>
      </w:r>
      <w:r w:rsidR="0071170C" w:rsidRPr="00412E9D">
        <w:fldChar w:fldCharType="end"/>
      </w:r>
      <w:r w:rsidR="0071170C" w:rsidRPr="00412E9D">
        <w:t xml:space="preserve"> </w:t>
      </w:r>
      <w:r w:rsidRPr="00412E9D">
        <w:t xml:space="preserve">Smlouvy. Pokud Objednatel nesplní svou povinnost dle tohoto odstavce této Smlouvy ve stanovené lhůtě, je v prodlení. Poskytovatel není v prodlení s plněním termínů dle </w:t>
      </w:r>
      <w:r w:rsidR="00584BF9" w:rsidRPr="00412E9D">
        <w:t>Prováděcí</w:t>
      </w:r>
      <w:r w:rsidRPr="00412E9D">
        <w:t xml:space="preserve"> smlouvy po dobu, ve které je Objednatel v prodlení s plněním svých povinností dle tohoto odstavce této Smlouvy. Termíny dle </w:t>
      </w:r>
      <w:r w:rsidR="00584BF9" w:rsidRPr="00412E9D">
        <w:t>Prováděcí</w:t>
      </w:r>
      <w:r w:rsidRPr="00412E9D">
        <w:t xml:space="preserve"> smlouvy se o tuto dobu prodlení Objednatele prodlužují.</w:t>
      </w:r>
    </w:p>
    <w:bookmarkEnd w:id="240"/>
    <w:bookmarkEnd w:id="241"/>
    <w:p w14:paraId="716F8A08" w14:textId="77777777" w:rsidR="00306281" w:rsidRPr="00412E9D" w:rsidRDefault="00306281" w:rsidP="007759AE">
      <w:pPr>
        <w:pStyle w:val="2sltext"/>
        <w:numPr>
          <w:ilvl w:val="1"/>
          <w:numId w:val="1"/>
        </w:numPr>
      </w:pPr>
      <w:r w:rsidRPr="00412E9D">
        <w:t>V případě, že výsledek plnění Poskytovatele neobsahuje dle Objednatele žádnou vadu a Objednatel nemá k výsledku plnění Poskytovatele žádné výhrady ani připomínky, je výsledkem akceptačního řízení „Akceptováno bez výhrad“. Smluvní strany považují v takovém případě výsledek plnění Poskytovatele za Poskytovatelem řádně předaný a Objednatelem řádně převzatý a akceptovaný.</w:t>
      </w:r>
    </w:p>
    <w:p w14:paraId="5F0F545C" w14:textId="4497A7A1" w:rsidR="00306281" w:rsidRPr="00412E9D" w:rsidRDefault="00306281" w:rsidP="007759AE">
      <w:pPr>
        <w:pStyle w:val="2sltext"/>
        <w:numPr>
          <w:ilvl w:val="1"/>
          <w:numId w:val="1"/>
        </w:numPr>
      </w:pPr>
      <w:bookmarkStart w:id="242" w:name="_Ref66110527"/>
      <w:r w:rsidRPr="00412E9D">
        <w:t xml:space="preserve">V případě, že výsledek plnění Poskytovatele obsahuje dle Objednatele drobné vady, které samostatně ani ve spojení s jinými nebrání užívání výsledku plnění Poskytovatele, nebo </w:t>
      </w:r>
      <w:r w:rsidRPr="00412E9D">
        <w:lastRenderedPageBreak/>
        <w:t xml:space="preserve">Objednatel má k výsledku plnění Poskytovatele nepodstatné výhrady či připomínky, je výsledkem akceptačního řízení „Akceptováno s výhradou“. V takovém případě bude Protokol o akceptačním řízení obsahovat soupis Objednatelem vytknutých vad, výhrad či připomínek a také způsoby a přiměřené lhůty pro jejich odstranění, na kterých se Smluvní strany dohodly. Smluvní strany považují v takovém případě výsledek plnění Poskytovatele za Poskytovatelem řádně předaný a Objednatelem řádně převzatý a akceptovaný, pakliže však nebudou Objednatelem vytknuté vady, výhrady či připomínky odstraněny v souladu s Protokolem o akceptačním řízení, vzniká Objednateli nárok na smluvní pokutu dle této Smlouvy. Poskytovatel písemně informuje Objednatele o odstranění vad, výhrad či připomínek a předá Objednateli nový výsledek plnění Poskytovatele či jeho příslušnou část. Objednatel nový výsledek plnění Poskytovatele či jeho příslušnou část do </w:t>
      </w:r>
      <w:r w:rsidR="0071170C" w:rsidRPr="00412E9D">
        <w:t>10</w:t>
      </w:r>
      <w:r w:rsidRPr="00412E9D">
        <w:t xml:space="preserve"> dnů od jeho předložení Objednateli posoudí a Poskytovateli odstranění Objednatelem vytknutých vad, výhrad či připomínek písemně potvrdí.</w:t>
      </w:r>
      <w:bookmarkEnd w:id="242"/>
    </w:p>
    <w:p w14:paraId="6A242636" w14:textId="2092CA58" w:rsidR="00306281" w:rsidRPr="00412E9D" w:rsidRDefault="00306281" w:rsidP="007759AE">
      <w:pPr>
        <w:pStyle w:val="2sltext"/>
        <w:numPr>
          <w:ilvl w:val="1"/>
          <w:numId w:val="1"/>
        </w:numPr>
      </w:pPr>
      <w:r w:rsidRPr="00412E9D">
        <w:t xml:space="preserve">V případě, že výsledek plnění Poskytovatele obsahuje dle Objednatele vady jiné než drobné vady nebo Objednatel má k výsledku plnění Poskytovatele podstatné výhrady či připomínky, je výsledkem akceptačního řízení „Neakceptováno“. V takovém případě bude Protokol o akceptačním řízení obsahovat soupis Objednatelem vytknutých vad, výhrad či připomínek. Smluvní strany nepovažují v takovém případě výsledek plnění Poskytovatele za Poskytovatelem řádně předaný a Objednatelem převzatý a akceptovaný a Poskytovatel se může dostat do prodlení s předáním výsledku plnění Poskytovatele dle této Smlouvy. Poskytovatel je povinen bez zbytečného odkladu odstranit Objednatelem vytknuté vady, výhrady či připomínky nebo poskytnout nové plnění. Akceptační řízení dle odst. </w:t>
      </w:r>
      <w:r w:rsidRPr="00412E9D">
        <w:fldChar w:fldCharType="begin"/>
      </w:r>
      <w:r w:rsidRPr="00412E9D">
        <w:instrText xml:space="preserve"> REF _Ref66170250 \r \h  \* MERGEFORMAT </w:instrText>
      </w:r>
      <w:r w:rsidRPr="00412E9D">
        <w:fldChar w:fldCharType="separate"/>
      </w:r>
      <w:r w:rsidR="00A31417">
        <w:t>79</w:t>
      </w:r>
      <w:r w:rsidRPr="00412E9D">
        <w:fldChar w:fldCharType="end"/>
      </w:r>
      <w:r w:rsidRPr="00412E9D">
        <w:t xml:space="preserve"> Smlouvy se v tomto případě opakuje, dokud nebude výsledek plnění Poskytovatele Objednatelem akceptován s výsledkem „Akceptováno bez výhrad“ nebo „Akceptováno s výhradami“</w:t>
      </w:r>
      <w:bookmarkEnd w:id="235"/>
      <w:r w:rsidRPr="00412E9D">
        <w:t>.</w:t>
      </w:r>
    </w:p>
    <w:p w14:paraId="07DAC8D3" w14:textId="77777777" w:rsidR="00306281" w:rsidRPr="00412E9D" w:rsidRDefault="00306281" w:rsidP="007759AE">
      <w:pPr>
        <w:pStyle w:val="2sltext"/>
        <w:numPr>
          <w:ilvl w:val="1"/>
          <w:numId w:val="1"/>
        </w:numPr>
      </w:pPr>
      <w:r w:rsidRPr="00412E9D">
        <w:t>Nesdělení některé výhrady či připomínky nebo neoznámení některé vady výsledku plnění Poskytovatele v rámci akceptačního řízení nemá vliv na povinnost Poskytovatele tuto vadu odstranit, pokud o ní ví, nebo ji dodatečně zjistí či mu bude dodatečně oznámena, pakliže tato vada byla ve výsledku plnění Poskytovatele v okamžiku jeho předání Objednateli již obsažena.</w:t>
      </w:r>
    </w:p>
    <w:p w14:paraId="6F570D02" w14:textId="77777777" w:rsidR="00306281" w:rsidRPr="00412E9D" w:rsidRDefault="00306281" w:rsidP="00306281">
      <w:pPr>
        <w:ind w:left="1134"/>
        <w:jc w:val="both"/>
      </w:pPr>
    </w:p>
    <w:p w14:paraId="799AF511" w14:textId="0B7E381E" w:rsidR="00306281" w:rsidRPr="00412E9D" w:rsidRDefault="00306281" w:rsidP="007759AE">
      <w:pPr>
        <w:pStyle w:val="2sltext"/>
      </w:pPr>
      <w:r w:rsidRPr="00412E9D">
        <w:t>Lhůty uvedené v předchozím odstavci této Smlouvy platí, pokud se Smluvní strany nedohodnou písemně</w:t>
      </w:r>
      <w:r w:rsidR="00FD65F7" w:rsidRPr="00412E9D">
        <w:t xml:space="preserve"> </w:t>
      </w:r>
      <w:r w:rsidRPr="00412E9D">
        <w:t>jinak.</w:t>
      </w:r>
    </w:p>
    <w:p w14:paraId="48B88A61" w14:textId="77777777" w:rsidR="00306281" w:rsidRPr="00412E9D" w:rsidRDefault="00306281" w:rsidP="007759AE">
      <w:pPr>
        <w:pStyle w:val="2sltext"/>
        <w:numPr>
          <w:ilvl w:val="0"/>
          <w:numId w:val="0"/>
        </w:numPr>
        <w:ind w:left="567"/>
      </w:pPr>
    </w:p>
    <w:p w14:paraId="6AA19928" w14:textId="77777777" w:rsidR="00306281" w:rsidRPr="00412E9D" w:rsidRDefault="00306281" w:rsidP="007759AE">
      <w:pPr>
        <w:pStyle w:val="2sltext"/>
      </w:pPr>
      <w:r w:rsidRPr="00412E9D">
        <w:t>Provedení akceptačního řízení nemá vliv na termíny stanovené v souladu s touto Smlouvou pro předání výsledku plnění Poskytovatele Objednateli.</w:t>
      </w:r>
    </w:p>
    <w:p w14:paraId="547D7F47" w14:textId="77777777" w:rsidR="00306281" w:rsidRPr="00412E9D" w:rsidRDefault="00306281" w:rsidP="007759AE">
      <w:pPr>
        <w:pStyle w:val="2sltext"/>
        <w:numPr>
          <w:ilvl w:val="0"/>
          <w:numId w:val="0"/>
        </w:numPr>
        <w:ind w:left="567"/>
      </w:pPr>
    </w:p>
    <w:p w14:paraId="5E3C7FAF" w14:textId="3A1797B1" w:rsidR="008121E8" w:rsidRDefault="00306281" w:rsidP="007759AE">
      <w:pPr>
        <w:pStyle w:val="2sltext"/>
      </w:pPr>
      <w:bookmarkStart w:id="243" w:name="_Ref175235872"/>
      <w:r w:rsidRPr="00412E9D">
        <w:t xml:space="preserve">Akceptací výsledku plnění Poskytovatele dle této Smlouvy v rámci akceptačního řízení s výsledkem „Akceptováno bez výhrad“ nebo „Akceptováno s výhradami“ se předmětný závazek Poskytovatele dle </w:t>
      </w:r>
      <w:r w:rsidR="00584BF9" w:rsidRPr="00412E9D">
        <w:t>Prováděcí</w:t>
      </w:r>
      <w:r w:rsidRPr="00412E9D">
        <w:t xml:space="preserve"> smlouvy považuje za splněný</w:t>
      </w:r>
      <w:bookmarkStart w:id="244" w:name="_Ref303885248"/>
      <w:r w:rsidRPr="00412E9D">
        <w:t xml:space="preserve"> a výsledek plnění Poskytovatele je Objednateli předán k užívání.</w:t>
      </w:r>
      <w:bookmarkEnd w:id="243"/>
    </w:p>
    <w:p w14:paraId="27591A72" w14:textId="77777777" w:rsidR="009F111D" w:rsidRDefault="009F111D" w:rsidP="007759AE">
      <w:pPr>
        <w:pStyle w:val="2sltext"/>
        <w:numPr>
          <w:ilvl w:val="0"/>
          <w:numId w:val="0"/>
        </w:numPr>
        <w:ind w:left="567"/>
      </w:pPr>
    </w:p>
    <w:p w14:paraId="3CD31E0E" w14:textId="10F68C90" w:rsidR="009F111D" w:rsidRPr="005F37D2" w:rsidRDefault="009F111D" w:rsidP="007759AE">
      <w:pPr>
        <w:pStyle w:val="2sltext"/>
      </w:pPr>
      <w:r w:rsidRPr="005F37D2">
        <w:t>Poskytovatel je v rámci Služby IS0</w:t>
      </w:r>
      <w:r w:rsidR="002A36D9">
        <w:t>6</w:t>
      </w:r>
      <w:r w:rsidRPr="005F37D2">
        <w:t xml:space="preserve"> povinen zpracov</w:t>
      </w:r>
      <w:r w:rsidR="005F37D2" w:rsidRPr="005F37D2">
        <w:t>áva</w:t>
      </w:r>
      <w:r w:rsidRPr="005F37D2">
        <w:t xml:space="preserve">t a Objednateli </w:t>
      </w:r>
      <w:r w:rsidR="005F37D2" w:rsidRPr="005F37D2">
        <w:t>doručovat v průběhu poskytování konkrétní Služby IS0</w:t>
      </w:r>
      <w:r w:rsidR="002A36D9">
        <w:t>6</w:t>
      </w:r>
      <w:r w:rsidR="005F37D2" w:rsidRPr="005F37D2">
        <w:t xml:space="preserve">, tzn. v průběhu plnění dané Prováděcí smlouvy, </w:t>
      </w:r>
      <w:r w:rsidRPr="005F37D2">
        <w:t>přehledn</w:t>
      </w:r>
      <w:r w:rsidR="005F37D2" w:rsidRPr="005F37D2">
        <w:t>é</w:t>
      </w:r>
      <w:r w:rsidRPr="005F37D2">
        <w:t xml:space="preserve"> a kompletní </w:t>
      </w:r>
      <w:r w:rsidRPr="005F37D2">
        <w:rPr>
          <w:rFonts w:asciiTheme="minorHAnsi" w:hAnsiTheme="minorHAnsi"/>
        </w:rPr>
        <w:t>protokol</w:t>
      </w:r>
      <w:r w:rsidR="005F37D2" w:rsidRPr="005F37D2">
        <w:rPr>
          <w:rFonts w:asciiTheme="minorHAnsi" w:hAnsiTheme="minorHAnsi"/>
        </w:rPr>
        <w:t>y</w:t>
      </w:r>
      <w:r w:rsidRPr="005F37D2">
        <w:rPr>
          <w:rFonts w:asciiTheme="minorHAnsi" w:hAnsiTheme="minorHAnsi"/>
        </w:rPr>
        <w:t xml:space="preserve"> o poskytnutí Služby IS0</w:t>
      </w:r>
      <w:r w:rsidR="002A36D9">
        <w:rPr>
          <w:rFonts w:asciiTheme="minorHAnsi" w:hAnsiTheme="minorHAnsi"/>
        </w:rPr>
        <w:t>6</w:t>
      </w:r>
      <w:r w:rsidRPr="005F37D2">
        <w:rPr>
          <w:rFonts w:asciiTheme="minorHAnsi" w:hAnsiTheme="minorHAnsi"/>
        </w:rPr>
        <w:t xml:space="preserve"> (dále jen „</w:t>
      </w:r>
      <w:r w:rsidRPr="005F37D2">
        <w:rPr>
          <w:rFonts w:asciiTheme="minorHAnsi" w:hAnsiTheme="minorHAnsi"/>
          <w:b/>
          <w:bCs/>
          <w:i/>
          <w:iCs/>
        </w:rPr>
        <w:t>Protokol o poskytnutí Služby IS0</w:t>
      </w:r>
      <w:r w:rsidR="002A36D9">
        <w:rPr>
          <w:rFonts w:asciiTheme="minorHAnsi" w:hAnsiTheme="minorHAnsi"/>
          <w:b/>
          <w:bCs/>
          <w:i/>
          <w:iCs/>
        </w:rPr>
        <w:t>6</w:t>
      </w:r>
      <w:r w:rsidRPr="005F37D2">
        <w:rPr>
          <w:rFonts w:asciiTheme="minorHAnsi" w:hAnsiTheme="minorHAnsi"/>
        </w:rPr>
        <w:t>“).</w:t>
      </w:r>
      <w:r w:rsidR="005F37D2" w:rsidRPr="005F37D2">
        <w:rPr>
          <w:rFonts w:asciiTheme="minorHAnsi" w:hAnsiTheme="minorHAnsi"/>
        </w:rPr>
        <w:t xml:space="preserve"> </w:t>
      </w:r>
      <w:r w:rsidRPr="005F37D2">
        <w:rPr>
          <w:rFonts w:asciiTheme="minorHAnsi" w:hAnsiTheme="minorHAnsi"/>
        </w:rPr>
        <w:t>Podrobné podmínky a požadavky na Protokol o poskytnutí Služby IS0</w:t>
      </w:r>
      <w:r w:rsidR="002A36D9">
        <w:rPr>
          <w:rFonts w:asciiTheme="minorHAnsi" w:hAnsiTheme="minorHAnsi"/>
        </w:rPr>
        <w:t>6</w:t>
      </w:r>
      <w:r w:rsidRPr="005F37D2">
        <w:rPr>
          <w:rFonts w:asciiTheme="minorHAnsi" w:hAnsiTheme="minorHAnsi"/>
        </w:rPr>
        <w:t xml:space="preserve"> jsou stanoveny v Katalogu služeb</w:t>
      </w:r>
      <w:r w:rsidR="005F37D2" w:rsidRPr="005F37D2">
        <w:rPr>
          <w:rFonts w:asciiTheme="minorHAnsi" w:hAnsiTheme="minorHAnsi"/>
        </w:rPr>
        <w:t xml:space="preserve">, ve které je </w:t>
      </w:r>
      <w:r w:rsidRPr="005F37D2">
        <w:rPr>
          <w:rFonts w:asciiTheme="minorHAnsi" w:hAnsiTheme="minorHAnsi"/>
        </w:rPr>
        <w:t>Protokol o poskytnutí Služby IS0</w:t>
      </w:r>
      <w:r w:rsidR="002A36D9">
        <w:rPr>
          <w:rFonts w:asciiTheme="minorHAnsi" w:hAnsiTheme="minorHAnsi"/>
        </w:rPr>
        <w:t>6</w:t>
      </w:r>
      <w:r w:rsidRPr="005F37D2">
        <w:rPr>
          <w:rFonts w:asciiTheme="minorHAnsi" w:hAnsiTheme="minorHAnsi"/>
        </w:rPr>
        <w:t xml:space="preserve"> označován jako „</w:t>
      </w:r>
      <w:r w:rsidRPr="005F37D2">
        <w:rPr>
          <w:rFonts w:asciiTheme="minorHAnsi" w:hAnsiTheme="minorHAnsi"/>
          <w:b/>
          <w:bCs/>
          <w:i/>
          <w:iCs/>
        </w:rPr>
        <w:t>Protokol o poskytnuté službě</w:t>
      </w:r>
      <w:r w:rsidRPr="005F37D2">
        <w:rPr>
          <w:rFonts w:asciiTheme="minorHAnsi" w:hAnsiTheme="minorHAnsi"/>
        </w:rPr>
        <w:t>“.</w:t>
      </w:r>
      <w:r w:rsidR="005F37D2" w:rsidRPr="005F37D2">
        <w:rPr>
          <w:rFonts w:asciiTheme="minorHAnsi" w:hAnsiTheme="minorHAnsi"/>
        </w:rPr>
        <w:t xml:space="preserve"> Protokol o poskytnutí Služby IS0</w:t>
      </w:r>
      <w:r w:rsidR="002A36D9">
        <w:rPr>
          <w:rFonts w:asciiTheme="minorHAnsi" w:hAnsiTheme="minorHAnsi"/>
        </w:rPr>
        <w:t>6</w:t>
      </w:r>
      <w:r w:rsidR="005F37D2" w:rsidRPr="005F37D2">
        <w:rPr>
          <w:rFonts w:asciiTheme="minorHAnsi" w:hAnsiTheme="minorHAnsi"/>
        </w:rPr>
        <w:t xml:space="preserve"> bude zpracován vždy samostatně pro každou jednotlivou Službu IS0</w:t>
      </w:r>
      <w:r w:rsidR="002A36D9">
        <w:rPr>
          <w:rFonts w:asciiTheme="minorHAnsi" w:hAnsiTheme="minorHAnsi"/>
        </w:rPr>
        <w:t>6</w:t>
      </w:r>
      <w:r w:rsidR="005F37D2" w:rsidRPr="005F37D2">
        <w:rPr>
          <w:rFonts w:asciiTheme="minorHAnsi" w:hAnsiTheme="minorHAnsi"/>
        </w:rPr>
        <w:t>, tzn. samostatně pro každou jednotlivou Prováděcí smlouv</w:t>
      </w:r>
      <w:r w:rsidR="00661177">
        <w:rPr>
          <w:rFonts w:asciiTheme="minorHAnsi" w:hAnsiTheme="minorHAnsi"/>
        </w:rPr>
        <w:t>u</w:t>
      </w:r>
      <w:r w:rsidR="005F37D2" w:rsidRPr="005F37D2">
        <w:rPr>
          <w:rFonts w:asciiTheme="minorHAnsi" w:hAnsiTheme="minorHAnsi"/>
        </w:rPr>
        <w:t>. Protokoly o poskytnutí Služby IS0</w:t>
      </w:r>
      <w:r w:rsidR="002A36D9">
        <w:rPr>
          <w:rFonts w:asciiTheme="minorHAnsi" w:hAnsiTheme="minorHAnsi"/>
        </w:rPr>
        <w:t>6</w:t>
      </w:r>
      <w:r w:rsidR="005F37D2" w:rsidRPr="005F37D2">
        <w:rPr>
          <w:rFonts w:asciiTheme="minorHAnsi" w:hAnsiTheme="minorHAnsi"/>
        </w:rPr>
        <w:t xml:space="preserve"> budou zpracovávány vždy pro vyhodnocovací období 1 (jednoho) kalendářního měsíce a budou Objednateli doručeny nejpozději do 10 pracovních dní od ukončení daného vyhodnocovacího období 1 (jednoho) kalendářního měsíce.</w:t>
      </w:r>
    </w:p>
    <w:p w14:paraId="629C5F17" w14:textId="77777777" w:rsidR="00295507" w:rsidRPr="00C43811" w:rsidRDefault="00295507" w:rsidP="007759AE">
      <w:pPr>
        <w:pStyle w:val="2sltext"/>
        <w:numPr>
          <w:ilvl w:val="0"/>
          <w:numId w:val="0"/>
        </w:numPr>
        <w:ind w:left="567"/>
      </w:pPr>
    </w:p>
    <w:p w14:paraId="1E8CFC2B" w14:textId="60092748" w:rsidR="00295507" w:rsidRPr="009F111D" w:rsidRDefault="00295507" w:rsidP="007759AE">
      <w:pPr>
        <w:pStyle w:val="2sltext"/>
      </w:pPr>
      <w:bookmarkStart w:id="245" w:name="_Ref175653420"/>
      <w:r w:rsidRPr="009F111D">
        <w:t xml:space="preserve">Poskytovatel je </w:t>
      </w:r>
      <w:r w:rsidR="00C43811" w:rsidRPr="009F111D">
        <w:t>v rámci Služby IS0</w:t>
      </w:r>
      <w:r w:rsidR="002A36D9">
        <w:t>6</w:t>
      </w:r>
      <w:r w:rsidR="00C43811" w:rsidRPr="009F111D">
        <w:t xml:space="preserve"> </w:t>
      </w:r>
      <w:r w:rsidRPr="009F111D">
        <w:t xml:space="preserve">povinen </w:t>
      </w:r>
      <w:r w:rsidR="00FC6D8B" w:rsidRPr="009F111D">
        <w:t xml:space="preserve">zpracovat a </w:t>
      </w:r>
      <w:r w:rsidRPr="009F111D">
        <w:t>předložit Objednateli přehledný a kompletní výkaz o poskytnutí Služby IS0</w:t>
      </w:r>
      <w:r w:rsidR="002A36D9">
        <w:t>6</w:t>
      </w:r>
      <w:r w:rsidRPr="009F111D">
        <w:t xml:space="preserve"> (dále jen „</w:t>
      </w:r>
      <w:r w:rsidRPr="009F111D">
        <w:rPr>
          <w:b/>
          <w:bCs/>
          <w:i/>
          <w:iCs/>
        </w:rPr>
        <w:t>Výkaz o poskytnutí Služby IS0</w:t>
      </w:r>
      <w:r w:rsidR="002A36D9">
        <w:rPr>
          <w:b/>
          <w:bCs/>
          <w:i/>
          <w:iCs/>
        </w:rPr>
        <w:t>6</w:t>
      </w:r>
      <w:r w:rsidRPr="009F111D">
        <w:t>“). Výkaz o poskytnutí Služby IS0</w:t>
      </w:r>
      <w:r w:rsidR="002A36D9">
        <w:t>6</w:t>
      </w:r>
      <w:r w:rsidRPr="009F111D">
        <w:t xml:space="preserve"> je základním podkladem pro ověření oprávněnosti a správnosti fakturované výše odměny za poskytnutí Služby IS0</w:t>
      </w:r>
      <w:r w:rsidR="002A36D9">
        <w:t>6</w:t>
      </w:r>
      <w:r w:rsidRPr="009F111D">
        <w:t xml:space="preserve">. </w:t>
      </w:r>
      <w:r w:rsidR="009B6157" w:rsidRPr="009F111D">
        <w:t>O</w:t>
      </w:r>
      <w:r w:rsidRPr="009F111D">
        <w:rPr>
          <w:bCs/>
        </w:rPr>
        <w:t>dměn</w:t>
      </w:r>
      <w:r w:rsidR="009B6157" w:rsidRPr="009F111D">
        <w:rPr>
          <w:bCs/>
        </w:rPr>
        <w:t>a</w:t>
      </w:r>
      <w:r w:rsidRPr="009F111D">
        <w:t xml:space="preserve"> za poskytnutí Služby IS0</w:t>
      </w:r>
      <w:r w:rsidR="002A36D9">
        <w:t>6</w:t>
      </w:r>
      <w:r w:rsidRPr="009F111D">
        <w:t xml:space="preserve"> bude vždy vypočtena a hrazena pouze na základě časového rozsahu skutečně poskytnuté Služby IS0</w:t>
      </w:r>
      <w:r w:rsidR="002A36D9">
        <w:t>6</w:t>
      </w:r>
      <w:r w:rsidRPr="009F111D">
        <w:t>, resp. skutečně čerpaných pracovních kapacit Poskytovatele, který je podložen příslušnou Prováděcí smlouvou.</w:t>
      </w:r>
      <w:bookmarkEnd w:id="245"/>
    </w:p>
    <w:p w14:paraId="1A12D4D1" w14:textId="77777777" w:rsidR="00E94DF1" w:rsidRPr="00412E9D" w:rsidRDefault="00E94DF1" w:rsidP="00E94DF1">
      <w:pPr>
        <w:pStyle w:val="Odstavecseseznamem"/>
        <w:numPr>
          <w:ilvl w:val="0"/>
          <w:numId w:val="0"/>
        </w:numPr>
        <w:ind w:left="567"/>
      </w:pPr>
    </w:p>
    <w:p w14:paraId="4A139D16" w14:textId="5A34CCD2" w:rsidR="00E94DF1" w:rsidRPr="00412E9D" w:rsidRDefault="00C61EBF" w:rsidP="007759AE">
      <w:pPr>
        <w:pStyle w:val="2sltext"/>
      </w:pPr>
      <w:r w:rsidRPr="00412E9D">
        <w:t xml:space="preserve">Výkaz o </w:t>
      </w:r>
      <w:r w:rsidR="00FD7EEC" w:rsidRPr="00412E9D">
        <w:t xml:space="preserve">poskytnutí </w:t>
      </w:r>
      <w:r w:rsidRPr="00412E9D">
        <w:t>Služb</w:t>
      </w:r>
      <w:r w:rsidR="00FD7EEC" w:rsidRPr="00412E9D">
        <w:t>y</w:t>
      </w:r>
      <w:r w:rsidRPr="00412E9D">
        <w:t xml:space="preserve"> IS0</w:t>
      </w:r>
      <w:r w:rsidR="002A36D9">
        <w:t>6</w:t>
      </w:r>
      <w:r w:rsidR="00E94DF1" w:rsidRPr="00412E9D">
        <w:t xml:space="preserve"> bude obsahovat alespoň:</w:t>
      </w:r>
    </w:p>
    <w:p w14:paraId="09CA299A" w14:textId="77777777" w:rsidR="00E94DF1" w:rsidRPr="00412E9D" w:rsidRDefault="00E94DF1" w:rsidP="007759AE">
      <w:pPr>
        <w:pStyle w:val="2sltext"/>
        <w:numPr>
          <w:ilvl w:val="1"/>
          <w:numId w:val="1"/>
        </w:numPr>
      </w:pPr>
      <w:r w:rsidRPr="00412E9D">
        <w:rPr>
          <w:bCs/>
        </w:rPr>
        <w:t>identifikační údaje Objednatele a Poskytovatele,</w:t>
      </w:r>
    </w:p>
    <w:p w14:paraId="6AC10985" w14:textId="0412A18C" w:rsidR="00E94DF1" w:rsidRPr="00412E9D" w:rsidRDefault="00E94DF1" w:rsidP="007759AE">
      <w:pPr>
        <w:pStyle w:val="2sltext"/>
        <w:numPr>
          <w:ilvl w:val="1"/>
          <w:numId w:val="1"/>
        </w:numPr>
      </w:pPr>
      <w:r w:rsidRPr="00412E9D">
        <w:rPr>
          <w:bCs/>
        </w:rPr>
        <w:t xml:space="preserve">identifikaci </w:t>
      </w:r>
      <w:r w:rsidR="00584BF9" w:rsidRPr="00412E9D">
        <w:rPr>
          <w:bCs/>
        </w:rPr>
        <w:t>Prováděcí</w:t>
      </w:r>
      <w:r w:rsidRPr="00412E9D">
        <w:rPr>
          <w:bCs/>
        </w:rPr>
        <w:t xml:space="preserve"> smlouvy,</w:t>
      </w:r>
      <w:bookmarkStart w:id="246" w:name="_Ref127262106"/>
    </w:p>
    <w:p w14:paraId="1E591B57" w14:textId="36A2820F" w:rsidR="00383BCE" w:rsidRPr="00412E9D" w:rsidRDefault="00383BCE" w:rsidP="007759AE">
      <w:pPr>
        <w:pStyle w:val="2sltext"/>
        <w:numPr>
          <w:ilvl w:val="1"/>
          <w:numId w:val="1"/>
        </w:numPr>
      </w:pPr>
      <w:r w:rsidRPr="00412E9D">
        <w:rPr>
          <w:bCs/>
        </w:rPr>
        <w:t xml:space="preserve">vymezení hodnoty </w:t>
      </w:r>
      <w:r w:rsidR="00E94DF1" w:rsidRPr="00412E9D">
        <w:rPr>
          <w:bCs/>
        </w:rPr>
        <w:t>celkového vykázaného časového rozsahu poskytnut</w:t>
      </w:r>
      <w:r w:rsidR="00C61EBF" w:rsidRPr="00412E9D">
        <w:rPr>
          <w:bCs/>
        </w:rPr>
        <w:t>é</w:t>
      </w:r>
      <w:r w:rsidR="00E94DF1" w:rsidRPr="00412E9D">
        <w:rPr>
          <w:bCs/>
        </w:rPr>
        <w:t xml:space="preserve"> </w:t>
      </w:r>
      <w:r w:rsidR="00C61EBF" w:rsidRPr="00412E9D">
        <w:rPr>
          <w:bCs/>
        </w:rPr>
        <w:t>Služby IS0</w:t>
      </w:r>
      <w:r w:rsidR="002A36D9">
        <w:rPr>
          <w:bCs/>
        </w:rPr>
        <w:t>6</w:t>
      </w:r>
      <w:r w:rsidRPr="00412E9D">
        <w:rPr>
          <w:bCs/>
        </w:rPr>
        <w:t xml:space="preserve"> </w:t>
      </w:r>
      <w:r w:rsidR="00E94DF1" w:rsidRPr="00412E9D">
        <w:rPr>
          <w:bCs/>
        </w:rPr>
        <w:t>vyjádřeného v počtu člověko</w:t>
      </w:r>
      <w:r w:rsidR="00FD7EEC" w:rsidRPr="00412E9D">
        <w:rPr>
          <w:bCs/>
        </w:rPr>
        <w:t>dní (MD)</w:t>
      </w:r>
      <w:r w:rsidR="00E94DF1" w:rsidRPr="00412E9D">
        <w:rPr>
          <w:bCs/>
        </w:rPr>
        <w:t>, případně částí člověko</w:t>
      </w:r>
      <w:r w:rsidR="00FD7EEC" w:rsidRPr="00412E9D">
        <w:rPr>
          <w:bCs/>
        </w:rPr>
        <w:t>dní (MD)</w:t>
      </w:r>
      <w:r w:rsidR="00E94DF1" w:rsidRPr="00412E9D">
        <w:rPr>
          <w:bCs/>
        </w:rPr>
        <w:t>,</w:t>
      </w:r>
      <w:bookmarkStart w:id="247" w:name="_Ref127262134"/>
      <w:bookmarkEnd w:id="246"/>
    </w:p>
    <w:p w14:paraId="6D5E8F02" w14:textId="13645743" w:rsidR="00584BF9" w:rsidRPr="001F20B0" w:rsidRDefault="00E94DF1" w:rsidP="007759AE">
      <w:pPr>
        <w:pStyle w:val="2sltext"/>
        <w:numPr>
          <w:ilvl w:val="1"/>
          <w:numId w:val="1"/>
        </w:numPr>
      </w:pPr>
      <w:r w:rsidRPr="00412E9D">
        <w:t xml:space="preserve">popis jednotlivých provedených činností v rámci poskytování </w:t>
      </w:r>
      <w:r w:rsidR="00C61EBF" w:rsidRPr="00412E9D">
        <w:rPr>
          <w:bCs/>
        </w:rPr>
        <w:t>Služby IS0</w:t>
      </w:r>
      <w:r w:rsidR="002A36D9">
        <w:rPr>
          <w:bCs/>
        </w:rPr>
        <w:t>6</w:t>
      </w:r>
      <w:r w:rsidR="00383BCE" w:rsidRPr="00412E9D">
        <w:t xml:space="preserve"> </w:t>
      </w:r>
      <w:r w:rsidRPr="00412E9D">
        <w:t xml:space="preserve">a vymezení </w:t>
      </w:r>
      <w:r w:rsidR="00383BCE" w:rsidRPr="00412E9D">
        <w:t xml:space="preserve">hodnot </w:t>
      </w:r>
      <w:r w:rsidRPr="00412E9D">
        <w:t xml:space="preserve">jejich vykázaného časového rozsahu </w:t>
      </w:r>
      <w:r w:rsidRPr="00412E9D">
        <w:rPr>
          <w:bCs/>
        </w:rPr>
        <w:t>vyjádřeného v počtu člověk</w:t>
      </w:r>
      <w:r w:rsidR="00C61EBF" w:rsidRPr="00412E9D">
        <w:rPr>
          <w:bCs/>
        </w:rPr>
        <w:t>odní (MD)</w:t>
      </w:r>
      <w:r w:rsidRPr="00412E9D">
        <w:rPr>
          <w:bCs/>
        </w:rPr>
        <w:t>, případně částí člověko</w:t>
      </w:r>
      <w:bookmarkEnd w:id="247"/>
      <w:r w:rsidR="00C61EBF" w:rsidRPr="00412E9D">
        <w:rPr>
          <w:bCs/>
        </w:rPr>
        <w:t>dní (MD)</w:t>
      </w:r>
      <w:r w:rsidR="001F20B0">
        <w:rPr>
          <w:bCs/>
        </w:rPr>
        <w:t>.</w:t>
      </w:r>
    </w:p>
    <w:p w14:paraId="310B0270" w14:textId="77777777" w:rsidR="001F20B0" w:rsidRPr="00412E9D" w:rsidRDefault="001F20B0" w:rsidP="001F20B0">
      <w:pPr>
        <w:pStyle w:val="Odstavecseseznamem"/>
        <w:numPr>
          <w:ilvl w:val="0"/>
          <w:numId w:val="0"/>
        </w:numPr>
        <w:ind w:left="1134"/>
      </w:pPr>
    </w:p>
    <w:p w14:paraId="4642727C" w14:textId="64FF46CA" w:rsidR="00977CCA" w:rsidRDefault="00383BCE" w:rsidP="007759AE">
      <w:pPr>
        <w:pStyle w:val="2sltext"/>
      </w:pPr>
      <w:r w:rsidRPr="00412E9D">
        <w:t xml:space="preserve">Náležitosti Výkazu o </w:t>
      </w:r>
      <w:r w:rsidR="00FD7EEC" w:rsidRPr="00412E9D">
        <w:t xml:space="preserve">poskytnutí </w:t>
      </w:r>
      <w:r w:rsidR="00C61EBF" w:rsidRPr="00412E9D">
        <w:t>Služb</w:t>
      </w:r>
      <w:r w:rsidR="00FD7EEC" w:rsidRPr="00412E9D">
        <w:t>y</w:t>
      </w:r>
      <w:r w:rsidR="00C61EBF" w:rsidRPr="00412E9D">
        <w:t xml:space="preserve"> IS0</w:t>
      </w:r>
      <w:r w:rsidR="002A36D9">
        <w:t>6</w:t>
      </w:r>
      <w:r w:rsidRPr="00412E9D">
        <w:t xml:space="preserve"> musí být zpracovány dostatečně podrobně tak, aby Objednatel mohl posoudit, zda jednotlivé činnosti byly v rámci poskytování </w:t>
      </w:r>
      <w:r w:rsidR="00C61EBF" w:rsidRPr="00412E9D">
        <w:t>Služby IS0</w:t>
      </w:r>
      <w:r w:rsidR="002A36D9">
        <w:t>6</w:t>
      </w:r>
      <w:r w:rsidRPr="00412E9D">
        <w:t xml:space="preserve"> provedeny, zda Poskytovateli vznikl za jejich provedení nárok na jejich úhradu a zda vykázaný počet člověko</w:t>
      </w:r>
      <w:r w:rsidR="00C61EBF" w:rsidRPr="00412E9D">
        <w:t>dní (MD)</w:t>
      </w:r>
      <w:r w:rsidRPr="00412E9D">
        <w:t>, případně částí člověko</w:t>
      </w:r>
      <w:r w:rsidR="00C61EBF" w:rsidRPr="00412E9D">
        <w:t>dní (MD)</w:t>
      </w:r>
      <w:r w:rsidRPr="00412E9D">
        <w:t>, je přiměřený vzhledem k provedené činnosti.</w:t>
      </w:r>
      <w:r w:rsidR="00977CCA" w:rsidRPr="00412E9D">
        <w:t xml:space="preserve"> </w:t>
      </w:r>
      <w:r w:rsidR="00C61EBF" w:rsidRPr="00412E9D">
        <w:t xml:space="preserve">Nejmenší vykazatelná jednotka </w:t>
      </w:r>
      <w:r w:rsidR="00C61EBF" w:rsidRPr="00412E9D">
        <w:rPr>
          <w:bCs/>
        </w:rPr>
        <w:t>časového rozsahu poskytnuté Služby IS0</w:t>
      </w:r>
      <w:r w:rsidR="002A36D9">
        <w:rPr>
          <w:bCs/>
        </w:rPr>
        <w:t>6</w:t>
      </w:r>
      <w:r w:rsidR="00C61EBF" w:rsidRPr="00412E9D">
        <w:rPr>
          <w:bCs/>
        </w:rPr>
        <w:t xml:space="preserve"> </w:t>
      </w:r>
      <w:r w:rsidR="00C61EBF" w:rsidRPr="00412E9D">
        <w:t>je každá započatá 1/32 (jedna dvaatřicetina) člověkodne (MD), přičemž 1 (jedním) člověkodnem (MD) se rozumí 8 (osm) hodin vykonávání práce 1 (jedním) člověkem, tzn. každých započatých 15 (patnáct) minut vykonávání práce 1 (jedním) člověkem.</w:t>
      </w:r>
    </w:p>
    <w:p w14:paraId="56ABCECA" w14:textId="77777777" w:rsidR="00C43811" w:rsidRDefault="00C43811" w:rsidP="007759AE">
      <w:pPr>
        <w:pStyle w:val="2sltext"/>
        <w:numPr>
          <w:ilvl w:val="0"/>
          <w:numId w:val="0"/>
        </w:numPr>
        <w:ind w:left="567"/>
      </w:pPr>
    </w:p>
    <w:p w14:paraId="3DDA9DAC" w14:textId="4D0912A8" w:rsidR="00FC6D8B" w:rsidRPr="009B6157" w:rsidRDefault="00C43811" w:rsidP="007759AE">
      <w:pPr>
        <w:pStyle w:val="2sltext"/>
      </w:pPr>
      <w:bookmarkStart w:id="248" w:name="_Ref175812225"/>
      <w:bookmarkStart w:id="249" w:name="_Hlk175811923"/>
      <w:r w:rsidRPr="00412E9D">
        <w:t>Nestanoví-li Objednatel v rámci konkrétní Prováděcí smlouvy výslovně</w:t>
      </w:r>
      <w:r w:rsidR="009B6157">
        <w:t xml:space="preserve"> a jednoznačně</w:t>
      </w:r>
      <w:r w:rsidRPr="00412E9D">
        <w:t xml:space="preserve"> jinak</w:t>
      </w:r>
      <w:r>
        <w:t xml:space="preserve">, bude hodnota </w:t>
      </w:r>
      <w:r w:rsidRPr="00412E9D">
        <w:rPr>
          <w:bCs/>
        </w:rPr>
        <w:t>celkov</w:t>
      </w:r>
      <w:r w:rsidR="00FC6D8B">
        <w:rPr>
          <w:bCs/>
        </w:rPr>
        <w:t>ého</w:t>
      </w:r>
      <w:r w:rsidRPr="00412E9D">
        <w:rPr>
          <w:bCs/>
        </w:rPr>
        <w:t xml:space="preserve"> vykázan</w:t>
      </w:r>
      <w:r w:rsidR="00FC6D8B">
        <w:rPr>
          <w:bCs/>
        </w:rPr>
        <w:t>ého</w:t>
      </w:r>
      <w:r w:rsidRPr="00412E9D">
        <w:rPr>
          <w:bCs/>
        </w:rPr>
        <w:t xml:space="preserve"> časov</w:t>
      </w:r>
      <w:r w:rsidR="00FC6D8B">
        <w:rPr>
          <w:bCs/>
        </w:rPr>
        <w:t>ého</w:t>
      </w:r>
      <w:r w:rsidRPr="00412E9D">
        <w:rPr>
          <w:bCs/>
        </w:rPr>
        <w:t xml:space="preserve"> rozsah</w:t>
      </w:r>
      <w:r w:rsidR="00FC6D8B">
        <w:rPr>
          <w:bCs/>
        </w:rPr>
        <w:t>u</w:t>
      </w:r>
      <w:r w:rsidRPr="00412E9D">
        <w:rPr>
          <w:bCs/>
        </w:rPr>
        <w:t xml:space="preserve"> poskytnuté Služby IS0</w:t>
      </w:r>
      <w:r w:rsidR="002A36D9">
        <w:rPr>
          <w:bCs/>
        </w:rPr>
        <w:t>6</w:t>
      </w:r>
      <w:r w:rsidRPr="00412E9D">
        <w:rPr>
          <w:bCs/>
        </w:rPr>
        <w:t xml:space="preserve"> vyjádřen</w:t>
      </w:r>
      <w:r w:rsidR="00FC6D8B">
        <w:rPr>
          <w:bCs/>
        </w:rPr>
        <w:t>ého</w:t>
      </w:r>
      <w:r w:rsidRPr="00412E9D">
        <w:rPr>
          <w:bCs/>
        </w:rPr>
        <w:t xml:space="preserve"> v počtu člověkodní (MD), případně částí člověkodní (MD)</w:t>
      </w:r>
      <w:r>
        <w:rPr>
          <w:bCs/>
        </w:rPr>
        <w:t>, uveden</w:t>
      </w:r>
      <w:r w:rsidR="00FC6D8B">
        <w:rPr>
          <w:bCs/>
        </w:rPr>
        <w:t>á</w:t>
      </w:r>
      <w:r>
        <w:rPr>
          <w:bCs/>
        </w:rPr>
        <w:t xml:space="preserve"> ve Výkazu o poskytnutí Služby IS0</w:t>
      </w:r>
      <w:r w:rsidR="002A36D9">
        <w:rPr>
          <w:bCs/>
        </w:rPr>
        <w:t>6</w:t>
      </w:r>
      <w:r>
        <w:rPr>
          <w:bCs/>
        </w:rPr>
        <w:t xml:space="preserve"> </w:t>
      </w:r>
      <w:r w:rsidR="00FC6D8B">
        <w:rPr>
          <w:bCs/>
        </w:rPr>
        <w:t>činit maximálně</w:t>
      </w:r>
      <w:r>
        <w:rPr>
          <w:bCs/>
        </w:rPr>
        <w:t xml:space="preserve"> </w:t>
      </w:r>
      <w:r w:rsidR="00FC6D8B">
        <w:t xml:space="preserve">hodnotu předpokládaného </w:t>
      </w:r>
      <w:r w:rsidR="00FC6D8B" w:rsidRPr="00412E9D">
        <w:rPr>
          <w:bCs/>
        </w:rPr>
        <w:t>celkov</w:t>
      </w:r>
      <w:r w:rsidR="00FC6D8B">
        <w:rPr>
          <w:bCs/>
        </w:rPr>
        <w:t xml:space="preserve">ého </w:t>
      </w:r>
      <w:r w:rsidR="00FC6D8B" w:rsidRPr="00412E9D">
        <w:rPr>
          <w:bCs/>
        </w:rPr>
        <w:t>časov</w:t>
      </w:r>
      <w:r w:rsidR="00FC6D8B">
        <w:rPr>
          <w:bCs/>
        </w:rPr>
        <w:t>ého</w:t>
      </w:r>
      <w:r w:rsidR="00FC6D8B" w:rsidRPr="00412E9D">
        <w:rPr>
          <w:bCs/>
        </w:rPr>
        <w:t xml:space="preserve"> rozsah</w:t>
      </w:r>
      <w:r w:rsidR="00FC6D8B">
        <w:rPr>
          <w:bCs/>
        </w:rPr>
        <w:t>u</w:t>
      </w:r>
      <w:r w:rsidR="00FC6D8B" w:rsidRPr="00412E9D">
        <w:rPr>
          <w:bCs/>
        </w:rPr>
        <w:t xml:space="preserve"> </w:t>
      </w:r>
      <w:r w:rsidR="009B6157">
        <w:rPr>
          <w:bCs/>
        </w:rPr>
        <w:t xml:space="preserve">za </w:t>
      </w:r>
      <w:r w:rsidR="00FC6D8B">
        <w:rPr>
          <w:bCs/>
        </w:rPr>
        <w:t>poskytování</w:t>
      </w:r>
      <w:r w:rsidR="00FC6D8B" w:rsidRPr="00412E9D">
        <w:rPr>
          <w:bCs/>
        </w:rPr>
        <w:t xml:space="preserve"> Služby IS0</w:t>
      </w:r>
      <w:r w:rsidR="002A36D9">
        <w:rPr>
          <w:bCs/>
        </w:rPr>
        <w:t>6</w:t>
      </w:r>
      <w:r w:rsidR="00FC6D8B" w:rsidRPr="00412E9D">
        <w:rPr>
          <w:bCs/>
        </w:rPr>
        <w:t xml:space="preserve"> vyjádřen</w:t>
      </w:r>
      <w:r w:rsidR="00FC6D8B">
        <w:rPr>
          <w:bCs/>
        </w:rPr>
        <w:t>ého</w:t>
      </w:r>
      <w:r w:rsidR="00FC6D8B" w:rsidRPr="00412E9D">
        <w:rPr>
          <w:bCs/>
        </w:rPr>
        <w:t xml:space="preserve"> v počtu člověkodní (MD), případně částí člověkodní (MD)</w:t>
      </w:r>
      <w:r w:rsidR="00FC6D8B">
        <w:rPr>
          <w:bCs/>
        </w:rPr>
        <w:t>, uvedenou v příslušné Prováděcí smlouvě.</w:t>
      </w:r>
      <w:bookmarkStart w:id="250" w:name="_Ref158900538"/>
      <w:bookmarkEnd w:id="248"/>
    </w:p>
    <w:bookmarkEnd w:id="249"/>
    <w:p w14:paraId="4B33A08F" w14:textId="77777777" w:rsidR="00FC6D8B" w:rsidRPr="00FC6D8B" w:rsidRDefault="00FC6D8B" w:rsidP="007759AE">
      <w:pPr>
        <w:pStyle w:val="2sltext"/>
        <w:numPr>
          <w:ilvl w:val="0"/>
          <w:numId w:val="0"/>
        </w:numPr>
        <w:ind w:left="567"/>
      </w:pPr>
    </w:p>
    <w:p w14:paraId="7F5EC1ED" w14:textId="587C0858" w:rsidR="00584BF9" w:rsidRPr="00412E9D" w:rsidRDefault="00383BCE" w:rsidP="007759AE">
      <w:pPr>
        <w:pStyle w:val="2sltext"/>
      </w:pPr>
      <w:r w:rsidRPr="00412E9D">
        <w:t xml:space="preserve">Nestanoví-li Objednatel </w:t>
      </w:r>
      <w:r w:rsidR="00195D96" w:rsidRPr="00412E9D">
        <w:t xml:space="preserve">v rámci konkrétní Prováděcí smlouvy </w:t>
      </w:r>
      <w:r w:rsidRPr="00412E9D">
        <w:t>výslovně</w:t>
      </w:r>
      <w:r w:rsidR="009B6157">
        <w:t xml:space="preserve"> a jednoznačně</w:t>
      </w:r>
      <w:r w:rsidRPr="00412E9D">
        <w:t xml:space="preserve"> jinak, bude Výkaz o </w:t>
      </w:r>
      <w:r w:rsidR="00FD7EEC" w:rsidRPr="00412E9D">
        <w:t xml:space="preserve">poskytnutí </w:t>
      </w:r>
      <w:r w:rsidR="00C61EBF" w:rsidRPr="00FC6D8B">
        <w:rPr>
          <w:bCs/>
        </w:rPr>
        <w:t>Služb</w:t>
      </w:r>
      <w:r w:rsidR="00FD7EEC" w:rsidRPr="00FC6D8B">
        <w:rPr>
          <w:bCs/>
        </w:rPr>
        <w:t>y</w:t>
      </w:r>
      <w:r w:rsidR="00C61EBF" w:rsidRPr="00FC6D8B">
        <w:rPr>
          <w:bCs/>
        </w:rPr>
        <w:t xml:space="preserve"> IS0</w:t>
      </w:r>
      <w:r w:rsidR="002A36D9">
        <w:rPr>
          <w:bCs/>
        </w:rPr>
        <w:t>6</w:t>
      </w:r>
      <w:r w:rsidRPr="00412E9D">
        <w:t xml:space="preserve"> zpracován jednorázově za celou dobu poskytování </w:t>
      </w:r>
      <w:r w:rsidR="00C61EBF" w:rsidRPr="00FC6D8B">
        <w:rPr>
          <w:bCs/>
        </w:rPr>
        <w:t>Služby IS0</w:t>
      </w:r>
      <w:r w:rsidR="002A36D9">
        <w:rPr>
          <w:bCs/>
        </w:rPr>
        <w:t>6</w:t>
      </w:r>
      <w:r w:rsidRPr="00412E9D">
        <w:t xml:space="preserve"> na základě </w:t>
      </w:r>
      <w:r w:rsidR="00D97925" w:rsidRPr="00412E9D">
        <w:t>konkrétní</w:t>
      </w:r>
      <w:r w:rsidRPr="00412E9D">
        <w:t xml:space="preserve"> </w:t>
      </w:r>
      <w:r w:rsidR="00584BF9" w:rsidRPr="00412E9D">
        <w:t>Prováděcí</w:t>
      </w:r>
      <w:r w:rsidRPr="00412E9D">
        <w:t xml:space="preserve"> smlouvy a bude </w:t>
      </w:r>
      <w:r w:rsidR="009B6157" w:rsidRPr="00412E9D">
        <w:t>Objednateli</w:t>
      </w:r>
      <w:r w:rsidR="009B6157">
        <w:t xml:space="preserve"> </w:t>
      </w:r>
      <w:r w:rsidR="00FC6D8B">
        <w:t xml:space="preserve">předložen v rámci akceptačního řízení společně s předložením </w:t>
      </w:r>
      <w:r w:rsidR="00FC6D8B" w:rsidRPr="00412E9D">
        <w:t>výsled</w:t>
      </w:r>
      <w:r w:rsidR="00FC6D8B">
        <w:t>ku</w:t>
      </w:r>
      <w:r w:rsidR="00FC6D8B" w:rsidRPr="00412E9D">
        <w:t xml:space="preserve"> plnění Poskytovatele, který je předmětem akceptačního řízení</w:t>
      </w:r>
      <w:r w:rsidR="00FC6D8B">
        <w:t xml:space="preserve">, </w:t>
      </w:r>
      <w:r w:rsidR="009B6157">
        <w:t xml:space="preserve">Objednateli </w:t>
      </w:r>
      <w:r w:rsidR="00FC6D8B">
        <w:t xml:space="preserve">k akceptaci dle odst. </w:t>
      </w:r>
      <w:r w:rsidR="00FC6D8B">
        <w:fldChar w:fldCharType="begin"/>
      </w:r>
      <w:r w:rsidR="00FC6D8B">
        <w:instrText xml:space="preserve"> REF _Ref175651399 \r \h </w:instrText>
      </w:r>
      <w:r w:rsidR="007759AE">
        <w:instrText xml:space="preserve"> \* MERGEFORMAT </w:instrText>
      </w:r>
      <w:r w:rsidR="00FC6D8B">
        <w:fldChar w:fldCharType="separate"/>
      </w:r>
      <w:r w:rsidR="00A31417">
        <w:t>79.2</w:t>
      </w:r>
      <w:r w:rsidR="00FC6D8B">
        <w:fldChar w:fldCharType="end"/>
      </w:r>
      <w:r w:rsidR="00FC6D8B">
        <w:t xml:space="preserve"> Smlouvy. </w:t>
      </w:r>
      <w:r w:rsidR="00FC6D8B" w:rsidRPr="00412E9D">
        <w:t xml:space="preserve">Výkaz o poskytnutí </w:t>
      </w:r>
      <w:r w:rsidR="00FC6D8B" w:rsidRPr="00FC6D8B">
        <w:rPr>
          <w:bCs/>
        </w:rPr>
        <w:t>Služby IS0</w:t>
      </w:r>
      <w:r w:rsidR="002A36D9">
        <w:rPr>
          <w:bCs/>
        </w:rPr>
        <w:t>6</w:t>
      </w:r>
      <w:r w:rsidR="00FC6D8B">
        <w:rPr>
          <w:bCs/>
        </w:rPr>
        <w:t xml:space="preserve"> bude společně s daným výsledkem plnění Poskytovatele předmětem akceptačního řízení</w:t>
      </w:r>
      <w:bookmarkEnd w:id="250"/>
      <w:r w:rsidR="009B6157">
        <w:rPr>
          <w:bCs/>
        </w:rPr>
        <w:t xml:space="preserve"> dle odst. </w:t>
      </w:r>
      <w:r w:rsidR="009B6157">
        <w:rPr>
          <w:bCs/>
        </w:rPr>
        <w:fldChar w:fldCharType="begin"/>
      </w:r>
      <w:r w:rsidR="009B6157">
        <w:rPr>
          <w:bCs/>
        </w:rPr>
        <w:instrText xml:space="preserve"> REF _Ref175654118 \r \h </w:instrText>
      </w:r>
      <w:r w:rsidR="007759AE">
        <w:rPr>
          <w:bCs/>
        </w:rPr>
        <w:instrText xml:space="preserve"> \* MERGEFORMAT </w:instrText>
      </w:r>
      <w:r w:rsidR="009B6157">
        <w:rPr>
          <w:bCs/>
        </w:rPr>
      </w:r>
      <w:r w:rsidR="009B6157">
        <w:rPr>
          <w:bCs/>
        </w:rPr>
        <w:fldChar w:fldCharType="separate"/>
      </w:r>
      <w:r w:rsidR="00A31417">
        <w:rPr>
          <w:bCs/>
        </w:rPr>
        <w:t>76</w:t>
      </w:r>
      <w:r w:rsidR="009B6157">
        <w:rPr>
          <w:bCs/>
        </w:rPr>
        <w:fldChar w:fldCharType="end"/>
      </w:r>
      <w:r w:rsidR="009B6157">
        <w:rPr>
          <w:bCs/>
        </w:rPr>
        <w:t xml:space="preserve"> a násl. Smlouvy.</w:t>
      </w:r>
      <w:r w:rsidR="00DC47C0">
        <w:rPr>
          <w:bCs/>
        </w:rPr>
        <w:t xml:space="preserve"> </w:t>
      </w:r>
      <w:r w:rsidR="00584BF9" w:rsidRPr="00412E9D">
        <w:t xml:space="preserve">Objednatel může </w:t>
      </w:r>
      <w:r w:rsidR="00DC47C0">
        <w:t>neakceptovat</w:t>
      </w:r>
      <w:r w:rsidR="00584BF9" w:rsidRPr="00412E9D">
        <w:t xml:space="preserve"> Výkaz </w:t>
      </w:r>
      <w:r w:rsidR="00162339" w:rsidRPr="00412E9D">
        <w:t xml:space="preserve">o </w:t>
      </w:r>
      <w:r w:rsidR="00FD7EEC" w:rsidRPr="00412E9D">
        <w:t xml:space="preserve">poskytnutí </w:t>
      </w:r>
      <w:r w:rsidR="00162339" w:rsidRPr="00DC47C0">
        <w:rPr>
          <w:bCs/>
        </w:rPr>
        <w:t>Služb</w:t>
      </w:r>
      <w:r w:rsidR="00FD7EEC" w:rsidRPr="00DC47C0">
        <w:rPr>
          <w:bCs/>
        </w:rPr>
        <w:t>y</w:t>
      </w:r>
      <w:r w:rsidR="00162339" w:rsidRPr="00DC47C0">
        <w:rPr>
          <w:bCs/>
        </w:rPr>
        <w:t xml:space="preserve"> IS0</w:t>
      </w:r>
      <w:r w:rsidR="002A36D9">
        <w:rPr>
          <w:bCs/>
        </w:rPr>
        <w:t>6</w:t>
      </w:r>
      <w:r w:rsidR="00195D96" w:rsidRPr="00412E9D">
        <w:t xml:space="preserve"> např. z důvodu, že </w:t>
      </w:r>
      <w:r w:rsidR="00584BF9" w:rsidRPr="00412E9D">
        <w:t>nemá požadované náležitosti, požadované náležitosti nejsou zpracované v souladu s touto Smlouvou (např. dostatečně podrobně), neodpovídá skutečnosti nebo rozsahem poskytnut</w:t>
      </w:r>
      <w:r w:rsidR="00162339" w:rsidRPr="00412E9D">
        <w:t xml:space="preserve">é </w:t>
      </w:r>
      <w:r w:rsidR="00162339" w:rsidRPr="00DC47C0">
        <w:rPr>
          <w:bCs/>
        </w:rPr>
        <w:t>Služby IS0</w:t>
      </w:r>
      <w:r w:rsidR="002A36D9">
        <w:rPr>
          <w:bCs/>
        </w:rPr>
        <w:t>6</w:t>
      </w:r>
      <w:r w:rsidR="00584BF9" w:rsidRPr="00412E9D">
        <w:t xml:space="preserve"> neodpovídá </w:t>
      </w:r>
      <w:r w:rsidR="00DC47C0">
        <w:t xml:space="preserve">maximální </w:t>
      </w:r>
      <w:r w:rsidR="009B6157">
        <w:t xml:space="preserve">výši </w:t>
      </w:r>
      <w:r w:rsidR="00DC47C0">
        <w:t>odměn</w:t>
      </w:r>
      <w:r w:rsidR="009B6157">
        <w:t>y</w:t>
      </w:r>
      <w:r w:rsidR="00DC47C0">
        <w:t xml:space="preserve"> za </w:t>
      </w:r>
      <w:r w:rsidR="00DC47C0">
        <w:rPr>
          <w:bCs/>
        </w:rPr>
        <w:t>poskyt</w:t>
      </w:r>
      <w:r w:rsidR="0024767B">
        <w:rPr>
          <w:bCs/>
        </w:rPr>
        <w:t>nutí</w:t>
      </w:r>
      <w:r w:rsidR="00DC47C0" w:rsidRPr="00412E9D">
        <w:rPr>
          <w:bCs/>
        </w:rPr>
        <w:t xml:space="preserve"> Služby IS0</w:t>
      </w:r>
      <w:r w:rsidR="002A36D9">
        <w:rPr>
          <w:bCs/>
        </w:rPr>
        <w:t>6</w:t>
      </w:r>
      <w:r w:rsidR="00DC47C0">
        <w:rPr>
          <w:bCs/>
        </w:rPr>
        <w:t xml:space="preserve"> </w:t>
      </w:r>
      <w:r w:rsidR="00584BF9" w:rsidRPr="00412E9D">
        <w:t xml:space="preserve">nebo </w:t>
      </w:r>
      <w:r w:rsidR="00DC47C0">
        <w:t>předpokládanému celkovému</w:t>
      </w:r>
      <w:r w:rsidR="00584BF9" w:rsidRPr="00412E9D">
        <w:t xml:space="preserve"> časovému rozsahu </w:t>
      </w:r>
      <w:r w:rsidR="009B6157">
        <w:t xml:space="preserve">za </w:t>
      </w:r>
      <w:r w:rsidR="00DC47C0">
        <w:rPr>
          <w:bCs/>
        </w:rPr>
        <w:t>poskytování</w:t>
      </w:r>
      <w:r w:rsidR="00DC47C0" w:rsidRPr="00412E9D">
        <w:rPr>
          <w:bCs/>
        </w:rPr>
        <w:t xml:space="preserve"> Služby IS0</w:t>
      </w:r>
      <w:r w:rsidR="002A36D9">
        <w:rPr>
          <w:bCs/>
        </w:rPr>
        <w:t>6</w:t>
      </w:r>
      <w:r w:rsidR="00DC47C0">
        <w:rPr>
          <w:bCs/>
        </w:rPr>
        <w:t xml:space="preserve"> </w:t>
      </w:r>
      <w:r w:rsidR="00584BF9" w:rsidRPr="00412E9D">
        <w:t>stanoven</w:t>
      </w:r>
      <w:r w:rsidR="00DC47C0">
        <w:t>ým</w:t>
      </w:r>
      <w:r w:rsidR="00584BF9" w:rsidRPr="00412E9D">
        <w:t xml:space="preserve"> v Prováděcí smlouvě.</w:t>
      </w:r>
    </w:p>
    <w:p w14:paraId="58FAE2F9" w14:textId="77777777" w:rsidR="009F111D" w:rsidRPr="009F111D" w:rsidRDefault="009F111D" w:rsidP="007759AE">
      <w:pPr>
        <w:pStyle w:val="2sltext"/>
        <w:numPr>
          <w:ilvl w:val="0"/>
          <w:numId w:val="0"/>
        </w:numPr>
        <w:ind w:left="567"/>
        <w:rPr>
          <w:rFonts w:asciiTheme="minorHAnsi" w:hAnsiTheme="minorHAnsi"/>
          <w:highlight w:val="yellow"/>
        </w:rPr>
      </w:pPr>
    </w:p>
    <w:p w14:paraId="264CE457" w14:textId="54D6DD25" w:rsidR="00811880" w:rsidRPr="00811880" w:rsidRDefault="00811880" w:rsidP="007759AE">
      <w:pPr>
        <w:pStyle w:val="2sltext"/>
        <w:rPr>
          <w:rFonts w:asciiTheme="minorHAnsi" w:hAnsiTheme="minorHAnsi"/>
        </w:rPr>
      </w:pPr>
      <w:bookmarkStart w:id="251" w:name="_Ref175659344"/>
      <w:r w:rsidRPr="00811880">
        <w:rPr>
          <w:rFonts w:cs="Calibri"/>
        </w:rPr>
        <w:t xml:space="preserve">Smluvními stranami podepsané příslušné Protokoly o akceptačním řízení s výsledkem „Akceptováno bez výhrad“ nebo „Akceptováno s výhradami“ dle odst. </w:t>
      </w:r>
      <w:r w:rsidRPr="00811880">
        <w:rPr>
          <w:rFonts w:cs="Calibri"/>
        </w:rPr>
        <w:fldChar w:fldCharType="begin"/>
      </w:r>
      <w:r w:rsidRPr="00811880">
        <w:rPr>
          <w:rFonts w:cs="Calibri"/>
        </w:rPr>
        <w:instrText xml:space="preserve"> REF _Ref175236329 \r \h  \* MERGEFORMAT </w:instrText>
      </w:r>
      <w:r w:rsidRPr="00811880">
        <w:rPr>
          <w:rFonts w:cs="Calibri"/>
        </w:rPr>
      </w:r>
      <w:r w:rsidRPr="00811880">
        <w:rPr>
          <w:rFonts w:cs="Calibri"/>
        </w:rPr>
        <w:fldChar w:fldCharType="separate"/>
      </w:r>
      <w:r w:rsidR="00A31417">
        <w:rPr>
          <w:rFonts w:cs="Calibri"/>
        </w:rPr>
        <w:t>78</w:t>
      </w:r>
      <w:r w:rsidRPr="00811880">
        <w:rPr>
          <w:rFonts w:cs="Calibri"/>
        </w:rPr>
        <w:fldChar w:fldCharType="end"/>
      </w:r>
      <w:r w:rsidRPr="00811880">
        <w:rPr>
          <w:rFonts w:cs="Calibri"/>
        </w:rPr>
        <w:t xml:space="preserve"> a následujících Smlouvy vztahující se k poskytnutí Služby IS0</w:t>
      </w:r>
      <w:r w:rsidR="002A36D9">
        <w:rPr>
          <w:rFonts w:cs="Calibri"/>
        </w:rPr>
        <w:t>6</w:t>
      </w:r>
      <w:r w:rsidRPr="00811880">
        <w:rPr>
          <w:rFonts w:cs="Calibri"/>
        </w:rPr>
        <w:t xml:space="preserve">, Služby JS01, Služby JS02 a Služby JS03 </w:t>
      </w:r>
      <w:r w:rsidRPr="00811880">
        <w:rPr>
          <w:rFonts w:asciiTheme="minorHAnsi" w:hAnsiTheme="minorHAnsi"/>
        </w:rPr>
        <w:t xml:space="preserve">budou podkladem pro fakturaci a úhradu odměny za poskytnutí </w:t>
      </w:r>
      <w:r w:rsidRPr="00811880">
        <w:rPr>
          <w:rFonts w:cs="Calibri"/>
        </w:rPr>
        <w:t>Služby IS0</w:t>
      </w:r>
      <w:r w:rsidR="002A36D9">
        <w:rPr>
          <w:rFonts w:cs="Calibri"/>
        </w:rPr>
        <w:t>6</w:t>
      </w:r>
      <w:r w:rsidRPr="00811880">
        <w:rPr>
          <w:rFonts w:cs="Calibri"/>
        </w:rPr>
        <w:t>, Služby JS01, Služby JS02 a Služby JS03</w:t>
      </w:r>
      <w:bookmarkEnd w:id="251"/>
      <w:r w:rsidR="006E2AA1">
        <w:rPr>
          <w:rFonts w:cs="Calibri"/>
        </w:rPr>
        <w:t xml:space="preserve"> </w:t>
      </w:r>
      <w:r w:rsidR="006E2AA1" w:rsidRPr="00B22C6A">
        <w:rPr>
          <w:rFonts w:asciiTheme="minorHAnsi" w:hAnsiTheme="minorHAnsi"/>
        </w:rPr>
        <w:t xml:space="preserve">dle čl. </w:t>
      </w:r>
      <w:r w:rsidR="006E2AA1" w:rsidRPr="00B22C6A">
        <w:rPr>
          <w:rFonts w:asciiTheme="minorHAnsi" w:hAnsiTheme="minorHAnsi"/>
        </w:rPr>
        <w:fldChar w:fldCharType="begin"/>
      </w:r>
      <w:r w:rsidR="006E2AA1" w:rsidRPr="00B22C6A">
        <w:rPr>
          <w:rFonts w:asciiTheme="minorHAnsi" w:hAnsiTheme="minorHAnsi"/>
        </w:rPr>
        <w:instrText xml:space="preserve"> REF _Ref158897946 \r \h  \* MERGEFORMAT </w:instrText>
      </w:r>
      <w:r w:rsidR="006E2AA1" w:rsidRPr="00B22C6A">
        <w:rPr>
          <w:rFonts w:asciiTheme="minorHAnsi" w:hAnsiTheme="minorHAnsi"/>
        </w:rPr>
      </w:r>
      <w:r w:rsidR="006E2AA1" w:rsidRPr="00B22C6A">
        <w:rPr>
          <w:rFonts w:asciiTheme="minorHAnsi" w:hAnsiTheme="minorHAnsi"/>
        </w:rPr>
        <w:fldChar w:fldCharType="separate"/>
      </w:r>
      <w:r w:rsidR="00A31417">
        <w:rPr>
          <w:rFonts w:asciiTheme="minorHAnsi" w:hAnsiTheme="minorHAnsi"/>
        </w:rPr>
        <w:t>VII</w:t>
      </w:r>
      <w:r w:rsidR="006E2AA1" w:rsidRPr="00B22C6A">
        <w:rPr>
          <w:rFonts w:asciiTheme="minorHAnsi" w:hAnsiTheme="minorHAnsi"/>
        </w:rPr>
        <w:fldChar w:fldCharType="end"/>
      </w:r>
      <w:r w:rsidR="006E2AA1" w:rsidRPr="00B22C6A">
        <w:rPr>
          <w:rFonts w:asciiTheme="minorHAnsi" w:hAnsiTheme="minorHAnsi"/>
        </w:rPr>
        <w:t xml:space="preserve"> Smlouvy</w:t>
      </w:r>
      <w:r w:rsidR="006E2AA1">
        <w:rPr>
          <w:rFonts w:asciiTheme="minorHAnsi" w:hAnsiTheme="minorHAnsi"/>
        </w:rPr>
        <w:t>.</w:t>
      </w:r>
    </w:p>
    <w:p w14:paraId="26A45845" w14:textId="77777777" w:rsidR="009F111D" w:rsidRPr="00811880" w:rsidRDefault="009F111D" w:rsidP="007759AE">
      <w:pPr>
        <w:pStyle w:val="2sltext"/>
        <w:numPr>
          <w:ilvl w:val="0"/>
          <w:numId w:val="0"/>
        </w:numPr>
        <w:ind w:left="567"/>
      </w:pPr>
    </w:p>
    <w:p w14:paraId="0F8A9E80" w14:textId="51EEBDB7" w:rsidR="00977CCA" w:rsidRPr="00412E9D" w:rsidRDefault="009F111D" w:rsidP="007759AE">
      <w:pPr>
        <w:pStyle w:val="2sltext"/>
      </w:pPr>
      <w:bookmarkStart w:id="252" w:name="_Ref175813862"/>
      <w:bookmarkStart w:id="253" w:name="_Hlk175813165"/>
      <w:r w:rsidRPr="00811880">
        <w:rPr>
          <w:rFonts w:asciiTheme="minorHAnsi" w:hAnsiTheme="minorHAnsi"/>
        </w:rPr>
        <w:t>Nebyl</w:t>
      </w:r>
      <w:r w:rsidR="00811880" w:rsidRPr="00811880">
        <w:rPr>
          <w:rFonts w:asciiTheme="minorHAnsi" w:hAnsiTheme="minorHAnsi"/>
        </w:rPr>
        <w:t>a</w:t>
      </w:r>
      <w:r w:rsidRPr="00811880">
        <w:rPr>
          <w:rFonts w:asciiTheme="minorHAnsi" w:hAnsiTheme="minorHAnsi"/>
        </w:rPr>
        <w:t xml:space="preserve">-li </w:t>
      </w:r>
      <w:r w:rsidR="00811880" w:rsidRPr="00811880">
        <w:rPr>
          <w:rFonts w:cs="Calibri"/>
        </w:rPr>
        <w:t>Služba IS0</w:t>
      </w:r>
      <w:r w:rsidR="002A36D9">
        <w:rPr>
          <w:rFonts w:cs="Calibri"/>
        </w:rPr>
        <w:t>6</w:t>
      </w:r>
      <w:r w:rsidR="00811880" w:rsidRPr="00811880">
        <w:rPr>
          <w:rFonts w:cs="Calibri"/>
        </w:rPr>
        <w:t>, Služba JS01, Služba JS02 nebo Služba JS03</w:t>
      </w:r>
      <w:r w:rsidRPr="00811880">
        <w:rPr>
          <w:rFonts w:asciiTheme="minorHAnsi" w:hAnsiTheme="minorHAnsi"/>
        </w:rPr>
        <w:t xml:space="preserve"> poskytnut</w:t>
      </w:r>
      <w:r w:rsidR="00811880" w:rsidRPr="00811880">
        <w:rPr>
          <w:rFonts w:asciiTheme="minorHAnsi" w:hAnsiTheme="minorHAnsi"/>
        </w:rPr>
        <w:t>a</w:t>
      </w:r>
      <w:r w:rsidRPr="00811880">
        <w:rPr>
          <w:rFonts w:asciiTheme="minorHAnsi" w:hAnsiTheme="minorHAnsi"/>
        </w:rPr>
        <w:t xml:space="preserve"> v souladu s touto Smlouvou, budou v</w:t>
      </w:r>
      <w:r w:rsidR="00811880" w:rsidRPr="00811880">
        <w:rPr>
          <w:rFonts w:asciiTheme="minorHAnsi" w:hAnsiTheme="minorHAnsi"/>
        </w:rPr>
        <w:t xml:space="preserve"> příslušném </w:t>
      </w:r>
      <w:r w:rsidR="00811880" w:rsidRPr="00811880">
        <w:rPr>
          <w:rFonts w:cs="Calibri"/>
        </w:rPr>
        <w:t xml:space="preserve">Protokolu o akceptačním řízení dle odst. </w:t>
      </w:r>
      <w:r w:rsidR="00811880" w:rsidRPr="00811880">
        <w:rPr>
          <w:rFonts w:cs="Calibri"/>
        </w:rPr>
        <w:fldChar w:fldCharType="begin"/>
      </w:r>
      <w:r w:rsidR="00811880" w:rsidRPr="00811880">
        <w:rPr>
          <w:rFonts w:cs="Calibri"/>
        </w:rPr>
        <w:instrText xml:space="preserve"> REF _Ref175659344 \r \h </w:instrText>
      </w:r>
      <w:r w:rsidR="00811880">
        <w:rPr>
          <w:rFonts w:cs="Calibri"/>
        </w:rPr>
        <w:instrText xml:space="preserve"> \* MERGEFORMAT </w:instrText>
      </w:r>
      <w:r w:rsidR="00811880" w:rsidRPr="00811880">
        <w:rPr>
          <w:rFonts w:cs="Calibri"/>
        </w:rPr>
      </w:r>
      <w:r w:rsidR="00811880" w:rsidRPr="00811880">
        <w:rPr>
          <w:rFonts w:cs="Calibri"/>
        </w:rPr>
        <w:fldChar w:fldCharType="separate"/>
      </w:r>
      <w:r w:rsidR="00A31417">
        <w:rPr>
          <w:rFonts w:cs="Calibri"/>
        </w:rPr>
        <w:t>89</w:t>
      </w:r>
      <w:r w:rsidR="00811880" w:rsidRPr="00811880">
        <w:rPr>
          <w:rFonts w:cs="Calibri"/>
        </w:rPr>
        <w:fldChar w:fldCharType="end"/>
      </w:r>
      <w:r w:rsidR="00811880" w:rsidRPr="00811880">
        <w:rPr>
          <w:rFonts w:cs="Calibri"/>
        </w:rPr>
        <w:t xml:space="preserve"> Smlouvy </w:t>
      </w:r>
      <w:r w:rsidRPr="00811880">
        <w:rPr>
          <w:rFonts w:asciiTheme="minorHAnsi" w:hAnsiTheme="minorHAnsi"/>
        </w:rPr>
        <w:t xml:space="preserve">výslovně uvedeny a řádně vyčísleny příslušné smluvní pokuty dle čl. </w:t>
      </w:r>
      <w:r w:rsidRPr="00811880">
        <w:rPr>
          <w:rFonts w:asciiTheme="minorHAnsi" w:hAnsiTheme="minorHAnsi"/>
        </w:rPr>
        <w:fldChar w:fldCharType="begin"/>
      </w:r>
      <w:r w:rsidRPr="00811880">
        <w:rPr>
          <w:rFonts w:asciiTheme="minorHAnsi" w:hAnsiTheme="minorHAnsi"/>
        </w:rPr>
        <w:instrText xml:space="preserve"> REF _Ref66195223 \r \h  \* MERGEFORMAT </w:instrText>
      </w:r>
      <w:r w:rsidRPr="00811880">
        <w:rPr>
          <w:rFonts w:asciiTheme="minorHAnsi" w:hAnsiTheme="minorHAnsi"/>
        </w:rPr>
      </w:r>
      <w:r w:rsidRPr="00811880">
        <w:rPr>
          <w:rFonts w:asciiTheme="minorHAnsi" w:hAnsiTheme="minorHAnsi"/>
        </w:rPr>
        <w:fldChar w:fldCharType="separate"/>
      </w:r>
      <w:r w:rsidR="00A31417">
        <w:rPr>
          <w:rFonts w:asciiTheme="minorHAnsi" w:hAnsiTheme="minorHAnsi"/>
        </w:rPr>
        <w:t>XV</w:t>
      </w:r>
      <w:r w:rsidRPr="00811880">
        <w:rPr>
          <w:rFonts w:asciiTheme="minorHAnsi" w:hAnsiTheme="minorHAnsi"/>
        </w:rPr>
        <w:fldChar w:fldCharType="end"/>
      </w:r>
      <w:r w:rsidRPr="00811880">
        <w:rPr>
          <w:rFonts w:asciiTheme="minorHAnsi" w:hAnsiTheme="minorHAnsi"/>
        </w:rPr>
        <w:t xml:space="preserve"> Smlouvy.</w:t>
      </w:r>
      <w:bookmarkEnd w:id="252"/>
    </w:p>
    <w:p w14:paraId="2EAC6B55" w14:textId="77777777" w:rsidR="00306281" w:rsidRPr="001143D7" w:rsidRDefault="00306281" w:rsidP="00306281">
      <w:pPr>
        <w:pStyle w:val="Nadpis1"/>
      </w:pPr>
      <w:bookmarkStart w:id="254" w:name="_Toc66189556"/>
      <w:bookmarkStart w:id="255" w:name="_Toc177719305"/>
      <w:bookmarkStart w:id="256" w:name="_Toc185618966"/>
      <w:bookmarkStart w:id="257" w:name="_Hlk175829138"/>
      <w:bookmarkStart w:id="258" w:name="_Toc193377219"/>
      <w:bookmarkEnd w:id="253"/>
      <w:r w:rsidRPr="001143D7">
        <w:t>PRÁVA A POVINNOSTI SMLUVNÍCH STRAN</w:t>
      </w:r>
      <w:bookmarkEnd w:id="254"/>
      <w:bookmarkEnd w:id="255"/>
      <w:bookmarkEnd w:id="256"/>
      <w:bookmarkEnd w:id="258"/>
    </w:p>
    <w:p w14:paraId="258B6AAD" w14:textId="5FE0F857" w:rsidR="00D12B23" w:rsidRPr="0083297C" w:rsidRDefault="00306281" w:rsidP="007759AE">
      <w:pPr>
        <w:pStyle w:val="2sltext"/>
      </w:pPr>
      <w:r w:rsidRPr="0083297C">
        <w:t>V rámci plnění této Smlouvy má každá Smluvní strana zejména následující povinnosti:</w:t>
      </w:r>
    </w:p>
    <w:p w14:paraId="0544E373" w14:textId="38B8D335" w:rsidR="00306281" w:rsidRPr="0083297C" w:rsidRDefault="00306281" w:rsidP="007759AE">
      <w:pPr>
        <w:pStyle w:val="2sltext"/>
        <w:numPr>
          <w:ilvl w:val="1"/>
          <w:numId w:val="1"/>
        </w:numPr>
      </w:pPr>
      <w:r w:rsidRPr="0083297C">
        <w:t>vzájemně spolupracovat a poskytovat druhé Smluvní straně veškeré informace potřebné pro řádné plnění svých povinností vyplývajících z této Smlouvy;</w:t>
      </w:r>
    </w:p>
    <w:p w14:paraId="3ED67098" w14:textId="77777777" w:rsidR="00306281" w:rsidRPr="0083297C" w:rsidRDefault="00306281" w:rsidP="007759AE">
      <w:pPr>
        <w:pStyle w:val="2sltext"/>
        <w:numPr>
          <w:ilvl w:val="1"/>
          <w:numId w:val="1"/>
        </w:numPr>
      </w:pPr>
      <w:r w:rsidRPr="0083297C">
        <w:t>neprodleně informovat druhou Smluvní stranu o vzniku nebo hrozícím vzniku překážky plnění mající významný vliv na řádné a včasné plnění dle této Smlouvy;</w:t>
      </w:r>
    </w:p>
    <w:p w14:paraId="43AA4B70" w14:textId="77777777" w:rsidR="00306281" w:rsidRPr="0083297C" w:rsidRDefault="00306281" w:rsidP="007759AE">
      <w:pPr>
        <w:pStyle w:val="2sltext"/>
        <w:numPr>
          <w:ilvl w:val="1"/>
          <w:numId w:val="1"/>
        </w:numPr>
      </w:pPr>
      <w:r w:rsidRPr="0083297C">
        <w:t>poskytovat druhé Smluvní straně úplné, pravdivé a včasné informace o veškerých skutečnostech, které jsou nebo mohou být důležité pro řádné plnění dle této Smlouvy;</w:t>
      </w:r>
    </w:p>
    <w:p w14:paraId="771CE7D1" w14:textId="4DBC68B0" w:rsidR="00306281" w:rsidRPr="0083297C" w:rsidRDefault="00306281" w:rsidP="007759AE">
      <w:pPr>
        <w:pStyle w:val="2sltext"/>
        <w:numPr>
          <w:ilvl w:val="1"/>
          <w:numId w:val="1"/>
        </w:numPr>
      </w:pPr>
      <w:r w:rsidRPr="0083297C">
        <w:t>plnit své povinnosti vyplývající z této Smlouvy tak, aby nedocházelo k prodlení s plněním povinností vázaných k jednotlivým termínům a úhradě splatných jednotlivých peněžních dluhů</w:t>
      </w:r>
      <w:r w:rsidR="004141EB" w:rsidRPr="0083297C">
        <w:t>,</w:t>
      </w:r>
    </w:p>
    <w:p w14:paraId="1239185D" w14:textId="597CAE60" w:rsidR="004141EB" w:rsidRPr="0083297C" w:rsidRDefault="004141EB" w:rsidP="007759AE">
      <w:pPr>
        <w:pStyle w:val="2sltext"/>
        <w:numPr>
          <w:ilvl w:val="1"/>
          <w:numId w:val="1"/>
        </w:numPr>
      </w:pPr>
      <w:r w:rsidRPr="0083297C">
        <w:t>komunikovat s druhou Smluvní stranou v rámci plněn</w:t>
      </w:r>
      <w:r w:rsidR="00806FAD" w:rsidRPr="0083297C">
        <w:t>í</w:t>
      </w:r>
      <w:r w:rsidRPr="0083297C">
        <w:t xml:space="preserve"> této Smlouvy a poskytovat plnění dle této Smlouvy v českém nebo slovenském jazyce.</w:t>
      </w:r>
    </w:p>
    <w:p w14:paraId="2AF63EDA" w14:textId="77777777" w:rsidR="00306281" w:rsidRPr="0083297C" w:rsidRDefault="00306281" w:rsidP="00306281">
      <w:pPr>
        <w:pStyle w:val="Styl2"/>
        <w:numPr>
          <w:ilvl w:val="0"/>
          <w:numId w:val="0"/>
        </w:numPr>
        <w:spacing w:before="0" w:line="240" w:lineRule="auto"/>
        <w:ind w:left="432"/>
        <w:rPr>
          <w:rFonts w:cstheme="minorHAnsi"/>
        </w:rPr>
      </w:pPr>
    </w:p>
    <w:p w14:paraId="43D609D6" w14:textId="77777777" w:rsidR="00306281" w:rsidRPr="0083297C" w:rsidRDefault="00306281" w:rsidP="007759AE">
      <w:pPr>
        <w:pStyle w:val="2sltext"/>
      </w:pPr>
      <w:r w:rsidRPr="0083297C">
        <w:t>V rámci poskytování Služeb má Poskytovatel zejména následující povinnosti:</w:t>
      </w:r>
    </w:p>
    <w:p w14:paraId="05442C04" w14:textId="77777777" w:rsidR="00306281" w:rsidRPr="0083297C" w:rsidRDefault="00306281" w:rsidP="007759AE">
      <w:pPr>
        <w:pStyle w:val="2sltext"/>
        <w:numPr>
          <w:ilvl w:val="1"/>
          <w:numId w:val="1"/>
        </w:numPr>
      </w:pPr>
      <w:r w:rsidRPr="0083297C">
        <w:t>postupovat při plnění této Smlouvy řádně tak, aby bylo dosaženo účelu této Smlouvy;</w:t>
      </w:r>
    </w:p>
    <w:p w14:paraId="23593DB1" w14:textId="3D5BC3C6" w:rsidR="00306281" w:rsidRPr="0083297C" w:rsidRDefault="00306281" w:rsidP="007759AE">
      <w:pPr>
        <w:pStyle w:val="2sltext"/>
        <w:numPr>
          <w:ilvl w:val="1"/>
          <w:numId w:val="1"/>
        </w:numPr>
      </w:pPr>
      <w:r w:rsidRPr="0083297C">
        <w:t xml:space="preserve">poskytovat Služby v souladu s touto Smlouvou, řádně a včas a v souladu </w:t>
      </w:r>
      <w:r w:rsidR="0035721B" w:rsidRPr="0083297C">
        <w:t xml:space="preserve">s </w:t>
      </w:r>
      <w:r w:rsidRPr="0083297C">
        <w:t>příslušnými obecnými standardy v odvětví a relevantními technickými normami;</w:t>
      </w:r>
    </w:p>
    <w:p w14:paraId="31A07788" w14:textId="77777777" w:rsidR="00306281" w:rsidRPr="0083297C" w:rsidRDefault="00306281" w:rsidP="007759AE">
      <w:pPr>
        <w:pStyle w:val="2sltext"/>
        <w:numPr>
          <w:ilvl w:val="1"/>
          <w:numId w:val="1"/>
        </w:numPr>
      </w:pPr>
      <w:r w:rsidRPr="0083297C">
        <w:t>zajistit dostatečnou kapacitu svých pracovníků s odpovídající kvalifikací a zkušenostmi pro poskytování Služeb;</w:t>
      </w:r>
    </w:p>
    <w:p w14:paraId="74167A24" w14:textId="77777777" w:rsidR="00306281" w:rsidRPr="0083297C" w:rsidRDefault="00306281" w:rsidP="007759AE">
      <w:pPr>
        <w:pStyle w:val="2sltext"/>
        <w:numPr>
          <w:ilvl w:val="1"/>
          <w:numId w:val="1"/>
        </w:numPr>
      </w:pPr>
      <w:r w:rsidRPr="0083297C">
        <w:t>poskytovat Služby v souladu s platnými a účinnými obecně závaznými právními předpisy, dle současného stavu techniky, jakož i v souladu se všemi normami obsahujícími technické specifikace a technická řešení, technické a technologické postupy nebo jiná určující kritéria, tak jak vyplývají i z příslušných právních předpisů,</w:t>
      </w:r>
    </w:p>
    <w:p w14:paraId="1D5899D6" w14:textId="14E5A8A7" w:rsidR="00306281" w:rsidRPr="0083297C" w:rsidRDefault="00306281" w:rsidP="007759AE">
      <w:pPr>
        <w:pStyle w:val="2sltext"/>
        <w:numPr>
          <w:ilvl w:val="1"/>
          <w:numId w:val="1"/>
        </w:numPr>
      </w:pPr>
      <w:bookmarkStart w:id="259" w:name="_Ref421868742"/>
      <w:r w:rsidRPr="0083297C">
        <w:t>řídit se provozní, bezpečnostní a ostatní dokumentací a pravidly týkajícími</w:t>
      </w:r>
      <w:r w:rsidRPr="0083297C">
        <w:br/>
        <w:t xml:space="preserve">se provozu </w:t>
      </w:r>
      <w:r w:rsidR="0035721B" w:rsidRPr="0083297C">
        <w:t>Objednatele</w:t>
      </w:r>
      <w:r w:rsidR="000E17F2" w:rsidRPr="0083297C">
        <w:t xml:space="preserve"> a provozu infrastruktury nezbytné pro provoz IS SZIF, zejména Stávající infrastruktury a Dodané infrastruktury</w:t>
      </w:r>
      <w:r w:rsidRPr="0083297C">
        <w:t>;</w:t>
      </w:r>
    </w:p>
    <w:bookmarkEnd w:id="259"/>
    <w:p w14:paraId="6B1269CD" w14:textId="77777777" w:rsidR="00306281" w:rsidRPr="0083297C" w:rsidRDefault="00306281" w:rsidP="007759AE">
      <w:pPr>
        <w:pStyle w:val="2sltext"/>
        <w:numPr>
          <w:ilvl w:val="1"/>
          <w:numId w:val="1"/>
        </w:numPr>
      </w:pPr>
      <w:r w:rsidRPr="0083297C">
        <w:t>postupovat v profesionální kvalitě a s odbornou péčí, podle nejlepších odborných znalostí a schopností a sledovat a chránit oprávněné zájmy Objednatele.</w:t>
      </w:r>
    </w:p>
    <w:p w14:paraId="3C71CD1E" w14:textId="77777777" w:rsidR="00306281" w:rsidRPr="0083297C" w:rsidRDefault="00306281" w:rsidP="00306281">
      <w:pPr>
        <w:ind w:left="567" w:hanging="567"/>
        <w:jc w:val="both"/>
        <w:rPr>
          <w:rFonts w:asciiTheme="minorHAnsi" w:hAnsiTheme="minorHAnsi" w:cstheme="minorHAnsi"/>
          <w:szCs w:val="22"/>
        </w:rPr>
      </w:pPr>
    </w:p>
    <w:p w14:paraId="76AF59E2" w14:textId="5A88D19F" w:rsidR="004C5858" w:rsidRDefault="00306281" w:rsidP="007759AE">
      <w:pPr>
        <w:pStyle w:val="2sltext"/>
      </w:pPr>
      <w:r w:rsidRPr="0083297C">
        <w:t xml:space="preserve">Poskytovatel je povinen </w:t>
      </w:r>
      <w:bookmarkStart w:id="260" w:name="_Hlk175822161"/>
      <w:r w:rsidRPr="0083297C">
        <w:t>poskytovat plnění dle této Smlouvy</w:t>
      </w:r>
      <w:bookmarkEnd w:id="260"/>
      <w:r w:rsidRPr="0083297C">
        <w:t xml:space="preserve"> řádně v souladu s touto Smlouvou a veškerými jejími přílohami</w:t>
      </w:r>
      <w:r w:rsidR="00F50245" w:rsidRPr="0083297C">
        <w:t>, příslušnými ČSN, ČSN EN a</w:t>
      </w:r>
      <w:r w:rsidRPr="0083297C">
        <w:t xml:space="preserve"> českými i evropskými právními předpisy platnými a účinnými v době poskytování plnění</w:t>
      </w:r>
      <w:r w:rsidR="00F50245" w:rsidRPr="0083297C">
        <w:t xml:space="preserve"> dle této Smlouvy.</w:t>
      </w:r>
    </w:p>
    <w:p w14:paraId="6A4359D6" w14:textId="77777777" w:rsidR="004C5858" w:rsidRDefault="004C5858" w:rsidP="007759AE">
      <w:pPr>
        <w:pStyle w:val="2sltext"/>
        <w:numPr>
          <w:ilvl w:val="0"/>
          <w:numId w:val="0"/>
        </w:numPr>
        <w:ind w:left="567"/>
      </w:pPr>
    </w:p>
    <w:p w14:paraId="70DDAC1B" w14:textId="59B3D586" w:rsidR="004C5858" w:rsidRPr="004C5858" w:rsidRDefault="004C5858" w:rsidP="007759AE">
      <w:pPr>
        <w:pStyle w:val="2sltext"/>
      </w:pPr>
      <w:bookmarkStart w:id="261" w:name="_Ref175832538"/>
      <w:r w:rsidRPr="004C5858">
        <w:t>Poskytovatel je povinen mít po celou dobu poskytování plnění dle této Smlouvy platnou certifikaci dle ISO/IEC 27001:2013 Systém řízení bezpečnosti informací (nebo EN ISO/IEC 27001:2022 nebo ČSN EN ISO/IEC 27001:2023).</w:t>
      </w:r>
      <w:bookmarkEnd w:id="261"/>
    </w:p>
    <w:p w14:paraId="5D5A0301" w14:textId="77777777" w:rsidR="00F50245" w:rsidRPr="0083297C" w:rsidRDefault="00F50245" w:rsidP="007759AE">
      <w:pPr>
        <w:pStyle w:val="2sltext"/>
        <w:numPr>
          <w:ilvl w:val="0"/>
          <w:numId w:val="0"/>
        </w:numPr>
        <w:ind w:left="567"/>
      </w:pPr>
    </w:p>
    <w:p w14:paraId="330D6DE8" w14:textId="1FD9FE60" w:rsidR="00F50245" w:rsidRPr="0083297C" w:rsidRDefault="00F50245" w:rsidP="007759AE">
      <w:pPr>
        <w:pStyle w:val="2sltext"/>
      </w:pPr>
      <w:r w:rsidRPr="0083297C">
        <w:t>Poskytovatel je při poskytování plnění dle této Smlouvy vázán příkazy</w:t>
      </w:r>
      <w:r w:rsidR="00B745EA">
        <w:t xml:space="preserve"> či pokyny</w:t>
      </w:r>
      <w:r w:rsidRPr="0083297C">
        <w:t xml:space="preserve"> Objednatele, pokud Objednatel Poskytovateli takové příkazy</w:t>
      </w:r>
      <w:r w:rsidR="00B745EA">
        <w:t xml:space="preserve"> či pokyny</w:t>
      </w:r>
      <w:r w:rsidRPr="0083297C">
        <w:t xml:space="preserve"> udělí.</w:t>
      </w:r>
    </w:p>
    <w:p w14:paraId="2E335BCE" w14:textId="77777777" w:rsidR="00306281" w:rsidRPr="0083297C" w:rsidRDefault="00306281" w:rsidP="007759AE">
      <w:pPr>
        <w:pStyle w:val="2sltext"/>
        <w:numPr>
          <w:ilvl w:val="0"/>
          <w:numId w:val="0"/>
        </w:numPr>
        <w:ind w:left="567"/>
      </w:pPr>
    </w:p>
    <w:p w14:paraId="0355BDCA" w14:textId="1176C167" w:rsidR="00306281" w:rsidRPr="0083297C" w:rsidRDefault="00306281" w:rsidP="007759AE">
      <w:pPr>
        <w:pStyle w:val="2sltext"/>
      </w:pPr>
      <w:bookmarkStart w:id="262" w:name="_Ref128651063"/>
      <w:bookmarkStart w:id="263" w:name="_Ref65758503"/>
      <w:r w:rsidRPr="0083297C">
        <w:t xml:space="preserve">Poskytovatel je povinen upozornit Objednatele bez zbytečného odkladu na nevhodnou povahu nebo neúplnost </w:t>
      </w:r>
      <w:r w:rsidR="00353315" w:rsidRPr="0083297C">
        <w:t xml:space="preserve">informací, </w:t>
      </w:r>
      <w:r w:rsidRPr="0083297C">
        <w:t>věc</w:t>
      </w:r>
      <w:r w:rsidR="00353315" w:rsidRPr="0083297C">
        <w:t>í</w:t>
      </w:r>
      <w:r w:rsidRPr="0083297C">
        <w:t xml:space="preserve"> nebo podklad</w:t>
      </w:r>
      <w:r w:rsidR="00353315" w:rsidRPr="0083297C">
        <w:t>ů</w:t>
      </w:r>
      <w:r w:rsidRPr="0083297C">
        <w:t>, které mu Objednatel předal pro plnění této Smlouvy, nebo na nevhodnou povahu nebo neúplnost příkazu</w:t>
      </w:r>
      <w:r w:rsidR="00B745EA">
        <w:t xml:space="preserve"> či pokynu</w:t>
      </w:r>
      <w:r w:rsidRPr="0083297C">
        <w:t xml:space="preserve">, který mu Objednatel dal. Jestliže nevhodné nebo neúplné </w:t>
      </w:r>
      <w:r w:rsidR="00353315" w:rsidRPr="0083297C">
        <w:t xml:space="preserve">informace, </w:t>
      </w:r>
      <w:r w:rsidRPr="0083297C">
        <w:t>věci, podklady nebo příkazy</w:t>
      </w:r>
      <w:r w:rsidR="00B17009">
        <w:t xml:space="preserve"> či pokyny </w:t>
      </w:r>
      <w:r w:rsidRPr="0083297C">
        <w:lastRenderedPageBreak/>
        <w:t xml:space="preserve">Objednatele překážejí v řádném plnění této Smlouvy, Poskytovatel v nezbytném rozsahu přeruší plnění této Smlouvy do doby výměny nebo doplnění </w:t>
      </w:r>
      <w:r w:rsidR="00353315" w:rsidRPr="0083297C">
        <w:t xml:space="preserve">informací, </w:t>
      </w:r>
      <w:r w:rsidRPr="0083297C">
        <w:t xml:space="preserve">věcí nebo podkladů nebo změny příkazů </w:t>
      </w:r>
      <w:r w:rsidR="00A9331F">
        <w:t xml:space="preserve">či pokynů </w:t>
      </w:r>
      <w:r w:rsidRPr="0083297C">
        <w:t xml:space="preserve">Objednatelem, nebo do doby doručení písemného sdělení Objednatele, že trvá na plnění této Smlouvy s použitím předaných </w:t>
      </w:r>
      <w:r w:rsidR="00353315" w:rsidRPr="0083297C">
        <w:t xml:space="preserve">informací, </w:t>
      </w:r>
      <w:r w:rsidRPr="0083297C">
        <w:t>věcí nebo podkladů nebo na dodržování jeho příkazů</w:t>
      </w:r>
      <w:r w:rsidR="00A9331F">
        <w:t xml:space="preserve"> či pokynů</w:t>
      </w:r>
      <w:r w:rsidRPr="0083297C">
        <w:t xml:space="preserve">. Poskytovatel je povinen pokračovat v plnění této Smlouvy v rozsahu, ve kterém mu v tom nebrání nevhodné nebo neúplné </w:t>
      </w:r>
      <w:r w:rsidR="00353315" w:rsidRPr="0083297C">
        <w:t xml:space="preserve">informace, </w:t>
      </w:r>
      <w:r w:rsidRPr="0083297C">
        <w:t>věci, podklady nebo příkazy</w:t>
      </w:r>
      <w:r w:rsidR="00A9331F">
        <w:t xml:space="preserve"> či pokyny</w:t>
      </w:r>
      <w:r w:rsidRPr="0083297C">
        <w:t xml:space="preserve"> a technologický postup plnění této Smlouvy. Termíny plnění této Smlouvy, byly-li přerušením plnění této Smlouvy přímo dotčeny, se prodlužují o dobu přerušením vyvolanou.</w:t>
      </w:r>
      <w:bookmarkEnd w:id="262"/>
    </w:p>
    <w:p w14:paraId="0B5E9A98" w14:textId="77777777" w:rsidR="00306281" w:rsidRPr="0083297C" w:rsidRDefault="00306281" w:rsidP="007759AE">
      <w:pPr>
        <w:pStyle w:val="2sltext"/>
        <w:numPr>
          <w:ilvl w:val="0"/>
          <w:numId w:val="0"/>
        </w:numPr>
        <w:ind w:left="567"/>
      </w:pPr>
    </w:p>
    <w:p w14:paraId="475D7323" w14:textId="28372C5E" w:rsidR="00306281" w:rsidRPr="0083297C" w:rsidRDefault="00306281" w:rsidP="007759AE">
      <w:pPr>
        <w:pStyle w:val="2sltext"/>
      </w:pPr>
      <w:r w:rsidRPr="0083297C">
        <w:t>Je-li k plnění této Smlouvy nezbytn</w:t>
      </w:r>
      <w:r w:rsidR="00F50245" w:rsidRPr="0083297C">
        <w:t>á</w:t>
      </w:r>
      <w:r w:rsidRPr="0083297C">
        <w:t xml:space="preserve"> součinnost Objednatele, Poskytovatel písemně informuje Objednatele o rozsahu a formě požadované součinnosti a písemně mu určí přiměřenou lhůtu k</w:t>
      </w:r>
      <w:r w:rsidR="005523DC" w:rsidRPr="0083297C">
        <w:t> </w:t>
      </w:r>
      <w:r w:rsidRPr="0083297C">
        <w:t>jejímu poskytnutí. Objednatel se zavazuje písemně reagovat na žádost Poskytovatele o</w:t>
      </w:r>
      <w:r w:rsidR="005523DC" w:rsidRPr="0083297C">
        <w:t> </w:t>
      </w:r>
      <w:r w:rsidRPr="0083297C">
        <w:t xml:space="preserve">poskytnutí součinnosti do 3 pracovních dnů ode dne jejího doručení Objednateli, přičemž v rámci této reakce Poskytovateli písemně sdělí, zda je schopen požadovanou součinnost poskytnout a v jaké přiměřené lhůtě, nebude-li tak schopen učinit v přiměřené lhůtě stanovené Poskytovatelem. Neposkytne-li Objednatel Poskytovateli požadovanou součinnost, přestože mu byla k poskytnutí požadované součinnosti Poskytovatelem dána přiměřená lhůta nebo tak neučinil ani v přiměřené lhůtě sdělené Poskytovateli, postupuje se přiměřeně podle odst. </w:t>
      </w:r>
      <w:r w:rsidRPr="0083297C">
        <w:fldChar w:fldCharType="begin"/>
      </w:r>
      <w:r w:rsidRPr="0083297C">
        <w:instrText xml:space="preserve"> REF _Ref128651063 \r \h </w:instrText>
      </w:r>
      <w:r w:rsidR="00F50245" w:rsidRPr="0083297C">
        <w:instrText xml:space="preserve"> \* MERGEFORMAT </w:instrText>
      </w:r>
      <w:r w:rsidRPr="0083297C">
        <w:fldChar w:fldCharType="separate"/>
      </w:r>
      <w:r w:rsidR="00A31417">
        <w:t>96</w:t>
      </w:r>
      <w:r w:rsidRPr="0083297C">
        <w:fldChar w:fldCharType="end"/>
      </w:r>
      <w:r w:rsidRPr="0083297C">
        <w:t xml:space="preserve"> Smlouvy.</w:t>
      </w:r>
    </w:p>
    <w:p w14:paraId="6716EF36" w14:textId="77777777" w:rsidR="00306281" w:rsidRPr="0083297C" w:rsidRDefault="00306281" w:rsidP="007759AE">
      <w:pPr>
        <w:pStyle w:val="2sltext"/>
        <w:numPr>
          <w:ilvl w:val="0"/>
          <w:numId w:val="0"/>
        </w:numPr>
        <w:ind w:left="567"/>
      </w:pPr>
    </w:p>
    <w:p w14:paraId="75E3E13A" w14:textId="499F709F" w:rsidR="00306281" w:rsidRPr="0083297C" w:rsidRDefault="00306281" w:rsidP="007759AE">
      <w:pPr>
        <w:pStyle w:val="2sltext"/>
      </w:pPr>
      <w:r w:rsidRPr="0083297C">
        <w:t>Objednatel se zavazuje poskytnout ke splnění smluvních závazků Poskytovatele účelnou součinnost, dokumentaci a informace definované v této Smlouvě nebo potřebné pro účelné plnění této Smlouvy, a dále bude Poskytovatele včas informovat o všech organizačních změnách, poznatcích z kontrolní činnosti, podnětech vlastních zaměstnanců a dalších skutečnostech významných pro plnění této Smlouvy.</w:t>
      </w:r>
      <w:bookmarkEnd w:id="263"/>
    </w:p>
    <w:p w14:paraId="5D224F73" w14:textId="77777777" w:rsidR="00353315" w:rsidRPr="0083297C" w:rsidRDefault="00353315" w:rsidP="007759AE">
      <w:pPr>
        <w:pStyle w:val="2sltext"/>
        <w:numPr>
          <w:ilvl w:val="0"/>
          <w:numId w:val="0"/>
        </w:numPr>
        <w:ind w:left="567"/>
      </w:pPr>
    </w:p>
    <w:p w14:paraId="7F85F0B3" w14:textId="7833AFAD" w:rsidR="00353315" w:rsidRPr="0009040C" w:rsidRDefault="00353315" w:rsidP="007759AE">
      <w:pPr>
        <w:pStyle w:val="2sltext"/>
      </w:pPr>
      <w:r w:rsidRPr="0083297C">
        <w:t>Bude-li Poskytovatel v rámci poskytování Služeb jakýmkoliv způsobem zasahovat do</w:t>
      </w:r>
      <w:r w:rsidR="000E17F2" w:rsidRPr="0083297C">
        <w:t xml:space="preserve"> technologie, která je součástí Stávající infrastruktury nebo Dodané infrastruktury</w:t>
      </w:r>
      <w:r w:rsidRPr="0083297C">
        <w:t xml:space="preserve">, je povinen tak činit pouze v souladu se záručními podmínkami příslušné technologie. V případě, že Poskytovatel v rámci poskytování Služeb </w:t>
      </w:r>
      <w:r w:rsidRPr="0009040C">
        <w:t xml:space="preserve">zasáhne do </w:t>
      </w:r>
      <w:r w:rsidR="000E17F2" w:rsidRPr="0009040C">
        <w:t xml:space="preserve">dané </w:t>
      </w:r>
      <w:r w:rsidRPr="0009040C">
        <w:t xml:space="preserve">technologie takovým způsobem, jež bude znamenat porušení záručních podmínek </w:t>
      </w:r>
      <w:r w:rsidR="000E17F2" w:rsidRPr="0009040C">
        <w:t>dané</w:t>
      </w:r>
      <w:r w:rsidRPr="0009040C">
        <w:t xml:space="preserve"> technologie ze strany Objednatele, odpovídá za škodu, která tímto Objednateli vznikne.</w:t>
      </w:r>
    </w:p>
    <w:p w14:paraId="349BDC3B" w14:textId="77777777" w:rsidR="002D678F" w:rsidRPr="0009040C" w:rsidRDefault="002D678F" w:rsidP="007759AE">
      <w:pPr>
        <w:pStyle w:val="2sltext"/>
        <w:numPr>
          <w:ilvl w:val="0"/>
          <w:numId w:val="0"/>
        </w:numPr>
        <w:ind w:left="567"/>
      </w:pPr>
    </w:p>
    <w:p w14:paraId="11E6E895" w14:textId="7DA003C5" w:rsidR="002D678F" w:rsidRPr="0009040C" w:rsidRDefault="002D678F" w:rsidP="007759AE">
      <w:pPr>
        <w:pStyle w:val="2sltext"/>
        <w:rPr>
          <w:color w:val="auto"/>
        </w:rPr>
      </w:pPr>
      <w:r w:rsidRPr="0009040C">
        <w:rPr>
          <w:color w:val="auto"/>
        </w:rPr>
        <w:t>Poskytovatel bere na vědomí, že IS SZIF, jehož provoz je zajištěn na základě infrastruktury, k</w:t>
      </w:r>
      <w:r w:rsidR="00DF2EEE" w:rsidRPr="0009040C">
        <w:rPr>
          <w:color w:val="auto"/>
        </w:rPr>
        <w:t>e které</w:t>
      </w:r>
      <w:r w:rsidRPr="0009040C">
        <w:rPr>
          <w:color w:val="auto"/>
        </w:rPr>
        <w:t xml:space="preserve"> </w:t>
      </w:r>
      <w:r w:rsidR="00DF2EEE" w:rsidRPr="0009040C">
        <w:rPr>
          <w:color w:val="auto"/>
        </w:rPr>
        <w:t>je poskytováno plnění</w:t>
      </w:r>
      <w:r w:rsidRPr="0009040C">
        <w:rPr>
          <w:color w:val="auto"/>
        </w:rPr>
        <w:t xml:space="preserve"> dle této Smlouvy</w:t>
      </w:r>
      <w:r w:rsidR="00286F8A" w:rsidRPr="0009040C">
        <w:rPr>
          <w:color w:val="auto"/>
        </w:rPr>
        <w:t xml:space="preserve">, </w:t>
      </w:r>
      <w:r w:rsidRPr="0009040C">
        <w:rPr>
          <w:color w:val="auto"/>
        </w:rPr>
        <w:t>je významným informačním systémem dle zákona č. 181/2014 Sb., o kybernetické bezpečnosti a o změně souvisejících zákonů (zákon o kybernetické bezpečnosti), ve znění pozdějších předpisů (dále jen „</w:t>
      </w:r>
      <w:r w:rsidRPr="0009040C">
        <w:rPr>
          <w:b/>
          <w:bCs/>
          <w:i/>
          <w:iCs/>
          <w:color w:val="auto"/>
        </w:rPr>
        <w:t>Zákon o kybernetické bezpečnosti</w:t>
      </w:r>
      <w:r w:rsidRPr="0009040C">
        <w:rPr>
          <w:color w:val="auto"/>
        </w:rPr>
        <w:t>“), a vyhlášky č. 317/2014 Sb., o významných informačních systémech a jejich určujících kritériích, ve znění pozdějších předpisů. Poskytovatel bere na vědomí, že plnění dle této Smlouvy bude poskytovat v rámci významného informačního systému.</w:t>
      </w:r>
    </w:p>
    <w:p w14:paraId="4EEF15F0" w14:textId="77777777" w:rsidR="00286F8A" w:rsidRPr="0009040C" w:rsidRDefault="00286F8A" w:rsidP="007759AE">
      <w:pPr>
        <w:pStyle w:val="2sltext"/>
        <w:numPr>
          <w:ilvl w:val="0"/>
          <w:numId w:val="0"/>
        </w:numPr>
        <w:ind w:left="567"/>
        <w:rPr>
          <w:color w:val="auto"/>
        </w:rPr>
      </w:pPr>
    </w:p>
    <w:p w14:paraId="76606DA7" w14:textId="659782FD" w:rsidR="00286F8A" w:rsidRPr="0009040C" w:rsidRDefault="00286F8A" w:rsidP="007759AE">
      <w:pPr>
        <w:pStyle w:val="2sltext"/>
      </w:pPr>
      <w:r w:rsidRPr="0009040C">
        <w:t>Poskytovatel</w:t>
      </w:r>
      <w:r w:rsidRPr="0009040C">
        <w:rPr>
          <w:rFonts w:cs="Calibri"/>
        </w:rPr>
        <w:t xml:space="preserve"> bere na vědomí, že plnění této Smlouvy může mít dopad na </w:t>
      </w:r>
      <w:r w:rsidRPr="0009040C">
        <w:t xml:space="preserve">IS SZIF nebo další informační systémy spravované </w:t>
      </w:r>
      <w:r w:rsidRPr="0009040C">
        <w:rPr>
          <w:color w:val="000000" w:themeColor="text1"/>
        </w:rPr>
        <w:t>Objednatelem nebo jiné informační systémy</w:t>
      </w:r>
      <w:r w:rsidRPr="0009040C">
        <w:t xml:space="preserve">, které mohou být plněním této Smlouvy ze strany </w:t>
      </w:r>
      <w:r w:rsidRPr="0009040C">
        <w:rPr>
          <w:color w:val="auto"/>
        </w:rPr>
        <w:t>Poskytovatele</w:t>
      </w:r>
      <w:r w:rsidRPr="0009040C">
        <w:t xml:space="preserve"> dotčeny</w:t>
      </w:r>
      <w:r w:rsidRPr="0009040C">
        <w:rPr>
          <w:rFonts w:cs="Calibri"/>
        </w:rPr>
        <w:t>.</w:t>
      </w:r>
    </w:p>
    <w:p w14:paraId="3347F107" w14:textId="77777777" w:rsidR="002D678F" w:rsidRPr="0009040C" w:rsidRDefault="002D678F" w:rsidP="007759AE">
      <w:pPr>
        <w:pStyle w:val="2sltext"/>
        <w:numPr>
          <w:ilvl w:val="0"/>
          <w:numId w:val="0"/>
        </w:numPr>
        <w:ind w:left="567"/>
        <w:rPr>
          <w:color w:val="auto"/>
        </w:rPr>
      </w:pPr>
    </w:p>
    <w:p w14:paraId="43C5F694" w14:textId="28CFDACF" w:rsidR="00DF2EEE" w:rsidRPr="0009040C" w:rsidRDefault="00DF2EEE" w:rsidP="007759AE">
      <w:pPr>
        <w:pStyle w:val="2sltext"/>
        <w:rPr>
          <w:color w:val="auto"/>
        </w:rPr>
      </w:pPr>
      <w:r w:rsidRPr="0009040C">
        <w:rPr>
          <w:color w:val="auto"/>
        </w:rPr>
        <w:t xml:space="preserve">Plnění dle této Smlouvy musí splňovat podmínky a požadavky stanovené Zákonem o kybernetické bezpečnosti </w:t>
      </w:r>
      <w:bookmarkStart w:id="264" w:name="_Hlk153803511"/>
      <w:r w:rsidRPr="0009040C">
        <w:rPr>
          <w:color w:val="auto"/>
        </w:rPr>
        <w:t xml:space="preserve">a jeho prováděcími předpisy, zejména </w:t>
      </w:r>
      <w:bookmarkEnd w:id="264"/>
      <w:r w:rsidRPr="0009040C">
        <w:rPr>
          <w:color w:val="auto"/>
        </w:rPr>
        <w:t>vyhláškou č. 82/2018 Sb., o bezpečnostních opatřeních, kybernetických bezpečnostních incidentech, reaktivních opatřeních, náležitostech podání v oblasti kybernetické bezpečnosti a likvidaci dat (vyhláška o kybernetické bezpečnosti), ve znění pozdějších předpisů (dále jen „</w:t>
      </w:r>
      <w:r w:rsidRPr="0009040C">
        <w:rPr>
          <w:b/>
          <w:bCs/>
          <w:i/>
          <w:iCs/>
          <w:color w:val="auto"/>
        </w:rPr>
        <w:t>Vyhláška o kybernetické bezpečnosti</w:t>
      </w:r>
      <w:r w:rsidRPr="0009040C">
        <w:rPr>
          <w:color w:val="auto"/>
        </w:rPr>
        <w:t>“).</w:t>
      </w:r>
    </w:p>
    <w:p w14:paraId="54DDAAAA" w14:textId="77777777" w:rsidR="00286F8A" w:rsidRPr="0009040C" w:rsidRDefault="00286F8A" w:rsidP="007759AE">
      <w:pPr>
        <w:pStyle w:val="2sltext"/>
        <w:numPr>
          <w:ilvl w:val="0"/>
          <w:numId w:val="0"/>
        </w:numPr>
        <w:ind w:left="567"/>
      </w:pPr>
      <w:bookmarkStart w:id="265" w:name="_Ref65758494"/>
    </w:p>
    <w:p w14:paraId="54B49283" w14:textId="25F505F8" w:rsidR="00DF2EEE" w:rsidRPr="0009040C" w:rsidRDefault="00DF2EEE" w:rsidP="007759AE">
      <w:pPr>
        <w:pStyle w:val="2sltext"/>
      </w:pPr>
      <w:r w:rsidRPr="0009040C">
        <w:t xml:space="preserve">Poskytovatel je povinen poskytovat plnění dle této Smlouvy v souladu se Zákonem o kybernetické bezpečnosti, a jeho prováděcími předpisy, zejména s Vyhláškou o kybernetické bezpečnosti, a tak, aby se Poskytovatel vyvaroval jakékoliv činnosti, jež by mohla být označena za porušení uvedených právních předpisů </w:t>
      </w:r>
      <w:r w:rsidRPr="0009040C">
        <w:rPr>
          <w:color w:val="000000" w:themeColor="text1"/>
        </w:rPr>
        <w:t>Objednatelem</w:t>
      </w:r>
      <w:r w:rsidRPr="0009040C">
        <w:t>.</w:t>
      </w:r>
      <w:bookmarkEnd w:id="265"/>
    </w:p>
    <w:p w14:paraId="7D9522EA" w14:textId="77777777" w:rsidR="00286F8A" w:rsidRPr="0009040C" w:rsidRDefault="00286F8A" w:rsidP="007759AE">
      <w:pPr>
        <w:pStyle w:val="2sltext"/>
        <w:numPr>
          <w:ilvl w:val="0"/>
          <w:numId w:val="0"/>
        </w:numPr>
        <w:ind w:left="567"/>
      </w:pPr>
    </w:p>
    <w:p w14:paraId="586D55FA" w14:textId="3DD29168" w:rsidR="00286F8A" w:rsidRPr="0009040C" w:rsidRDefault="00286F8A" w:rsidP="007759AE">
      <w:pPr>
        <w:pStyle w:val="2sltext"/>
      </w:pPr>
      <w:bookmarkStart w:id="266" w:name="_Ref110519310"/>
      <w:r w:rsidRPr="0009040C">
        <w:rPr>
          <w:color w:val="auto"/>
        </w:rPr>
        <w:t>Objednatel informuje, že bude Poskytovatele evidovat jako svého významného dodavatele dle § 2 písm. n) a § 8 odst. 1 písm. b) Vyhlášky o kybernetické bezpečnosti, přičemž Poskytovatel bere tuto skutečnost na vědomí.</w:t>
      </w:r>
      <w:bookmarkEnd w:id="266"/>
    </w:p>
    <w:p w14:paraId="3C98ED6D" w14:textId="77777777" w:rsidR="00DF2EEE" w:rsidRPr="0009040C" w:rsidRDefault="00DF2EEE" w:rsidP="007759AE">
      <w:pPr>
        <w:pStyle w:val="2sltext"/>
        <w:numPr>
          <w:ilvl w:val="0"/>
          <w:numId w:val="0"/>
        </w:numPr>
        <w:ind w:left="567"/>
      </w:pPr>
    </w:p>
    <w:p w14:paraId="66B34178" w14:textId="4016E487" w:rsidR="00DF2EEE" w:rsidRPr="0009040C" w:rsidRDefault="00DF2EEE" w:rsidP="007759AE">
      <w:pPr>
        <w:pStyle w:val="2sltext"/>
      </w:pPr>
      <w:bookmarkStart w:id="267" w:name="_Ref153910787"/>
      <w:r w:rsidRPr="0009040C">
        <w:t xml:space="preserve">Poskytovatel je povinen zajistit a zachovat bezpečnost informací a dat </w:t>
      </w:r>
      <w:r w:rsidR="00286F8A" w:rsidRPr="0009040C">
        <w:t>uložených</w:t>
      </w:r>
      <w:r w:rsidRPr="0009040C">
        <w:t xml:space="preserve"> v infrastruktuře</w:t>
      </w:r>
      <w:r w:rsidR="00286F8A" w:rsidRPr="0009040C">
        <w:t>, ke které je poskytováno plnění dle této Smlouvy</w:t>
      </w:r>
      <w:r w:rsidRPr="0009040C">
        <w:t xml:space="preserve">, a to zejména z pohledu jejich důvěrnosti, dostupnosti a integrity. Poskytovatel je povinen plnit tuto Smlouvu tak, aby důvěrnost, dostupnost a integrita daných informací a dat nebyla ztracena, přerušena, ohrožena ani omezena. Je-li k plnění této Smlouvy nezbytné důvěrnost, dostupnost či integritu daných informací nebo dat ztratit, přerušit, ohrozit nebo omezit, může tak Poskytovatel učinit pouze po předchozím souhlasu Objednatele a jen v rozsahu </w:t>
      </w:r>
      <w:r w:rsidRPr="0009040C">
        <w:rPr>
          <w:color w:val="000000" w:themeColor="text1"/>
        </w:rPr>
        <w:t>Objednatelem</w:t>
      </w:r>
      <w:r w:rsidRPr="0009040C">
        <w:t xml:space="preserve"> předem odsouhlaseném.</w:t>
      </w:r>
      <w:bookmarkEnd w:id="267"/>
      <w:r w:rsidR="00BD133D" w:rsidRPr="0009040C">
        <w:t xml:space="preserve"> </w:t>
      </w:r>
    </w:p>
    <w:p w14:paraId="0C829961" w14:textId="77777777" w:rsidR="00DF2EEE" w:rsidRPr="0009040C" w:rsidRDefault="00DF2EEE" w:rsidP="007759AE">
      <w:pPr>
        <w:pStyle w:val="2sltext"/>
        <w:numPr>
          <w:ilvl w:val="0"/>
          <w:numId w:val="0"/>
        </w:numPr>
        <w:ind w:left="567"/>
      </w:pPr>
    </w:p>
    <w:p w14:paraId="489EE04F" w14:textId="7E42BC68" w:rsidR="00DF2EEE" w:rsidRPr="0009040C" w:rsidRDefault="00DF2EEE" w:rsidP="007759AE">
      <w:pPr>
        <w:pStyle w:val="2sltext"/>
      </w:pPr>
      <w:bookmarkStart w:id="268" w:name="_Ref113533274"/>
      <w:r w:rsidRPr="0009040C">
        <w:rPr>
          <w:color w:val="auto"/>
        </w:rPr>
        <w:t>Poskytovatel</w:t>
      </w:r>
      <w:r w:rsidRPr="0009040C">
        <w:t xml:space="preserve"> není oprávněn užít data </w:t>
      </w:r>
      <w:r w:rsidR="00286F8A" w:rsidRPr="0009040C">
        <w:t xml:space="preserve">uložená </w:t>
      </w:r>
      <w:r w:rsidRPr="0009040C">
        <w:t>v infrastruktuře</w:t>
      </w:r>
      <w:r w:rsidR="00286F8A" w:rsidRPr="0009040C">
        <w:rPr>
          <w:color w:val="auto"/>
        </w:rPr>
        <w:t>, ke které je poskytováno plnění dle této Smlouvy</w:t>
      </w:r>
      <w:r w:rsidR="00286F8A" w:rsidRPr="0009040C">
        <w:t>,</w:t>
      </w:r>
      <w:r w:rsidR="00286F8A" w:rsidRPr="0009040C">
        <w:rPr>
          <w:color w:val="auto"/>
        </w:rPr>
        <w:t xml:space="preserve"> </w:t>
      </w:r>
      <w:r w:rsidR="00BD133D" w:rsidRPr="0009040C">
        <w:rPr>
          <w:color w:val="auto"/>
        </w:rPr>
        <w:t xml:space="preserve">a data obsažená </w:t>
      </w:r>
      <w:r w:rsidR="00286F8A" w:rsidRPr="0009040C">
        <w:rPr>
          <w:color w:val="auto"/>
        </w:rPr>
        <w:t>v IS SZIF,</w:t>
      </w:r>
      <w:r w:rsidRPr="0009040C">
        <w:rPr>
          <w:color w:val="auto"/>
        </w:rPr>
        <w:t xml:space="preserve"> v</w:t>
      </w:r>
      <w:r w:rsidRPr="0009040C">
        <w:t xml:space="preserve"> informačních systémech spravovaných </w:t>
      </w:r>
      <w:r w:rsidRPr="0009040C">
        <w:rPr>
          <w:color w:val="000000" w:themeColor="text1"/>
        </w:rPr>
        <w:t>Objednatelem nebo jiných informačních systémech</w:t>
      </w:r>
      <w:r w:rsidRPr="0009040C">
        <w:t xml:space="preserve">, které budou plněním této Smlouvy ze strany </w:t>
      </w:r>
      <w:r w:rsidRPr="0009040C">
        <w:rPr>
          <w:color w:val="auto"/>
        </w:rPr>
        <w:t>Poskytovatele</w:t>
      </w:r>
      <w:r w:rsidRPr="0009040C">
        <w:t xml:space="preserve"> dotčeny. Je-li užití daných dat nezbytné k plnění této Smlouvy, může je </w:t>
      </w:r>
      <w:r w:rsidRPr="0009040C">
        <w:rPr>
          <w:color w:val="auto"/>
        </w:rPr>
        <w:t>Poskytovatel</w:t>
      </w:r>
      <w:r w:rsidRPr="0009040C">
        <w:t xml:space="preserve"> užít jen po předchozím souhlasu Objednatele a jen v rozsahu Objednatelem předem odsouhlaseném.</w:t>
      </w:r>
      <w:bookmarkEnd w:id="268"/>
    </w:p>
    <w:p w14:paraId="0A6627A9" w14:textId="77777777" w:rsidR="00DF2EEE" w:rsidRPr="0009040C" w:rsidRDefault="00DF2EEE" w:rsidP="007759AE">
      <w:pPr>
        <w:pStyle w:val="2sltext"/>
        <w:numPr>
          <w:ilvl w:val="0"/>
          <w:numId w:val="0"/>
        </w:numPr>
        <w:ind w:left="567"/>
      </w:pPr>
    </w:p>
    <w:p w14:paraId="3760D9C0" w14:textId="44D69E4C" w:rsidR="00DF2EEE" w:rsidRPr="0009040C" w:rsidRDefault="00DF2EEE" w:rsidP="007759AE">
      <w:pPr>
        <w:pStyle w:val="2sltext"/>
      </w:pPr>
      <w:bookmarkStart w:id="269" w:name="_Ref175818793"/>
      <w:r w:rsidRPr="0009040C">
        <w:t xml:space="preserve">Všechna data uložená </w:t>
      </w:r>
      <w:r w:rsidR="00286F8A" w:rsidRPr="0009040C">
        <w:t>v infrastruktuře</w:t>
      </w:r>
      <w:r w:rsidR="00286F8A" w:rsidRPr="0009040C">
        <w:rPr>
          <w:color w:val="auto"/>
        </w:rPr>
        <w:t>, ke které je poskytováno plnění dle této Smlouvy</w:t>
      </w:r>
      <w:r w:rsidR="00286F8A" w:rsidRPr="0009040C">
        <w:t>,</w:t>
      </w:r>
      <w:r w:rsidR="00286F8A" w:rsidRPr="0009040C">
        <w:rPr>
          <w:color w:val="auto"/>
        </w:rPr>
        <w:t xml:space="preserve"> </w:t>
      </w:r>
      <w:r w:rsidR="00BD133D" w:rsidRPr="0009040C">
        <w:rPr>
          <w:color w:val="auto"/>
        </w:rPr>
        <w:t xml:space="preserve">a data obsažená </w:t>
      </w:r>
      <w:r w:rsidR="00286F8A" w:rsidRPr="0009040C">
        <w:rPr>
          <w:color w:val="auto"/>
        </w:rPr>
        <w:t>v IS SZIF, v</w:t>
      </w:r>
      <w:r w:rsidR="00286F8A" w:rsidRPr="0009040C">
        <w:t xml:space="preserve"> informačních systémech spravovaných </w:t>
      </w:r>
      <w:r w:rsidR="00286F8A" w:rsidRPr="0009040C">
        <w:rPr>
          <w:color w:val="000000" w:themeColor="text1"/>
        </w:rPr>
        <w:t>Objednatelem nebo jiných informačních systémech</w:t>
      </w:r>
      <w:r w:rsidR="00286F8A" w:rsidRPr="0009040C">
        <w:t xml:space="preserve">, které budou plněním této Smlouvy ze strany </w:t>
      </w:r>
      <w:r w:rsidR="00286F8A" w:rsidRPr="0009040C">
        <w:rPr>
          <w:color w:val="auto"/>
        </w:rPr>
        <w:t>Poskytovatele</w:t>
      </w:r>
      <w:r w:rsidR="00286F8A" w:rsidRPr="0009040C">
        <w:t xml:space="preserve"> dotčeny</w:t>
      </w:r>
      <w:r w:rsidR="000B2470" w:rsidRPr="0009040C">
        <w:t>,</w:t>
      </w:r>
      <w:r w:rsidRPr="0009040C">
        <w:t xml:space="preserve"> nebo</w:t>
      </w:r>
      <w:r w:rsidR="000B2470" w:rsidRPr="0009040C">
        <w:t xml:space="preserve"> data</w:t>
      </w:r>
      <w:r w:rsidRPr="0009040C">
        <w:t xml:space="preserve"> jinak vytvořená v souvislosti s užíváním </w:t>
      </w:r>
      <w:r w:rsidR="000B2470" w:rsidRPr="0009040C">
        <w:t>infrastruktury</w:t>
      </w:r>
      <w:r w:rsidR="00286F8A" w:rsidRPr="0009040C">
        <w:rPr>
          <w:color w:val="auto"/>
        </w:rPr>
        <w:t>, ke které je poskytováno plnění dle této Smlouvy</w:t>
      </w:r>
      <w:r w:rsidR="00286F8A" w:rsidRPr="0009040C">
        <w:t>,</w:t>
      </w:r>
      <w:r w:rsidR="00286F8A" w:rsidRPr="0009040C">
        <w:rPr>
          <w:color w:val="auto"/>
        </w:rPr>
        <w:t> IS SZIF,</w:t>
      </w:r>
      <w:r w:rsidR="000B2470" w:rsidRPr="0009040C">
        <w:rPr>
          <w:color w:val="auto"/>
        </w:rPr>
        <w:t xml:space="preserve"> </w:t>
      </w:r>
      <w:r w:rsidR="000B2470" w:rsidRPr="0009040C">
        <w:t xml:space="preserve">informačních systémů spravovaných </w:t>
      </w:r>
      <w:r w:rsidR="000B2470" w:rsidRPr="0009040C">
        <w:rPr>
          <w:color w:val="000000" w:themeColor="text1"/>
        </w:rPr>
        <w:t>Objednatelem nebo jiných informačních systémů</w:t>
      </w:r>
      <w:r w:rsidR="000B2470" w:rsidRPr="0009040C">
        <w:t xml:space="preserve">, které budou plněním této Smlouvy ze strany </w:t>
      </w:r>
      <w:r w:rsidR="000B2470" w:rsidRPr="0009040C">
        <w:rPr>
          <w:color w:val="auto"/>
        </w:rPr>
        <w:t>Poskytovatele</w:t>
      </w:r>
      <w:r w:rsidR="000B2470" w:rsidRPr="0009040C">
        <w:t xml:space="preserve"> dotčeny</w:t>
      </w:r>
      <w:r w:rsidRPr="0009040C">
        <w:t>, jsou výhradním majetkem Objednatele nebo k nim Objednatel vykonává výhradní autorská majetková práva. Objednatel je oprávněn s danými daty jakkoli a kdykoliv volně nakládat a disponovat. Poskytovatel není oprávněn Objednatele omezovat v nakládání a disponování s danými daty. Poskytovatel je povinen umožnit Objednateli jakkoli a kdykoliv volně nakládat a disponovat s danými daty a poskytnout k tomuto Objednateli veškerou potřebnou součinnost. Poskytovatel</w:t>
      </w:r>
      <w:r w:rsidRPr="0009040C">
        <w:rPr>
          <w:color w:val="000000" w:themeColor="text1"/>
        </w:rPr>
        <w:t xml:space="preserve"> není oprávněn daná data jakkoli užívat, s výjimkou užití, které je nezbytně nutné k plnění této Smlouvy. Je-li užití daných dat potřebné z jiného důvodu, </w:t>
      </w:r>
      <w:r w:rsidRPr="0009040C">
        <w:t>může je Poskytovatel užít jen po předchozím výslovném souhlasu Objednatele a jen v rozsahu Objednatelem předem výslovně odsouhlaseném.</w:t>
      </w:r>
      <w:r w:rsidRPr="0009040C">
        <w:rPr>
          <w:color w:val="000000" w:themeColor="text1"/>
        </w:rPr>
        <w:t xml:space="preserve"> V případě pochybností ohledně oprávněnosti užití daných dat </w:t>
      </w:r>
      <w:r w:rsidRPr="0009040C">
        <w:t>Poskytovatelem</w:t>
      </w:r>
      <w:r w:rsidRPr="0009040C">
        <w:rPr>
          <w:color w:val="000000" w:themeColor="text1"/>
        </w:rPr>
        <w:t xml:space="preserve">, je </w:t>
      </w:r>
      <w:r w:rsidRPr="0009040C">
        <w:t>Poskytovatel</w:t>
      </w:r>
      <w:r w:rsidRPr="0009040C">
        <w:rPr>
          <w:color w:val="000000" w:themeColor="text1"/>
        </w:rPr>
        <w:t xml:space="preserve"> povinen postupovat dle předchozí věty tohoto odstavce této Smlouvy. </w:t>
      </w:r>
      <w:r w:rsidRPr="0009040C">
        <w:t>Poskytovatel není oprávněn zejména jakkoli nahlížet do daných dat, předávat daná data třetím osobám, umožnit třetím osobám přístup k daným datům nebo daná data zlikvidovat, nestanoví-li tato Smlouva nebo Objednatel výslovně jinak.</w:t>
      </w:r>
      <w:bookmarkEnd w:id="269"/>
    </w:p>
    <w:p w14:paraId="66A813C5" w14:textId="77777777" w:rsidR="00660F04" w:rsidRPr="0009040C" w:rsidRDefault="00660F04" w:rsidP="007759AE">
      <w:pPr>
        <w:pStyle w:val="2sltext"/>
        <w:numPr>
          <w:ilvl w:val="0"/>
          <w:numId w:val="0"/>
        </w:numPr>
        <w:ind w:left="567"/>
      </w:pPr>
    </w:p>
    <w:p w14:paraId="590B54CA" w14:textId="53FC33CB" w:rsidR="00660F04" w:rsidRPr="0009040C" w:rsidRDefault="00660F04" w:rsidP="007759AE">
      <w:pPr>
        <w:pStyle w:val="2sltext"/>
      </w:pPr>
      <w:bookmarkStart w:id="270" w:name="_Ref113533258"/>
      <w:r w:rsidRPr="0009040C">
        <w:t xml:space="preserve">Poskytovatel je povinen zachovávat mlčenlivost o všech skutečnostech a informacích, které jsou obsažené v této Smlouvě a dále o všech skutečnostech a informacích, které mu byly v souvislosti s touto Smlouvou nebo jejím plněním jakkoliv zpřístupněny, předány či sděleny, nebo o nichž se v souvislosti s touto Smlouvou nebo jejím plněním jakkoliv dozvěděl, vyjma těch, které jsou v okamžiku, kdy se s nimi Poskytovatel seznámil, prokazatelně veřejně přístupné nebo těch, které se bez zavinění Poskytovatele veřejně přístupnými stanou. Poskytovatel nesmí takové skutečnosti a informace použít v rozporu s jejich účelem, nesmí je použít ve prospěch svůj nebo </w:t>
      </w:r>
      <w:r w:rsidRPr="0009040C">
        <w:lastRenderedPageBreak/>
        <w:t xml:space="preserve">jiných osob a nesmí je použít ani v neprospěch Objednatele. Povinnosti dle tohoto odstavce této Smlouvy je Poskytovatel povinen zachovávat i po zániku závazků z této Smlouvy, vyjma případů, kdy se takové skutečnosti a informace stanou prokazatelně veřejně přístupné bez zavinění Poskytovatele. Povinnosti dle tohoto odstavce této Smlouvy se nevztahují na případy, kdy je Poskytovatel povinen zveřejnit takové skutečnosti nebo informace na základě povinnosti uložené mu </w:t>
      </w:r>
      <w:r w:rsidR="00BD133D" w:rsidRPr="0009040C">
        <w:t xml:space="preserve">zákonným </w:t>
      </w:r>
      <w:r w:rsidRPr="0009040C">
        <w:t>právním předpisem nebo rozhodnutím orgánu veřejné moci.</w:t>
      </w:r>
      <w:bookmarkEnd w:id="270"/>
    </w:p>
    <w:p w14:paraId="22C0BCA0" w14:textId="77777777" w:rsidR="00660F04" w:rsidRPr="0009040C" w:rsidRDefault="00660F04" w:rsidP="007759AE">
      <w:pPr>
        <w:pStyle w:val="2sltext"/>
        <w:numPr>
          <w:ilvl w:val="0"/>
          <w:numId w:val="0"/>
        </w:numPr>
        <w:ind w:left="567"/>
      </w:pPr>
    </w:p>
    <w:p w14:paraId="5B330978" w14:textId="5B942015" w:rsidR="00660F04" w:rsidRPr="0009040C" w:rsidRDefault="00660F04" w:rsidP="007759AE">
      <w:pPr>
        <w:pStyle w:val="2sltext"/>
      </w:pPr>
      <w:r w:rsidRPr="0009040C">
        <w:t xml:space="preserve">Poskytovatel je povinen chránit osobní údaje a při jejich ochraně postupovat v souladu s příslušnými právními předpisy, zejména se zákonem č. 110/2019 Sb., o zpracování osobních údajů, ve znění pozdějších předpisů, a Nařízením Evropského parlamentu a rady (EU) 2016/679 ze dne 27.04.2016 o ochraně fyzických osob v souvislosti se zpracováním osobních údajů a o volném pohybu těchto údajů a o zrušení směrnice 95/46/ES (obecné nařízení o ochraně osobních údajů). </w:t>
      </w:r>
      <w:r w:rsidR="001E7150" w:rsidRPr="0009040C">
        <w:t>Poskytovatel</w:t>
      </w:r>
      <w:r w:rsidRPr="0009040C">
        <w:t xml:space="preserve"> je povinen zachovávat mlčenlivost o osobních údajích a o bezpečnostních opatřeních, jejichž zveřejnění by ohrozilo zabezpečení osobních údajů. Poskytovatel prohlašuje, že zavedl potřebná technická a organizační opatření pro ochranu osobních údajů.</w:t>
      </w:r>
      <w:r w:rsidR="00DE4F04" w:rsidRPr="0009040C">
        <w:t xml:space="preserve"> Poskytovatel je povinen v rámci plnění této Smlouvy dodržovat zásady ochrany osobních údajů stanovené Objednatelem, se kterými byl Poskytovatel seznámen ze strany Objednatele. Poskytovatel bere na vědomí a souhlasí s tím, že v rámci plnění této Smlouvy může vystupovat v roli zpracovatele, správce nebo společného správce osobních údajů. Poskytovatel je v případě potřeby uzavření smlouvy o zpracování osobních údajů s Objednatelem povinen takovou smlouvu o zpracování osobních údajů s Objednatelem bez zbytečného odkladu uzavřít. Taková smlouva o zpracování osobních údajů bude zpracována v souladu s příslušnými právními předpisy a zásadami ochrany osobních údajů stanovenými Objednatelem.</w:t>
      </w:r>
    </w:p>
    <w:p w14:paraId="5C65EB83" w14:textId="77777777" w:rsidR="000B2470" w:rsidRPr="0009040C" w:rsidRDefault="000B2470" w:rsidP="007759AE">
      <w:pPr>
        <w:pStyle w:val="2sltext"/>
        <w:numPr>
          <w:ilvl w:val="0"/>
          <w:numId w:val="0"/>
        </w:numPr>
        <w:ind w:left="567"/>
      </w:pPr>
    </w:p>
    <w:p w14:paraId="3AD5BA1D" w14:textId="4D08E3DF" w:rsidR="000B2470" w:rsidRPr="0009040C" w:rsidRDefault="000B2470" w:rsidP="007759AE">
      <w:pPr>
        <w:pStyle w:val="2sltext"/>
      </w:pPr>
      <w:bookmarkStart w:id="271" w:name="_Ref175829402"/>
      <w:r w:rsidRPr="0009040C">
        <w:t>Poskytovatel je povinen dodržovat při plnění této Smlouvy veškerou aktuální bezpečnostní politiku a předpisy Objednatele, které mu byly Objednatelem předány nebo se kterými byl Objednatelem seznámen a které mají dopad na plnění Poskytovatele dle této Smlouvy. Bezpečnostní politikou a předpisy Objednatele, které mají dopad na plnění Poskytovatele dle této Smlouvy, se rozumí bezpečnostní dokumentace, která se vztahuje k plnění Poskytovatele dle této Smlouvy nebo se obvykle vztahuje k povinnostem subjektů, které jsou v dodavatelském vztahu k Objednateli, s přihlédnutím ke skutečnosti, že Objednatel je správcem významného informačního systému. Objednatel je povinen Poskytovateli předat nebo Poskytovatele seznámit s aktuální bezpečnostní politikou a předpisy Objednatele, které mají dopad na plnění Poskytovatele dle této Smlouvy, o čemž bude vždy vyhotoven zápis podepsaný oběma Smluvními stranami.</w:t>
      </w:r>
      <w:bookmarkEnd w:id="271"/>
    </w:p>
    <w:p w14:paraId="7DC5A269" w14:textId="77777777" w:rsidR="000B2470" w:rsidRPr="0009040C" w:rsidRDefault="000B2470" w:rsidP="007759AE">
      <w:pPr>
        <w:pStyle w:val="2sltext"/>
        <w:numPr>
          <w:ilvl w:val="0"/>
          <w:numId w:val="0"/>
        </w:numPr>
        <w:ind w:left="567"/>
      </w:pPr>
    </w:p>
    <w:p w14:paraId="565FA5B7" w14:textId="6AC58CB3" w:rsidR="000B2470" w:rsidRPr="0009040C" w:rsidRDefault="000B2470" w:rsidP="007759AE">
      <w:pPr>
        <w:pStyle w:val="2sltext"/>
      </w:pPr>
      <w:bookmarkStart w:id="272" w:name="_Ref153910845"/>
      <w:r w:rsidRPr="0009040C">
        <w:t>Poskytovatel je povinen v průběhu plnění této Smlouvy průběžně spolupracovat s garantem aktiva Objednatele za účelem identifikace významných změn a jejich dopadů do oblasti kybernetické bezpečnosti Objednatele v souladu s § 11 Vyhlášky o kybernetické bezpečnosti souvisejících s plněním této Smlouvy. V případě identifikace významných změn souvisejících s plněním této Smlouvy se Poskytovatel zavazuje spolupracovat s </w:t>
      </w:r>
      <w:r w:rsidRPr="0009040C">
        <w:rPr>
          <w:color w:val="000000" w:themeColor="text1"/>
        </w:rPr>
        <w:t>Objednatelem</w:t>
      </w:r>
      <w:r w:rsidRPr="0009040C">
        <w:t xml:space="preserve"> na identifikaci potencionálních rizik možných dopadů významných změn a v případě potřeby poskytne Objednateli informace o možných opatřeních pro snížení nepříznivých možných dopadů spojených s významnými změnami, o možnosti zajištění jejich testování a možnosti navrácení významných změn do původního stavu v případě jejich realizace, a to na základě informací, které jsou Poskytovateli známé nebo mu být známé měly.</w:t>
      </w:r>
      <w:bookmarkEnd w:id="272"/>
    </w:p>
    <w:p w14:paraId="6013A024" w14:textId="77777777" w:rsidR="000B2470" w:rsidRPr="0009040C" w:rsidRDefault="000B2470" w:rsidP="000B2470">
      <w:pPr>
        <w:pStyle w:val="Odstavecseseznamem"/>
        <w:numPr>
          <w:ilvl w:val="0"/>
          <w:numId w:val="0"/>
        </w:numPr>
        <w:ind w:left="567"/>
        <w:rPr>
          <w:rFonts w:asciiTheme="minorHAnsi" w:hAnsiTheme="minorHAnsi" w:cstheme="minorHAnsi"/>
        </w:rPr>
      </w:pPr>
    </w:p>
    <w:p w14:paraId="6A6A19A5" w14:textId="2DB67C2D" w:rsidR="000B2470" w:rsidRPr="0009040C" w:rsidRDefault="000B2470" w:rsidP="007759AE">
      <w:pPr>
        <w:pStyle w:val="2sltext"/>
      </w:pPr>
      <w:bookmarkStart w:id="273" w:name="_Ref153910864"/>
      <w:r w:rsidRPr="0009040C">
        <w:t>V případě výskytu kybernetického bezpečnostního incidentu souvisejícího s předmětem plnění této Smlouvy</w:t>
      </w:r>
      <w:r w:rsidR="00BD133D" w:rsidRPr="0009040C">
        <w:t xml:space="preserve">, </w:t>
      </w:r>
      <w:r w:rsidRPr="0009040C">
        <w:t>je Poskytovatel povinen o něm Objednatele neprodleně písemně informovat. Součástí informace o kybernetickém bezpečnostním incidentu jsou:</w:t>
      </w:r>
      <w:bookmarkEnd w:id="273"/>
    </w:p>
    <w:p w14:paraId="0366B54C" w14:textId="5900C16C" w:rsidR="000B2470" w:rsidRPr="0009040C" w:rsidRDefault="0083297C" w:rsidP="007759AE">
      <w:pPr>
        <w:pStyle w:val="2sltext"/>
        <w:numPr>
          <w:ilvl w:val="1"/>
          <w:numId w:val="1"/>
        </w:numPr>
      </w:pPr>
      <w:r w:rsidRPr="0009040C">
        <w:t>i</w:t>
      </w:r>
      <w:r w:rsidR="000B2470" w:rsidRPr="0009040C">
        <w:t>dentifikace</w:t>
      </w:r>
      <w:r w:rsidR="00220359" w:rsidRPr="0009040C">
        <w:t xml:space="preserve"> </w:t>
      </w:r>
      <w:r w:rsidR="000B2470" w:rsidRPr="0009040C">
        <w:t>části předmětu plnění dle této Smlouvy,</w:t>
      </w:r>
      <w:r w:rsidR="00AD630C" w:rsidRPr="0009040C">
        <w:t xml:space="preserve"> </w:t>
      </w:r>
      <w:r w:rsidR="000B2470" w:rsidRPr="0009040C">
        <w:t>na kterou má kybernetický bezpečnostní incident</w:t>
      </w:r>
      <w:r w:rsidR="003D5C9E">
        <w:t xml:space="preserve"> </w:t>
      </w:r>
      <w:r w:rsidR="000B2470" w:rsidRPr="0009040C">
        <w:t>dopad;</w:t>
      </w:r>
    </w:p>
    <w:p w14:paraId="516738C1" w14:textId="77777777" w:rsidR="000B2470" w:rsidRPr="0009040C" w:rsidRDefault="000B2470" w:rsidP="007759AE">
      <w:pPr>
        <w:pStyle w:val="2sltext"/>
        <w:numPr>
          <w:ilvl w:val="1"/>
          <w:numId w:val="1"/>
        </w:numPr>
      </w:pPr>
      <w:r w:rsidRPr="0009040C">
        <w:lastRenderedPageBreak/>
        <w:t>datum a čas zjištění kybernetického bezpečnostního incidentu;</w:t>
      </w:r>
    </w:p>
    <w:p w14:paraId="4194E628" w14:textId="05E6B301" w:rsidR="000B2470" w:rsidRPr="0009040C" w:rsidRDefault="000B2470" w:rsidP="007759AE">
      <w:pPr>
        <w:pStyle w:val="2sltext"/>
        <w:numPr>
          <w:ilvl w:val="1"/>
          <w:numId w:val="1"/>
        </w:numPr>
        <w:rPr>
          <w:rFonts w:cstheme="minorBidi"/>
        </w:rPr>
      </w:pPr>
      <w:r w:rsidRPr="5D114F71">
        <w:rPr>
          <w:rFonts w:cstheme="minorBidi"/>
        </w:rPr>
        <w:t>popis kybernetického bezpečnostního incidentu</w:t>
      </w:r>
      <w:r w:rsidR="6607D2D9" w:rsidRPr="5D114F71">
        <w:rPr>
          <w:rFonts w:cstheme="minorBidi"/>
        </w:rPr>
        <w:t>;</w:t>
      </w:r>
    </w:p>
    <w:p w14:paraId="445D9226" w14:textId="1D50A236" w:rsidR="000B2470" w:rsidRPr="0009040C" w:rsidRDefault="0036454A" w:rsidP="007759AE">
      <w:pPr>
        <w:pStyle w:val="2sltext"/>
        <w:numPr>
          <w:ilvl w:val="1"/>
          <w:numId w:val="1"/>
        </w:numPr>
        <w:rPr>
          <w:rFonts w:cstheme="minorBidi"/>
        </w:rPr>
      </w:pPr>
      <w:r>
        <w:rPr>
          <w:rFonts w:cstheme="minorBidi"/>
        </w:rPr>
        <w:t>p</w:t>
      </w:r>
      <w:r w:rsidR="6607D2D9" w:rsidRPr="5D114F71">
        <w:rPr>
          <w:rFonts w:cstheme="minorBidi"/>
        </w:rPr>
        <w:t>řijatá prvotní opatření k</w:t>
      </w:r>
      <w:r>
        <w:rPr>
          <w:rFonts w:cstheme="minorBidi"/>
        </w:rPr>
        <w:t>e</w:t>
      </w:r>
      <w:r w:rsidR="6607D2D9" w:rsidRPr="5D114F71">
        <w:rPr>
          <w:rFonts w:cstheme="minorBidi"/>
        </w:rPr>
        <w:t xml:space="preserve"> zvládání kybernetického bezpečnostního incidentu.</w:t>
      </w:r>
    </w:p>
    <w:p w14:paraId="13AFAE76" w14:textId="77777777" w:rsidR="00220359" w:rsidRPr="0009040C" w:rsidRDefault="00220359" w:rsidP="00AD630C">
      <w:pPr>
        <w:jc w:val="both"/>
        <w:rPr>
          <w:rFonts w:asciiTheme="minorHAnsi" w:hAnsiTheme="minorHAnsi" w:cstheme="minorHAnsi"/>
          <w:szCs w:val="22"/>
        </w:rPr>
      </w:pPr>
    </w:p>
    <w:p w14:paraId="0650BFBC" w14:textId="7C0565FF" w:rsidR="00F50245" w:rsidRPr="0009040C" w:rsidRDefault="00220359" w:rsidP="007759AE">
      <w:pPr>
        <w:pStyle w:val="2sltext"/>
      </w:pPr>
      <w:bookmarkStart w:id="274" w:name="_Ref153910898"/>
      <w:r w:rsidRPr="0009040C">
        <w:t>Poskytovatel je povinen informovat Objednatele o způsobu řízení rizik na straně Poskytovatele a o zbytkových rizicích souvisejících s plněním této Smlouvy, a to neprodleně ode dne zahájení poskytování Služeb dle této Smlouvy a poté vždy neprodleně od každé změny předtím Poskytovatelem Objednateli poskytnutých informací o způsobu řízení rizik na straně Poskytovatele a o zbytkových rizicích souvisejících s plněním této Smlouvy. Poskytovatel je povinen informovat Objednatele o zbytkových rizicích ve formátu „riziko – bezpečností opatření – zbytkové riziko“.</w:t>
      </w:r>
      <w:bookmarkEnd w:id="274"/>
    </w:p>
    <w:p w14:paraId="425B7F85" w14:textId="77777777" w:rsidR="00660F04" w:rsidRPr="0009040C" w:rsidRDefault="00660F04" w:rsidP="007759AE">
      <w:pPr>
        <w:pStyle w:val="2sltext"/>
        <w:numPr>
          <w:ilvl w:val="0"/>
          <w:numId w:val="0"/>
        </w:numPr>
        <w:ind w:left="567"/>
      </w:pPr>
    </w:p>
    <w:p w14:paraId="5E06B506" w14:textId="767554A5" w:rsidR="00660F04" w:rsidRPr="0009040C" w:rsidRDefault="00660F04" w:rsidP="007759AE">
      <w:pPr>
        <w:pStyle w:val="2sltext"/>
      </w:pPr>
      <w:bookmarkStart w:id="275" w:name="_Hlk153347472"/>
      <w:r w:rsidRPr="0009040C">
        <w:rPr>
          <w:color w:val="000000" w:themeColor="text1"/>
        </w:rPr>
        <w:t>Pokud Poskytovatel pověří dílčím plněním této Smlouvy třetí osoby, odpovídá za plnění takových třetích osob jako by plnil sám a zavazuje se zajistit, aby v důsledku pověření takových třetích osob nedocházelo k porušování této Smlouvy. Toto platí ve vztahu ke všem dalším poddodavatelům takových třetích osob v rámci jejich poddodavatelského řetězce.</w:t>
      </w:r>
      <w:bookmarkEnd w:id="275"/>
    </w:p>
    <w:p w14:paraId="56BB365D" w14:textId="77777777" w:rsidR="00220359" w:rsidRPr="0009040C" w:rsidRDefault="00220359" w:rsidP="007759AE">
      <w:pPr>
        <w:pStyle w:val="2sltext"/>
        <w:numPr>
          <w:ilvl w:val="0"/>
          <w:numId w:val="0"/>
        </w:numPr>
        <w:ind w:left="567"/>
      </w:pPr>
    </w:p>
    <w:p w14:paraId="62003B36" w14:textId="3DEC71D7" w:rsidR="00220359" w:rsidRPr="0009040C" w:rsidRDefault="00220359" w:rsidP="007759AE">
      <w:pPr>
        <w:pStyle w:val="2sltext"/>
      </w:pPr>
      <w:bookmarkStart w:id="276" w:name="_Ref508126847"/>
      <w:bookmarkStart w:id="277" w:name="_Ref153910905"/>
      <w:r w:rsidRPr="0009040C">
        <w:t>Poskytovatel se zavazuje, že jakoukoliv změnu v osobě ovládající Poskytovatele ve smyslu § 71 a násl. zákona č. 90/2012 Sb., o obchodních společnostech a družstvech (zákon o obchodních korporacích), ve znění pozdějších přepisů (dále jen „</w:t>
      </w:r>
      <w:r w:rsidRPr="0009040C">
        <w:rPr>
          <w:b/>
          <w:i/>
          <w:iCs/>
        </w:rPr>
        <w:t>Zákon o obchodních korporacích</w:t>
      </w:r>
      <w:r w:rsidRPr="0009040C">
        <w:t xml:space="preserve">“) bez zbytečného odkladu po uskutečnění takové změny písemně oznámí </w:t>
      </w:r>
      <w:bookmarkEnd w:id="276"/>
      <w:r w:rsidRPr="0009040C">
        <w:t>Objednateli.</w:t>
      </w:r>
      <w:bookmarkEnd w:id="277"/>
    </w:p>
    <w:p w14:paraId="73902C7E" w14:textId="77777777" w:rsidR="00220359" w:rsidRPr="0009040C" w:rsidRDefault="00220359" w:rsidP="007759AE">
      <w:pPr>
        <w:pStyle w:val="2sltext"/>
        <w:numPr>
          <w:ilvl w:val="0"/>
          <w:numId w:val="0"/>
        </w:numPr>
        <w:ind w:left="567"/>
      </w:pPr>
    </w:p>
    <w:p w14:paraId="58FD296E" w14:textId="32FBCF9D" w:rsidR="00220359" w:rsidRPr="0009040C" w:rsidRDefault="00220359" w:rsidP="007759AE">
      <w:pPr>
        <w:pStyle w:val="2sltext"/>
      </w:pPr>
      <w:bookmarkStart w:id="278" w:name="_Ref15055178"/>
      <w:r w:rsidRPr="0009040C">
        <w:t>Poskytovatel se zavazuje, že jakoukoliv změnu vlastnictví zásadních aktiv, popřípadě změnu oprávnění nakládat s těmito aktivy, využívaných Poskytovatelem k plnění této Smlouvy, bez zbytečného odkladu po uskutečnění takové změny písemně oznámí Objednateli.</w:t>
      </w:r>
      <w:bookmarkEnd w:id="278"/>
    </w:p>
    <w:p w14:paraId="71D1A9E0" w14:textId="77777777" w:rsidR="00220359" w:rsidRPr="0009040C" w:rsidRDefault="00220359" w:rsidP="007759AE">
      <w:pPr>
        <w:pStyle w:val="2sltext"/>
        <w:numPr>
          <w:ilvl w:val="0"/>
          <w:numId w:val="0"/>
        </w:numPr>
        <w:ind w:left="567"/>
      </w:pPr>
    </w:p>
    <w:p w14:paraId="4B4BAF70" w14:textId="319643EA" w:rsidR="00220359" w:rsidRPr="0009040C" w:rsidRDefault="00220359" w:rsidP="007759AE">
      <w:pPr>
        <w:pStyle w:val="2sltext"/>
      </w:pPr>
      <w:bookmarkStart w:id="279" w:name="_Ref153348071"/>
      <w:bookmarkStart w:id="280" w:name="_Hlk110500990"/>
      <w:r w:rsidRPr="0009040C">
        <w:t>Poskytovatel se zavazuje poskytnout Objednateli součinnost při výběru dodavatele na poskytování plnění souvisejícího s předmětem plnění této Smlouvy, např. při přechodu Objednatele na jinou infrastrukturu či její část, nebo při převedení činností dle této Smlouvy či jejich části na Objednatele nebo na Objednatelem určenou třetí osobu, a to poskytnutím nebo zpřístupněním informací, dat, provozních údajů či dokumentací týkajících se předmětu plnění této Smlouvy, které jsou nezbytné k provedení výběru takového dodavatele v souladu s příslušnými právními předpisy a které lze po Poskytovateli spravedlivě požadovat.</w:t>
      </w:r>
      <w:bookmarkEnd w:id="279"/>
      <w:bookmarkEnd w:id="280"/>
    </w:p>
    <w:p w14:paraId="46228A4C" w14:textId="77777777" w:rsidR="00220359" w:rsidRPr="0083297C" w:rsidRDefault="00220359" w:rsidP="007759AE">
      <w:pPr>
        <w:pStyle w:val="2sltext"/>
        <w:numPr>
          <w:ilvl w:val="0"/>
          <w:numId w:val="0"/>
        </w:numPr>
        <w:ind w:left="567"/>
      </w:pPr>
    </w:p>
    <w:p w14:paraId="3341CA2E" w14:textId="40EAAA2A" w:rsidR="00220359" w:rsidRPr="0083297C" w:rsidRDefault="00220359" w:rsidP="007759AE">
      <w:pPr>
        <w:pStyle w:val="2sltext"/>
      </w:pPr>
      <w:bookmarkStart w:id="281" w:name="_Ref153910940"/>
      <w:bookmarkStart w:id="282" w:name="_Ref175828575"/>
      <w:r w:rsidRPr="0083297C">
        <w:t xml:space="preserve">Dojde-li k ukončení plnění této Smlouvy, je Poskytovatel povinen dle pokynů Objednatele učinit veškerá nezbytná bezpečnostní opatření ve smyslu Zákona o kybernetické bezpečnosti a Vyhlášky o </w:t>
      </w:r>
      <w:r w:rsidRPr="00AD630C">
        <w:t xml:space="preserve">kybernetické bezpečnosti, která se týkají plnění této Smlouvy, tak, aby takovým ukončením této Smlouvy nedošlo k narušení bezpečnosti </w:t>
      </w:r>
      <w:bookmarkEnd w:id="281"/>
      <w:r w:rsidRPr="00AD630C">
        <w:t>infrastruktury</w:t>
      </w:r>
      <w:r w:rsidR="00AD630C" w:rsidRPr="00AD630C">
        <w:rPr>
          <w:color w:val="auto"/>
        </w:rPr>
        <w:t>, ke které je poskytováno plnění dle této Smlouvy</w:t>
      </w:r>
      <w:r w:rsidRPr="00AD630C">
        <w:t>.</w:t>
      </w:r>
      <w:bookmarkEnd w:id="282"/>
    </w:p>
    <w:p w14:paraId="62D83116" w14:textId="77777777" w:rsidR="00F50245" w:rsidRPr="0083297C" w:rsidRDefault="00F50245" w:rsidP="007759AE">
      <w:pPr>
        <w:pStyle w:val="2sltext"/>
        <w:numPr>
          <w:ilvl w:val="0"/>
          <w:numId w:val="0"/>
        </w:numPr>
        <w:ind w:left="567"/>
      </w:pPr>
    </w:p>
    <w:p w14:paraId="1AE01620" w14:textId="77777777" w:rsidR="00F50245" w:rsidRPr="0083297C" w:rsidRDefault="00F50245" w:rsidP="007759AE">
      <w:pPr>
        <w:pStyle w:val="2sltext"/>
      </w:pPr>
      <w:r w:rsidRPr="0083297C">
        <w:t>Poskytovatel se zavazuje poskytnout Objednateli součinnost při řízení kontinuity činností týkající se předmětu plnění této Smlouvy.</w:t>
      </w:r>
    </w:p>
    <w:p w14:paraId="21BD8A24" w14:textId="77777777" w:rsidR="00F50245" w:rsidRPr="0083297C" w:rsidRDefault="00F50245" w:rsidP="007759AE">
      <w:pPr>
        <w:pStyle w:val="2sltext"/>
        <w:numPr>
          <w:ilvl w:val="0"/>
          <w:numId w:val="0"/>
        </w:numPr>
        <w:ind w:left="567"/>
      </w:pPr>
    </w:p>
    <w:p w14:paraId="2BF87F3A" w14:textId="20FBCCF6" w:rsidR="00F50245" w:rsidRPr="0083297C" w:rsidRDefault="00F50245" w:rsidP="007759AE">
      <w:pPr>
        <w:pStyle w:val="2sltext"/>
      </w:pPr>
      <w:bookmarkStart w:id="283" w:name="_Hlk24528570"/>
      <w:r w:rsidRPr="0083297C">
        <w:t>Bude-li Poskytovatel na základě této Smlouvy Objednateli předávat v elektronické podobě jakékoliv informace, data, provozní údaje nebo dokumentac</w:t>
      </w:r>
      <w:r w:rsidR="00660F04" w:rsidRPr="0083297C">
        <w:t>e</w:t>
      </w:r>
      <w:r w:rsidRPr="0083297C">
        <w:t>, je povinen je Objednateli předat tak, aby byly pro Objednatele dále použitelné, a to obvykle v systematizované podobě a v otevřeném a strojově čitelném formátu</w:t>
      </w:r>
      <w:bookmarkEnd w:id="283"/>
      <w:r w:rsidRPr="0083297C">
        <w:t>, např. *.pdf nebo *.xls či *.xlsx nebo *.doc či *.docx.</w:t>
      </w:r>
    </w:p>
    <w:p w14:paraId="638C861F" w14:textId="77777777" w:rsidR="00220359" w:rsidRPr="0083297C" w:rsidRDefault="00220359" w:rsidP="007759AE">
      <w:pPr>
        <w:pStyle w:val="2sltext"/>
        <w:numPr>
          <w:ilvl w:val="0"/>
          <w:numId w:val="0"/>
        </w:numPr>
        <w:ind w:left="567"/>
      </w:pPr>
    </w:p>
    <w:p w14:paraId="3FA16074" w14:textId="2CFE0D98" w:rsidR="00220359" w:rsidRPr="0083297C" w:rsidRDefault="00220359" w:rsidP="007759AE">
      <w:pPr>
        <w:pStyle w:val="2sltext"/>
      </w:pPr>
      <w:r w:rsidRPr="0083297C">
        <w:t xml:space="preserve">Získá-li Poskytovatel v souvislosti s plněním této Smlouvy jakákoliv data, která nebudou nezbytná pro splnění této Smlouvy, neprodleně taková data zlikviduje v souladu s pokyny Objednatele a pravidly vyplývajícími z Vyhlášky o kybernetické bezpečnosti. Likvidaci ostatních </w:t>
      </w:r>
      <w:r w:rsidRPr="0083297C">
        <w:lastRenderedPageBreak/>
        <w:t>získaných dat Poskytovatel provede stejným způsobem, a to neprodleně po splnění této Smlouvy, není-li v této Smlouvě stanoveno výslovně jinak. Poskytovatel je povinen si vždy před provedením likvidace dat vyžádat pokyny a souhlas Objednatele.</w:t>
      </w:r>
    </w:p>
    <w:p w14:paraId="42445C84" w14:textId="77777777" w:rsidR="00306281" w:rsidRPr="0083297C" w:rsidRDefault="00306281" w:rsidP="007759AE">
      <w:pPr>
        <w:pStyle w:val="2sltext"/>
        <w:numPr>
          <w:ilvl w:val="0"/>
          <w:numId w:val="0"/>
        </w:numPr>
        <w:ind w:left="567"/>
      </w:pPr>
    </w:p>
    <w:p w14:paraId="66A72712" w14:textId="0D146BFD" w:rsidR="00660F04" w:rsidRPr="0083297C" w:rsidRDefault="00660F04" w:rsidP="007759AE">
      <w:pPr>
        <w:pStyle w:val="2sltext"/>
      </w:pPr>
      <w:bookmarkStart w:id="284" w:name="_Ref69909381"/>
      <w:bookmarkStart w:id="285" w:name="_Ref110519321"/>
      <w:r w:rsidRPr="0083297C">
        <w:t xml:space="preserve">Poskytovatel bere na vědomí, že osoba či osoby, jimiž bude plnit tuto Smlouvu a které budou vstupovat do </w:t>
      </w:r>
      <w:r w:rsidR="00574B3A" w:rsidRPr="0083297C">
        <w:t>sídla</w:t>
      </w:r>
      <w:r w:rsidRPr="0083297C">
        <w:t xml:space="preserve"> Objednatele, se mohou v</w:t>
      </w:r>
      <w:r w:rsidR="00574B3A" w:rsidRPr="0083297C">
        <w:t> sídle</w:t>
      </w:r>
      <w:r w:rsidRPr="0083297C">
        <w:t xml:space="preserve"> Objednatele pohybovat pouze v přítomnosti zaměstnance Objednatele či jiné </w:t>
      </w:r>
      <w:r w:rsidRPr="0083297C">
        <w:rPr>
          <w:color w:val="000000" w:themeColor="text1"/>
        </w:rPr>
        <w:t>Objednatelem</w:t>
      </w:r>
      <w:r w:rsidRPr="0083297C">
        <w:t xml:space="preserve"> pověřené osoby. Poskytovatel se zavazuje, že osoba či osoby, jimiž bude plnit tuto Smlouvu, se v</w:t>
      </w:r>
      <w:r w:rsidR="00574B3A" w:rsidRPr="0083297C">
        <w:t> sídle</w:t>
      </w:r>
      <w:r w:rsidRPr="0083297C">
        <w:t xml:space="preserve"> Objednatele zdrží jednání, které by vedlo k nabytí důvěrných informací Objednatele, jež nejsou nutné pro řádné plnění této Smlouvy</w:t>
      </w:r>
      <w:bookmarkEnd w:id="284"/>
      <w:r w:rsidRPr="0083297C">
        <w:t>, nebo které by vedlo k narušení bezpečnosti Objednatele.</w:t>
      </w:r>
      <w:bookmarkStart w:id="286" w:name="_Ref113533290"/>
      <w:bookmarkEnd w:id="285"/>
    </w:p>
    <w:p w14:paraId="3592BD13" w14:textId="77777777" w:rsidR="00660F04" w:rsidRPr="0083297C" w:rsidRDefault="00660F04" w:rsidP="007759AE">
      <w:pPr>
        <w:pStyle w:val="2sltext"/>
        <w:numPr>
          <w:ilvl w:val="0"/>
          <w:numId w:val="0"/>
        </w:numPr>
        <w:ind w:left="567"/>
      </w:pPr>
    </w:p>
    <w:p w14:paraId="5D55B82D" w14:textId="7AD51B0D" w:rsidR="00306281" w:rsidRPr="004C5858" w:rsidRDefault="00660F04" w:rsidP="007759AE">
      <w:pPr>
        <w:pStyle w:val="2sltext"/>
      </w:pPr>
      <w:r w:rsidRPr="004C5858">
        <w:t>Objednatel</w:t>
      </w:r>
      <w:r w:rsidR="004C5858">
        <w:t xml:space="preserve">, případně jím určená třetí osoba, je </w:t>
      </w:r>
      <w:r w:rsidRPr="004C5858">
        <w:t>oprávněn přiměřeně a v nezbytném rozsahu kdykoliv a jakýmkoliv způsobem zkontrolovat, zda Poskytovatel řádně splnil či plní veškeré povinnosti Poskytovatele dle této Smlouvy. Objednatel</w:t>
      </w:r>
      <w:r w:rsidR="00750ACC">
        <w:t xml:space="preserve">, případně jím určená třetí osoba, </w:t>
      </w:r>
      <w:r w:rsidRPr="004C5858">
        <w:t xml:space="preserve">je oprávněn kontrolu </w:t>
      </w:r>
      <w:r w:rsidR="004C5858" w:rsidRPr="004C5858">
        <w:t xml:space="preserve">či audit (zákaznický audit) </w:t>
      </w:r>
      <w:r w:rsidRPr="004C5858">
        <w:t xml:space="preserve">provádět i v provozovnách Poskytovatele a na jiných místech, kde Poskytovatel provádí činnosti související s plněním této Smlouvy. Poskytovatel je povinen takovou kontrolu </w:t>
      </w:r>
      <w:r w:rsidR="004C5858" w:rsidRPr="004C5858">
        <w:t xml:space="preserve">či audit (zákaznický audit) </w:t>
      </w:r>
      <w:r w:rsidRPr="004C5858">
        <w:t>po předchozím oznámení ze strany Objednatele umožnit a poskytnout Objednateli</w:t>
      </w:r>
      <w:r w:rsidR="00750ACC">
        <w:t xml:space="preserve">, případně jím určené třetí osobě, </w:t>
      </w:r>
      <w:r w:rsidR="004C5858" w:rsidRPr="004C5858">
        <w:t xml:space="preserve">k takové kontrole či auditu (zákaznickému auditu) </w:t>
      </w:r>
      <w:r w:rsidRPr="004C5858">
        <w:t>veškerou potřebnou součinnost.</w:t>
      </w:r>
      <w:bookmarkEnd w:id="286"/>
      <w:r w:rsidR="0036454A">
        <w:t xml:space="preserve"> Nebude-li mezi Smluvními stranami dohodnuto jinak, </w:t>
      </w:r>
      <w:r w:rsidR="00B7056F">
        <w:t xml:space="preserve">je Poskytovatel povinen </w:t>
      </w:r>
      <w:r w:rsidR="005A4801">
        <w:t xml:space="preserve">poskytovat </w:t>
      </w:r>
      <w:r w:rsidR="005A4801" w:rsidRPr="004C5858">
        <w:t>k takové kontrole či auditu (zákaznickému auditu)</w:t>
      </w:r>
      <w:r w:rsidR="005A4801">
        <w:t xml:space="preserve"> </w:t>
      </w:r>
      <w:r w:rsidR="005A4801" w:rsidRPr="004C5858">
        <w:t>veškerou potřebnou součinnost</w:t>
      </w:r>
      <w:r w:rsidR="005A4801">
        <w:t xml:space="preserve"> v rozsahu </w:t>
      </w:r>
      <w:r w:rsidR="00537743">
        <w:t>alespoň</w:t>
      </w:r>
      <w:r w:rsidR="005A4801">
        <w:t xml:space="preserve"> 8 (osm) hodin.</w:t>
      </w:r>
    </w:p>
    <w:p w14:paraId="36282EC0" w14:textId="77777777" w:rsidR="00220359" w:rsidRPr="0083297C" w:rsidRDefault="00220359" w:rsidP="007759AE">
      <w:pPr>
        <w:pStyle w:val="2sltext"/>
        <w:numPr>
          <w:ilvl w:val="0"/>
          <w:numId w:val="0"/>
        </w:numPr>
        <w:ind w:left="567"/>
      </w:pPr>
    </w:p>
    <w:p w14:paraId="2FBA88B9" w14:textId="3E8AD93A" w:rsidR="00220359" w:rsidRPr="00AD630C" w:rsidRDefault="00220359" w:rsidP="007759AE">
      <w:pPr>
        <w:pStyle w:val="2sltext"/>
      </w:pPr>
      <w:bookmarkStart w:id="287" w:name="_Ref153911001"/>
      <w:r w:rsidRPr="00AD630C">
        <w:t xml:space="preserve">Objednatel je oprávněn přiměřeně a v nezbytném rozsahu provést vlastní bezpečnostní testování </w:t>
      </w:r>
      <w:r w:rsidR="0083297C" w:rsidRPr="00AD630C">
        <w:t>infrastruktury</w:t>
      </w:r>
      <w:r w:rsidR="00AD630C" w:rsidRPr="00AD630C">
        <w:t>, ke které je poskytováno plnění dle této Smlouvy</w:t>
      </w:r>
      <w:r w:rsidRPr="00AD630C">
        <w:t>. Poskytovatel je povinen takové bezpečnostní testování po předchozím oznámení ze strany Objednatele umožnit a poskytnout k němu Objednateli veškerou potřebnou součinnost.</w:t>
      </w:r>
      <w:bookmarkEnd w:id="287"/>
    </w:p>
    <w:p w14:paraId="75A28FCC" w14:textId="77777777" w:rsidR="00AC6379" w:rsidRDefault="00AC6379" w:rsidP="00AC6379">
      <w:pPr>
        <w:pStyle w:val="Odstavecseseznamem"/>
        <w:numPr>
          <w:ilvl w:val="0"/>
          <w:numId w:val="0"/>
        </w:numPr>
        <w:ind w:left="567"/>
        <w:rPr>
          <w:ins w:id="288" w:author="Word Document Comparison" w:date="2025-03-20T15:34:00Z" w16du:dateUtc="2025-03-20T14:34:00Z"/>
        </w:rPr>
      </w:pPr>
    </w:p>
    <w:p w14:paraId="78737FB0" w14:textId="77777777" w:rsidR="000C5F28" w:rsidRPr="00082A29" w:rsidRDefault="00AC6379" w:rsidP="000C5F28">
      <w:pPr>
        <w:pStyle w:val="2sltext"/>
        <w:rPr>
          <w:ins w:id="289" w:author="Word Document Comparison" w:date="2025-03-20T15:34:00Z" w16du:dateUtc="2025-03-20T14:34:00Z"/>
          <w:color w:val="000000" w:themeColor="text1"/>
        </w:rPr>
      </w:pPr>
      <w:bookmarkStart w:id="290" w:name="_Ref192837073"/>
      <w:bookmarkStart w:id="291" w:name="_Hlk192836007"/>
      <w:ins w:id="292" w:author="Word Document Comparison" w:date="2025-03-20T15:34:00Z" w16du:dateUtc="2025-03-20T14:34:00Z">
        <w:r w:rsidRPr="00082A29">
          <w:rPr>
            <w:color w:val="000000" w:themeColor="text1"/>
          </w:rPr>
          <w:t xml:space="preserve">Objednatel je kdykoliv po dobu trvání této Smlouvy oprávněn požadovat provedení navýšení výkonu nebo kapacity Dodané infrastruktury a </w:t>
        </w:r>
        <w:r w:rsidR="00F51590" w:rsidRPr="00082A29">
          <w:rPr>
            <w:color w:val="000000" w:themeColor="text1"/>
          </w:rPr>
          <w:t>Poskytovatel</w:t>
        </w:r>
        <w:r w:rsidRPr="00082A29">
          <w:rPr>
            <w:color w:val="000000" w:themeColor="text1"/>
          </w:rPr>
          <w:t xml:space="preserve"> je povinen toto na základě takové žádosti Objednatele provést. Navýšením výkonu nebo kapacity se rozumí zlepšení, posílení či optimalizace výkonu nebo kapacity vybraných zařízení z Dodané infrastruktury oproti výkonu nebo kapacitě </w:t>
        </w:r>
        <w:r w:rsidR="00F51590" w:rsidRPr="00082A29">
          <w:rPr>
            <w:color w:val="000000" w:themeColor="text1"/>
          </w:rPr>
          <w:t>daných</w:t>
        </w:r>
        <w:r w:rsidR="000C5F28" w:rsidRPr="00082A29">
          <w:rPr>
            <w:color w:val="000000" w:themeColor="text1"/>
          </w:rPr>
          <w:t xml:space="preserve"> </w:t>
        </w:r>
        <w:r w:rsidRPr="00082A29">
          <w:rPr>
            <w:color w:val="000000" w:themeColor="text1"/>
          </w:rPr>
          <w:t xml:space="preserve">vybraných zařízení, kterými dané vybrané zařízení disponovalo před provedením každého takového navýšení výkonu nebo kapacity. </w:t>
        </w:r>
        <w:r w:rsidR="000C5F28" w:rsidRPr="00082A29">
          <w:rPr>
            <w:color w:val="000000" w:themeColor="text1"/>
          </w:rPr>
          <w:t xml:space="preserve">Navýšení výkonu nebo kapacity se může týkat </w:t>
        </w:r>
        <w:r w:rsidR="00D91585">
          <w:rPr>
            <w:color w:val="000000" w:themeColor="text1"/>
          </w:rPr>
          <w:t>pouze</w:t>
        </w:r>
        <w:r w:rsidR="000C5F28" w:rsidRPr="00082A29">
          <w:rPr>
            <w:color w:val="000000" w:themeColor="text1"/>
          </w:rPr>
          <w:t xml:space="preserve"> těchto vybraných zařízení a </w:t>
        </w:r>
        <w:r w:rsidR="00D91585">
          <w:rPr>
            <w:color w:val="000000" w:themeColor="text1"/>
          </w:rPr>
          <w:t xml:space="preserve">pouze těchto </w:t>
        </w:r>
        <w:r w:rsidR="000C5F28" w:rsidRPr="00082A29">
          <w:rPr>
            <w:color w:val="000000" w:themeColor="text1"/>
          </w:rPr>
          <w:t>jejich parametrů výkonu nebo kapacity: výpočetní servery pro ERP SAP (RAM, CPU); výpočetní servery pro virtualizaci platformy x86 (RAM); servery pro zálohování a dohled (RAM); produkční diskové pole (datová kapacita uložiště); zálohovací disková pole (kapacita disku flash/SSD, kapacita disku NL-SAS); pásková knihovna (expanze, čtecí hlava LTO9, pásky LTO9 a potřebné licence); systémový monitoring (licence pro server/VM)</w:t>
        </w:r>
        <w:r w:rsidR="000C395F">
          <w:rPr>
            <w:color w:val="000000" w:themeColor="text1"/>
          </w:rPr>
          <w:t>.</w:t>
        </w:r>
        <w:bookmarkEnd w:id="290"/>
      </w:ins>
    </w:p>
    <w:p w14:paraId="01F68970" w14:textId="77777777" w:rsidR="000C5F28" w:rsidRPr="00082A29" w:rsidRDefault="000C5F28" w:rsidP="00D223A4">
      <w:pPr>
        <w:pStyle w:val="Odstavecseseznamem"/>
        <w:numPr>
          <w:ilvl w:val="0"/>
          <w:numId w:val="0"/>
        </w:numPr>
        <w:ind w:left="567"/>
        <w:rPr>
          <w:ins w:id="293" w:author="Word Document Comparison" w:date="2025-03-20T15:34:00Z" w16du:dateUtc="2025-03-20T14:34:00Z"/>
          <w:color w:val="000000" w:themeColor="text1"/>
        </w:rPr>
      </w:pPr>
    </w:p>
    <w:p w14:paraId="057E1B5B" w14:textId="77777777" w:rsidR="00AC6379" w:rsidRPr="00082A29" w:rsidRDefault="00AC6379" w:rsidP="00F51590">
      <w:pPr>
        <w:pStyle w:val="2sltext"/>
        <w:rPr>
          <w:ins w:id="294" w:author="Word Document Comparison" w:date="2025-03-20T15:34:00Z" w16du:dateUtc="2025-03-20T14:34:00Z"/>
          <w:color w:val="000000" w:themeColor="text1"/>
        </w:rPr>
      </w:pPr>
      <w:bookmarkStart w:id="295" w:name="_Ref192836096"/>
      <w:ins w:id="296" w:author="Word Document Comparison" w:date="2025-03-20T15:34:00Z" w16du:dateUtc="2025-03-20T14:34:00Z">
        <w:r w:rsidRPr="00082A29">
          <w:rPr>
            <w:color w:val="000000" w:themeColor="text1"/>
          </w:rPr>
          <w:t>Navýšení výkonu nebo kapacity bude provedeno tak, že Objednatel na vlastní náklady a způsobem dle zákona č.</w:t>
        </w:r>
      </w:ins>
      <w:moveToRangeStart w:id="297" w:author="Word Document Comparison" w:date="2025-03-20T15:34:00Z" w:name="move193377300"/>
      <w:moveTo w:id="298" w:author="Word Document Comparison" w:date="2025-03-20T15:34:00Z" w16du:dateUtc="2025-03-20T14:34:00Z">
        <w:r w:rsidR="00306281" w:rsidRPr="00D91585">
          <w:rPr>
            <w:color w:val="000000" w:themeColor="text1"/>
            <w:rPrChange w:id="299" w:author="Word Document Comparison" w:date="2025-03-20T15:34:00Z" w16du:dateUtc="2025-03-20T14:34:00Z">
              <w:rPr/>
            </w:rPrChange>
          </w:rPr>
          <w:t xml:space="preserve"> 134/2016 Sb., </w:t>
        </w:r>
      </w:moveTo>
      <w:moveToRangeEnd w:id="297"/>
      <w:ins w:id="300" w:author="Word Document Comparison" w:date="2025-03-20T15:34:00Z" w16du:dateUtc="2025-03-20T14:34:00Z">
        <w:r w:rsidRPr="00082A29">
          <w:rPr>
            <w:color w:val="000000" w:themeColor="text1"/>
          </w:rPr>
          <w:t>o zadávání veřejných zakázek, ve znění pozdějších předpisů (dále jen „</w:t>
        </w:r>
        <w:r w:rsidRPr="00082A29">
          <w:rPr>
            <w:b/>
            <w:bCs/>
            <w:i/>
            <w:iCs/>
            <w:color w:val="000000" w:themeColor="text1"/>
          </w:rPr>
          <w:t>Zákon o zadávání veřejných zakázek</w:t>
        </w:r>
        <w:r w:rsidRPr="00082A29">
          <w:rPr>
            <w:color w:val="000000" w:themeColor="text1"/>
          </w:rPr>
          <w:t xml:space="preserve">“) pořídí </w:t>
        </w:r>
        <w:r w:rsidRPr="00082A29">
          <w:rPr>
            <w:color w:val="000000" w:themeColor="text1"/>
            <w:lang w:eastAsia="ar-SA"/>
          </w:rPr>
          <w:t>n</w:t>
        </w:r>
        <w:r w:rsidR="000C5F28" w:rsidRPr="00082A29">
          <w:rPr>
            <w:color w:val="000000" w:themeColor="text1"/>
            <w:lang w:eastAsia="ar-SA"/>
          </w:rPr>
          <w:t>ové potřebné</w:t>
        </w:r>
        <w:r w:rsidRPr="00082A29">
          <w:rPr>
            <w:color w:val="000000" w:themeColor="text1"/>
            <w:lang w:eastAsia="ar-SA"/>
          </w:rPr>
          <w:t xml:space="preserve"> </w:t>
        </w:r>
        <w:r w:rsidR="00D223A4" w:rsidRPr="00082A29">
          <w:rPr>
            <w:color w:val="000000" w:themeColor="text1"/>
            <w:lang w:eastAsia="ar-SA"/>
          </w:rPr>
          <w:t>zařízení</w:t>
        </w:r>
        <w:r w:rsidR="00CB20D5" w:rsidRPr="00082A29">
          <w:rPr>
            <w:color w:val="000000" w:themeColor="text1"/>
            <w:lang w:eastAsia="ar-SA"/>
          </w:rPr>
          <w:t xml:space="preserve"> či oprávnění pro </w:t>
        </w:r>
        <w:r w:rsidR="00CB20D5" w:rsidRPr="00082A29">
          <w:rPr>
            <w:color w:val="000000" w:themeColor="text1"/>
          </w:rPr>
          <w:t xml:space="preserve">navýšení výkonu nebo kapacity vybraných zařízení z Dodané infrastruktury </w:t>
        </w:r>
        <w:r w:rsidRPr="00082A29">
          <w:rPr>
            <w:color w:val="000000" w:themeColor="text1"/>
            <w:lang w:eastAsia="ar-SA"/>
          </w:rPr>
          <w:t xml:space="preserve">nebo </w:t>
        </w:r>
        <w:r w:rsidR="000C5F28" w:rsidRPr="00082A29">
          <w:rPr>
            <w:color w:val="000000" w:themeColor="text1"/>
            <w:lang w:eastAsia="ar-SA"/>
          </w:rPr>
          <w:t xml:space="preserve">zajistí možnost </w:t>
        </w:r>
        <w:r w:rsidRPr="00082A29">
          <w:rPr>
            <w:color w:val="000000" w:themeColor="text1"/>
            <w:lang w:eastAsia="ar-SA"/>
          </w:rPr>
          <w:t xml:space="preserve">odblokování či zprovoznění vyššího výkonu nebo kapacity </w:t>
        </w:r>
        <w:r w:rsidR="000C5F28" w:rsidRPr="00082A29">
          <w:rPr>
            <w:color w:val="000000" w:themeColor="text1"/>
            <w:lang w:eastAsia="ar-SA"/>
          </w:rPr>
          <w:t>v</w:t>
        </w:r>
        <w:r w:rsidRPr="00082A29">
          <w:rPr>
            <w:color w:val="000000" w:themeColor="text1"/>
            <w:lang w:eastAsia="ar-SA"/>
          </w:rPr>
          <w:t>ybran</w:t>
        </w:r>
        <w:r w:rsidR="00CB20D5" w:rsidRPr="00082A29">
          <w:rPr>
            <w:color w:val="000000" w:themeColor="text1"/>
            <w:lang w:eastAsia="ar-SA"/>
          </w:rPr>
          <w:t>ých</w:t>
        </w:r>
        <w:r w:rsidRPr="00082A29">
          <w:rPr>
            <w:color w:val="000000" w:themeColor="text1"/>
            <w:lang w:eastAsia="ar-SA"/>
          </w:rPr>
          <w:t xml:space="preserve"> zařízení</w:t>
        </w:r>
        <w:r w:rsidR="000C5F28" w:rsidRPr="00082A29">
          <w:rPr>
            <w:color w:val="000000" w:themeColor="text1"/>
            <w:lang w:eastAsia="ar-SA"/>
          </w:rPr>
          <w:t xml:space="preserve"> </w:t>
        </w:r>
        <w:r w:rsidR="00CB20D5" w:rsidRPr="00082A29">
          <w:rPr>
            <w:color w:val="000000" w:themeColor="text1"/>
          </w:rPr>
          <w:t>z Dodané infrastruktury (dále jen společně „</w:t>
        </w:r>
        <w:r w:rsidR="00CB20D5" w:rsidRPr="00082A29">
          <w:rPr>
            <w:b/>
            <w:bCs/>
            <w:i/>
            <w:iCs/>
            <w:color w:val="000000" w:themeColor="text1"/>
          </w:rPr>
          <w:t xml:space="preserve">nové zařízení </w:t>
        </w:r>
        <w:r w:rsidR="00CB20D5" w:rsidRPr="00082A29">
          <w:rPr>
            <w:b/>
            <w:bCs/>
            <w:i/>
            <w:iCs/>
            <w:color w:val="000000" w:themeColor="text1"/>
            <w:lang w:eastAsia="ar-SA"/>
          </w:rPr>
          <w:t xml:space="preserve">pro </w:t>
        </w:r>
        <w:r w:rsidR="00CB20D5" w:rsidRPr="00082A29">
          <w:rPr>
            <w:b/>
            <w:bCs/>
            <w:i/>
            <w:iCs/>
            <w:color w:val="000000" w:themeColor="text1"/>
          </w:rPr>
          <w:t>navýšení výkonu nebo kapacity</w:t>
        </w:r>
        <w:r w:rsidR="00CB20D5" w:rsidRPr="00082A29">
          <w:rPr>
            <w:color w:val="000000" w:themeColor="text1"/>
          </w:rPr>
          <w:t xml:space="preserve">“), a toto nové </w:t>
        </w:r>
        <w:r w:rsidR="00F51590" w:rsidRPr="00082A29">
          <w:rPr>
            <w:color w:val="000000" w:themeColor="text1"/>
          </w:rPr>
          <w:t>zařízení pro navýšení výkonu nebo kapacity</w:t>
        </w:r>
        <w:r w:rsidR="00CB20D5" w:rsidRPr="00082A29">
          <w:rPr>
            <w:color w:val="000000" w:themeColor="text1"/>
          </w:rPr>
          <w:t xml:space="preserve"> předá Poskytovateli. </w:t>
        </w:r>
        <w:r w:rsidR="00CB20D5" w:rsidRPr="00082A29">
          <w:rPr>
            <w:color w:val="000000" w:themeColor="text1"/>
            <w:lang w:eastAsia="ar-SA"/>
          </w:rPr>
          <w:t xml:space="preserve">Poskytovatel </w:t>
        </w:r>
        <w:r w:rsidR="00084708" w:rsidRPr="00082A29">
          <w:rPr>
            <w:color w:val="000000" w:themeColor="text1"/>
            <w:lang w:eastAsia="ar-SA"/>
          </w:rPr>
          <w:t>je povinen</w:t>
        </w:r>
        <w:r w:rsidR="00CB20D5" w:rsidRPr="00082A29">
          <w:rPr>
            <w:color w:val="000000" w:themeColor="text1"/>
            <w:lang w:eastAsia="ar-SA"/>
          </w:rPr>
          <w:t xml:space="preserve"> nové zařízení pro navýšení výkonu nebo kapacity </w:t>
        </w:r>
        <w:r w:rsidR="00F51590" w:rsidRPr="00082A29">
          <w:rPr>
            <w:color w:val="000000" w:themeColor="text1"/>
            <w:lang w:eastAsia="ar-SA"/>
          </w:rPr>
          <w:t xml:space="preserve">od Objednatele </w:t>
        </w:r>
        <w:r w:rsidR="00CB20D5" w:rsidRPr="00082A29">
          <w:rPr>
            <w:color w:val="000000" w:themeColor="text1"/>
            <w:lang w:eastAsia="ar-SA"/>
          </w:rPr>
          <w:t>převzít a provést veškeré</w:t>
        </w:r>
        <w:r w:rsidR="00082A29" w:rsidRPr="00082A29">
          <w:rPr>
            <w:color w:val="000000" w:themeColor="text1"/>
            <w:lang w:eastAsia="ar-SA"/>
          </w:rPr>
          <w:t xml:space="preserve"> </w:t>
        </w:r>
        <w:r w:rsidR="00CB20D5" w:rsidRPr="00082A29">
          <w:rPr>
            <w:color w:val="000000" w:themeColor="text1"/>
            <w:lang w:eastAsia="ar-SA"/>
          </w:rPr>
          <w:t xml:space="preserve">činnosti nezbytné pro provedení </w:t>
        </w:r>
        <w:r w:rsidR="00F51590" w:rsidRPr="00082A29">
          <w:rPr>
            <w:color w:val="000000" w:themeColor="text1"/>
            <w:lang w:eastAsia="ar-SA"/>
          </w:rPr>
          <w:t xml:space="preserve">předmětného </w:t>
        </w:r>
        <w:r w:rsidR="00CB20D5" w:rsidRPr="00082A29">
          <w:rPr>
            <w:color w:val="000000" w:themeColor="text1"/>
          </w:rPr>
          <w:t xml:space="preserve">navýšení výkonu nebo kapacity vybraných zařízení z Dodané infrastruktury, tj. zejména nové zařízení </w:t>
        </w:r>
        <w:r w:rsidR="00CB20D5" w:rsidRPr="00082A29">
          <w:rPr>
            <w:color w:val="000000" w:themeColor="text1"/>
            <w:lang w:eastAsia="ar-SA"/>
          </w:rPr>
          <w:t xml:space="preserve">pro </w:t>
        </w:r>
        <w:r w:rsidR="00CB20D5" w:rsidRPr="00082A29">
          <w:rPr>
            <w:color w:val="000000" w:themeColor="text1"/>
          </w:rPr>
          <w:t xml:space="preserve">navýšení výkonu nebo kapacity sestavit, namontovat, zapojit, implementovat, inicializovat, instalovat, propojit, </w:t>
        </w:r>
        <w:r w:rsidR="00CB20D5" w:rsidRPr="00082A29">
          <w:rPr>
            <w:color w:val="000000" w:themeColor="text1"/>
          </w:rPr>
          <w:lastRenderedPageBreak/>
          <w:t>konfigurovat a zprovoznit tak, aby došlo k předmětnému navýšení výkonu nebo kapacity vybraných zařízení z Dodané infrastruktury.</w:t>
        </w:r>
        <w:r w:rsidR="00084708" w:rsidRPr="00082A29">
          <w:rPr>
            <w:color w:val="000000" w:themeColor="text1"/>
          </w:rPr>
          <w:t xml:space="preserve"> </w:t>
        </w:r>
        <w:r w:rsidR="00487710" w:rsidRPr="00082A29">
          <w:rPr>
            <w:color w:val="000000" w:themeColor="text1"/>
          </w:rPr>
          <w:t>P</w:t>
        </w:r>
        <w:r w:rsidR="00CB20D5" w:rsidRPr="00082A29">
          <w:rPr>
            <w:color w:val="000000" w:themeColor="text1"/>
          </w:rPr>
          <w:t xml:space="preserve">oskytovatel </w:t>
        </w:r>
        <w:r w:rsidR="00487710" w:rsidRPr="00082A29">
          <w:rPr>
            <w:color w:val="000000" w:themeColor="text1"/>
          </w:rPr>
          <w:t xml:space="preserve">je povinen toto provést ve lhůtě dohodnuté mezi Smluvními stranami, nejpozději však do 30 dnů ode dne předání nového zařízení </w:t>
        </w:r>
        <w:r w:rsidR="00487710" w:rsidRPr="00082A29">
          <w:rPr>
            <w:color w:val="000000" w:themeColor="text1"/>
            <w:lang w:eastAsia="ar-SA"/>
          </w:rPr>
          <w:t xml:space="preserve">pro </w:t>
        </w:r>
        <w:r w:rsidR="00487710" w:rsidRPr="00082A29">
          <w:rPr>
            <w:color w:val="000000" w:themeColor="text1"/>
          </w:rPr>
          <w:t xml:space="preserve">navýšení výkonu nebo kapacity Objednatelem Poskytovateli. </w:t>
        </w:r>
        <w:r w:rsidR="00084708" w:rsidRPr="00082A29">
          <w:rPr>
            <w:color w:val="000000" w:themeColor="text1"/>
          </w:rPr>
          <w:t xml:space="preserve">Poskytovatel je povinen toto provést v rámci poskytování Průběžných služeb dle této Smlouvy, a to bez jakéhokoliv vlivu na výše cen za poskytování Průběžných služeb sjednané dle této Smlouvy. </w:t>
        </w:r>
        <w:r w:rsidR="00487710" w:rsidRPr="00082A29">
          <w:rPr>
            <w:color w:val="000000" w:themeColor="text1"/>
          </w:rPr>
          <w:t>Poskytovatel je povinen</w:t>
        </w:r>
        <w:r w:rsidR="00487710" w:rsidRPr="00082A29">
          <w:rPr>
            <w:b/>
            <w:bCs/>
            <w:i/>
            <w:iCs/>
            <w:color w:val="000000" w:themeColor="text1"/>
          </w:rPr>
          <w:t xml:space="preserve"> </w:t>
        </w:r>
        <w:r w:rsidR="00487710" w:rsidRPr="00082A29">
          <w:rPr>
            <w:color w:val="000000" w:themeColor="text1"/>
          </w:rPr>
          <w:t xml:space="preserve">Objednateli </w:t>
        </w:r>
        <w:r w:rsidR="00FB4A7D" w:rsidRPr="00082A29">
          <w:rPr>
            <w:color w:val="000000" w:themeColor="text1"/>
          </w:rPr>
          <w:t xml:space="preserve">bez zbytečného odkladu </w:t>
        </w:r>
        <w:r w:rsidR="00487710" w:rsidRPr="00082A29">
          <w:rPr>
            <w:color w:val="000000" w:themeColor="text1"/>
          </w:rPr>
          <w:t>písemně potvrdit provedení</w:t>
        </w:r>
        <w:r w:rsidR="00487710" w:rsidRPr="00082A29">
          <w:rPr>
            <w:b/>
            <w:bCs/>
            <w:color w:val="000000" w:themeColor="text1"/>
          </w:rPr>
          <w:t xml:space="preserve"> </w:t>
        </w:r>
        <w:r w:rsidR="00487710" w:rsidRPr="00082A29">
          <w:rPr>
            <w:color w:val="000000" w:themeColor="text1"/>
          </w:rPr>
          <w:t>předmětného</w:t>
        </w:r>
        <w:r w:rsidR="00487710" w:rsidRPr="00082A29">
          <w:rPr>
            <w:b/>
            <w:bCs/>
            <w:color w:val="000000" w:themeColor="text1"/>
          </w:rPr>
          <w:t xml:space="preserve"> </w:t>
        </w:r>
        <w:r w:rsidR="00487710" w:rsidRPr="00082A29">
          <w:rPr>
            <w:color w:val="000000" w:themeColor="text1"/>
          </w:rPr>
          <w:t xml:space="preserve">navýšení výkonu nebo kapacity vybraných zařízení z Dodané infrastruktury. Poskytovatel je povinen poskytovat po provedení navýšení výkonu nebo kapacity vybraných zařízení z Dodané infrastruktury k předmětnému </w:t>
        </w:r>
        <w:r w:rsidR="00487710" w:rsidRPr="00082A29">
          <w:rPr>
            <w:rFonts w:cs="Calibri"/>
            <w:color w:val="000000" w:themeColor="text1"/>
          </w:rPr>
          <w:t xml:space="preserve">novému zařízení pro navýšení výkonu nebo kapacity </w:t>
        </w:r>
        <w:r w:rsidR="00F51590" w:rsidRPr="00082A29">
          <w:rPr>
            <w:rFonts w:cs="Calibri"/>
            <w:color w:val="000000" w:themeColor="text1"/>
          </w:rPr>
          <w:t>veškeré</w:t>
        </w:r>
        <w:r w:rsidR="00487710" w:rsidRPr="00082A29">
          <w:rPr>
            <w:rFonts w:cs="Calibri"/>
            <w:color w:val="000000" w:themeColor="text1"/>
          </w:rPr>
          <w:t xml:space="preserve"> služby dle této Smlouvy</w:t>
        </w:r>
        <w:r w:rsidR="00F51590" w:rsidRPr="00082A29">
          <w:rPr>
            <w:rFonts w:cs="Calibri"/>
            <w:color w:val="000000" w:themeColor="text1"/>
          </w:rPr>
          <w:t xml:space="preserve">, tj. zejm. Průběžné služby, </w:t>
        </w:r>
        <w:r w:rsidR="00487710" w:rsidRPr="00082A29">
          <w:rPr>
            <w:rFonts w:cs="Calibri"/>
            <w:color w:val="000000" w:themeColor="text1"/>
          </w:rPr>
          <w:t xml:space="preserve">stejně tak jako k Dodané infrastruktuře, a to bez </w:t>
        </w:r>
        <w:r w:rsidR="00487710" w:rsidRPr="00082A29">
          <w:rPr>
            <w:color w:val="000000" w:themeColor="text1"/>
          </w:rPr>
          <w:t xml:space="preserve">jakéhokoliv vlivu na výše cen za poskytování </w:t>
        </w:r>
        <w:r w:rsidR="00F51590" w:rsidRPr="00082A29">
          <w:rPr>
            <w:color w:val="000000" w:themeColor="text1"/>
          </w:rPr>
          <w:t>těchto</w:t>
        </w:r>
        <w:r w:rsidR="00487710" w:rsidRPr="00082A29">
          <w:rPr>
            <w:color w:val="000000" w:themeColor="text1"/>
          </w:rPr>
          <w:t xml:space="preserve"> služeb</w:t>
        </w:r>
        <w:r w:rsidR="00F51590" w:rsidRPr="00082A29">
          <w:rPr>
            <w:color w:val="000000" w:themeColor="text1"/>
          </w:rPr>
          <w:t xml:space="preserve">, zejm. výše cen za poskytování Průběžných služeb, </w:t>
        </w:r>
        <w:r w:rsidR="002A0E55" w:rsidRPr="00082A29">
          <w:rPr>
            <w:color w:val="000000" w:themeColor="text1"/>
          </w:rPr>
          <w:t>s</w:t>
        </w:r>
        <w:r w:rsidR="00487710" w:rsidRPr="00082A29">
          <w:rPr>
            <w:color w:val="000000" w:themeColor="text1"/>
          </w:rPr>
          <w:t>jednané dle této Smlouvy.</w:t>
        </w:r>
        <w:bookmarkEnd w:id="295"/>
      </w:ins>
    </w:p>
    <w:p w14:paraId="51EC2F59" w14:textId="77777777" w:rsidR="00487710" w:rsidRPr="00082A29" w:rsidRDefault="00487710" w:rsidP="00487710">
      <w:pPr>
        <w:pStyle w:val="2sltext"/>
        <w:numPr>
          <w:ilvl w:val="0"/>
          <w:numId w:val="0"/>
        </w:numPr>
        <w:rPr>
          <w:ins w:id="301" w:author="Word Document Comparison" w:date="2025-03-20T15:34:00Z" w16du:dateUtc="2025-03-20T14:34:00Z"/>
          <w:color w:val="000000" w:themeColor="text1"/>
        </w:rPr>
      </w:pPr>
    </w:p>
    <w:p w14:paraId="6CE1597F" w14:textId="77777777" w:rsidR="00EF2F82" w:rsidRPr="00082A29" w:rsidRDefault="003F2FA2" w:rsidP="002A0E55">
      <w:pPr>
        <w:pStyle w:val="2sltext"/>
        <w:rPr>
          <w:ins w:id="302" w:author="Word Document Comparison" w:date="2025-03-20T15:34:00Z" w16du:dateUtc="2025-03-20T14:34:00Z"/>
          <w:color w:val="000000" w:themeColor="text1"/>
        </w:rPr>
      </w:pPr>
      <w:bookmarkStart w:id="303" w:name="_Ref192834810"/>
      <w:bookmarkStart w:id="304" w:name="_Ref192837209"/>
      <w:ins w:id="305" w:author="Word Document Comparison" w:date="2025-03-20T15:34:00Z" w16du:dateUtc="2025-03-20T14:34:00Z">
        <w:r w:rsidRPr="00082A29">
          <w:rPr>
            <w:color w:val="000000" w:themeColor="text1"/>
          </w:rPr>
          <w:t>Poskytovatel je povinen u výrobců či poskytovatelů Dodané infrastruktury zajistit a</w:t>
        </w:r>
        <w:r w:rsidR="000E0DE8" w:rsidRPr="00082A29">
          <w:rPr>
            <w:color w:val="000000" w:themeColor="text1"/>
          </w:rPr>
          <w:t xml:space="preserve"> výslovně </w:t>
        </w:r>
        <w:r w:rsidRPr="00082A29">
          <w:rPr>
            <w:color w:val="000000" w:themeColor="text1"/>
          </w:rPr>
          <w:t>garantuje, že provedení</w:t>
        </w:r>
        <w:r w:rsidRPr="00082A29">
          <w:rPr>
            <w:b/>
            <w:bCs/>
            <w:color w:val="000000" w:themeColor="text1"/>
          </w:rPr>
          <w:t xml:space="preserve"> </w:t>
        </w:r>
        <w:r w:rsidRPr="00082A29">
          <w:rPr>
            <w:color w:val="000000" w:themeColor="text1"/>
          </w:rPr>
          <w:t>předmětného</w:t>
        </w:r>
        <w:r w:rsidRPr="00082A29">
          <w:rPr>
            <w:b/>
            <w:bCs/>
            <w:color w:val="000000" w:themeColor="text1"/>
          </w:rPr>
          <w:t xml:space="preserve"> </w:t>
        </w:r>
        <w:r w:rsidRPr="00082A29">
          <w:rPr>
            <w:color w:val="000000" w:themeColor="text1"/>
          </w:rPr>
          <w:t xml:space="preserve">navýšení výkonu nebo kapacity vybraných zařízení z Dodané infrastruktury prostřednictvím nových zařízení pro navýšení výkonu nebo kapacity předaných Objednatelem Poskytovateli nebude mít jakýkoliv pro Objednatele negativní dopad na záruční podmínky, licenční podmínky či jakékoliv jiné podmínky poskytování </w:t>
        </w:r>
        <w:r w:rsidR="00F51590" w:rsidRPr="00082A29">
          <w:rPr>
            <w:color w:val="000000" w:themeColor="text1"/>
          </w:rPr>
          <w:t xml:space="preserve">jakýchkoliv </w:t>
        </w:r>
        <w:r w:rsidR="002A0E55" w:rsidRPr="00082A29">
          <w:rPr>
            <w:color w:val="000000" w:themeColor="text1"/>
          </w:rPr>
          <w:t>s</w:t>
        </w:r>
        <w:r w:rsidRPr="00082A29">
          <w:rPr>
            <w:color w:val="000000" w:themeColor="text1"/>
          </w:rPr>
          <w:t>lužeb dle této Smlouvy k Dodané infrastruktuře</w:t>
        </w:r>
        <w:bookmarkEnd w:id="303"/>
        <w:r w:rsidR="00F51590" w:rsidRPr="00082A29">
          <w:rPr>
            <w:color w:val="000000" w:themeColor="text1"/>
          </w:rPr>
          <w:t xml:space="preserve">, a to např. porušení záručních podmínek, </w:t>
        </w:r>
        <w:r w:rsidR="002A0E55" w:rsidRPr="00082A29">
          <w:rPr>
            <w:color w:val="000000" w:themeColor="text1"/>
          </w:rPr>
          <w:t>ztráta</w:t>
        </w:r>
        <w:r w:rsidR="00F51590" w:rsidRPr="00082A29">
          <w:rPr>
            <w:color w:val="000000" w:themeColor="text1"/>
          </w:rPr>
          <w:t xml:space="preserve"> záruky, zkrácení záruční doby, porušení licenčních podmínek, </w:t>
        </w:r>
        <w:r w:rsidR="002A0E55" w:rsidRPr="00082A29">
          <w:rPr>
            <w:color w:val="000000" w:themeColor="text1"/>
          </w:rPr>
          <w:t xml:space="preserve">ztráta certifikace, neposkytování či omezení poskytování podpory, </w:t>
        </w:r>
        <w:r w:rsidR="00F51590" w:rsidRPr="00082A29">
          <w:rPr>
            <w:color w:val="000000" w:themeColor="text1"/>
          </w:rPr>
          <w:t>zhoršení kvality poskytování jakýchkoliv služeb dle této Smlouvy</w:t>
        </w:r>
        <w:r w:rsidR="002A0E55" w:rsidRPr="00082A29">
          <w:rPr>
            <w:color w:val="000000" w:themeColor="text1"/>
          </w:rPr>
          <w:t xml:space="preserve"> apod. </w:t>
        </w:r>
        <w:r w:rsidR="000E0DE8" w:rsidRPr="00082A29">
          <w:rPr>
            <w:color w:val="000000" w:themeColor="text1"/>
          </w:rPr>
          <w:t xml:space="preserve">Bude-li to Objednatel požadovat, je Poskytovatel povinen </w:t>
        </w:r>
        <w:r w:rsidR="002A0E55" w:rsidRPr="00082A29">
          <w:rPr>
            <w:color w:val="000000" w:themeColor="text1"/>
          </w:rPr>
          <w:t xml:space="preserve">nejpozději do 15 dnů ode dne doručení písemné žádosti Objednatele </w:t>
        </w:r>
        <w:r w:rsidR="000E0DE8" w:rsidRPr="00082A29">
          <w:rPr>
            <w:color w:val="000000" w:themeColor="text1"/>
          </w:rPr>
          <w:t xml:space="preserve">zajistit a předat Objednateli písemné čestné prohlášení příslušných výrobců či poskytovatelů Dodané infrastruktury o skutečnostech dle </w:t>
        </w:r>
        <w:r w:rsidR="002A0E55" w:rsidRPr="00082A29">
          <w:rPr>
            <w:color w:val="000000" w:themeColor="text1"/>
          </w:rPr>
          <w:t>tohoto odstavce této Smlouvy.</w:t>
        </w:r>
        <w:bookmarkEnd w:id="304"/>
      </w:ins>
    </w:p>
    <w:p w14:paraId="1C335A1F" w14:textId="77777777" w:rsidR="00EF2F82" w:rsidRPr="00082A29" w:rsidRDefault="00EF2F82" w:rsidP="00EF2F82">
      <w:pPr>
        <w:pStyle w:val="2sltext"/>
        <w:numPr>
          <w:ilvl w:val="0"/>
          <w:numId w:val="0"/>
        </w:numPr>
        <w:ind w:left="567"/>
        <w:contextualSpacing w:val="0"/>
        <w:rPr>
          <w:ins w:id="306" w:author="Word Document Comparison" w:date="2025-03-20T15:34:00Z" w16du:dateUtc="2025-03-20T14:34:00Z"/>
          <w:color w:val="000000" w:themeColor="text1"/>
        </w:rPr>
      </w:pPr>
    </w:p>
    <w:p w14:paraId="791509D6" w14:textId="77777777" w:rsidR="00487710" w:rsidRPr="00082A29" w:rsidRDefault="00EF2F82" w:rsidP="00EF2F82">
      <w:pPr>
        <w:pStyle w:val="2sltext"/>
        <w:contextualSpacing w:val="0"/>
        <w:rPr>
          <w:ins w:id="307" w:author="Word Document Comparison" w:date="2025-03-20T15:34:00Z" w16du:dateUtc="2025-03-20T14:34:00Z"/>
          <w:color w:val="000000" w:themeColor="text1"/>
        </w:rPr>
      </w:pPr>
      <w:ins w:id="308" w:author="Word Document Comparison" w:date="2025-03-20T15:34:00Z" w16du:dateUtc="2025-03-20T14:34:00Z">
        <w:r w:rsidRPr="00082A29">
          <w:rPr>
            <w:color w:val="000000" w:themeColor="text1"/>
          </w:rPr>
          <w:t>Poskytovatel bere na vědomí a souhlasí s tím, že pokud bude mít provedení</w:t>
        </w:r>
        <w:r w:rsidRPr="00082A29">
          <w:rPr>
            <w:b/>
            <w:bCs/>
            <w:color w:val="000000" w:themeColor="text1"/>
          </w:rPr>
          <w:t xml:space="preserve"> </w:t>
        </w:r>
        <w:r w:rsidRPr="00082A29">
          <w:rPr>
            <w:color w:val="000000" w:themeColor="text1"/>
          </w:rPr>
          <w:t>předmětného</w:t>
        </w:r>
        <w:r w:rsidRPr="00082A29">
          <w:rPr>
            <w:b/>
            <w:bCs/>
            <w:color w:val="000000" w:themeColor="text1"/>
          </w:rPr>
          <w:t xml:space="preserve"> </w:t>
        </w:r>
        <w:r w:rsidRPr="00082A29">
          <w:rPr>
            <w:color w:val="000000" w:themeColor="text1"/>
          </w:rPr>
          <w:t xml:space="preserve">navýšení výkonu nebo kapacity vybraných zařízení z Dodané </w:t>
        </w:r>
        <w:r w:rsidR="00F878CE">
          <w:rPr>
            <w:color w:val="000000" w:themeColor="text1"/>
          </w:rPr>
          <w:t xml:space="preserve">infrastruktury </w:t>
        </w:r>
        <w:r w:rsidRPr="00082A29">
          <w:rPr>
            <w:color w:val="000000" w:themeColor="text1"/>
          </w:rPr>
          <w:t xml:space="preserve">jakýkoliv pro Objednatele negativní dopad na záruční podmínky, licenční podmínky či jakékoliv jiné podmínky poskytování jakýchkoliv služeb dle této Smlouvy a Objednateli za toto bude uložena povinnost uhradit pokutu, sankci či Objednateli tímto vznikne škoda, bude taková pokuta, sankce či škoda představovat škodu Objednatele, kterou se </w:t>
        </w:r>
        <w:r w:rsidR="00082A29" w:rsidRPr="00082A29">
          <w:rPr>
            <w:color w:val="000000" w:themeColor="text1"/>
          </w:rPr>
          <w:t>Poskytovatel</w:t>
        </w:r>
        <w:r w:rsidRPr="00082A29">
          <w:rPr>
            <w:color w:val="000000" w:themeColor="text1"/>
          </w:rPr>
          <w:t xml:space="preserve"> zavazuje Objednateli uhradit či kompenzovat.</w:t>
        </w:r>
      </w:ins>
    </w:p>
    <w:p w14:paraId="3734A194" w14:textId="372747E3" w:rsidR="00306281" w:rsidRPr="001143D7" w:rsidRDefault="00306281" w:rsidP="00306281">
      <w:pPr>
        <w:pStyle w:val="Nadpis1"/>
      </w:pPr>
      <w:bookmarkStart w:id="309" w:name="_Ref66112493"/>
      <w:bookmarkStart w:id="310" w:name="_Toc66189557"/>
      <w:bookmarkStart w:id="311" w:name="_Toc177719306"/>
      <w:bookmarkStart w:id="312" w:name="_Toc185618967"/>
      <w:bookmarkStart w:id="313" w:name="_Ref65756539"/>
      <w:bookmarkStart w:id="314" w:name="_Ref66105718"/>
      <w:bookmarkStart w:id="315" w:name="_Toc193377220"/>
      <w:bookmarkEnd w:id="257"/>
      <w:bookmarkEnd w:id="291"/>
      <w:r w:rsidRPr="001143D7">
        <w:t>VLASTNICKÉ PRÁVO A UŽÍVACÍ PRÁVA</w:t>
      </w:r>
      <w:bookmarkEnd w:id="309"/>
      <w:bookmarkEnd w:id="310"/>
      <w:bookmarkEnd w:id="311"/>
      <w:bookmarkEnd w:id="312"/>
      <w:bookmarkEnd w:id="315"/>
      <w:r w:rsidRPr="001143D7">
        <w:t xml:space="preserve"> </w:t>
      </w:r>
      <w:bookmarkEnd w:id="313"/>
      <w:bookmarkEnd w:id="314"/>
    </w:p>
    <w:p w14:paraId="79277EAF" w14:textId="2E228528" w:rsidR="00306281" w:rsidRDefault="00306281" w:rsidP="007759AE">
      <w:pPr>
        <w:pStyle w:val="2sltext"/>
      </w:pPr>
      <w:bookmarkStart w:id="316" w:name="_Ref303885456"/>
      <w:bookmarkStart w:id="317" w:name="_Ref368923355"/>
      <w:r w:rsidRPr="00565662">
        <w:t xml:space="preserve">V případě, že součástí plnění </w:t>
      </w:r>
      <w:r>
        <w:t>Poskytovatel</w:t>
      </w:r>
      <w:r w:rsidRPr="00565662">
        <w:t xml:space="preserve">e dle této Smlouvy jsou movité věci, které se mají stát vlastnictvím Objednatele, nabývá Objednatel vlastnické právo k těmto věcem </w:t>
      </w:r>
      <w:r>
        <w:t xml:space="preserve">dnem </w:t>
      </w:r>
      <w:r w:rsidR="000C6B99">
        <w:t>předání</w:t>
      </w:r>
      <w:r w:rsidR="009A13E7">
        <w:t xml:space="preserve"> </w:t>
      </w:r>
      <w:r w:rsidR="000C6B99">
        <w:t xml:space="preserve">výsledku </w:t>
      </w:r>
      <w:r w:rsidR="009A13E7">
        <w:t xml:space="preserve">takového </w:t>
      </w:r>
      <w:r w:rsidR="000C6B99">
        <w:t>plnění Objednateli</w:t>
      </w:r>
      <w:r w:rsidRPr="00BC09D3">
        <w:t xml:space="preserve">. Ke stejnému dni přechází na Objednatele také nebezpečí škody na předaných věcech. Do nabytí vlastnického práva uděluje </w:t>
      </w:r>
      <w:r>
        <w:t>Poskytovatel</w:t>
      </w:r>
      <w:r w:rsidRPr="00BC09D3">
        <w:t xml:space="preserve"> Objednateli právo tyto věci užívat v rozsahu a způsobem, který vyplývá z účelu této Smlouvy.</w:t>
      </w:r>
    </w:p>
    <w:p w14:paraId="1EC30A8F" w14:textId="77777777" w:rsidR="00306281" w:rsidRPr="00CF0CEB" w:rsidRDefault="00306281" w:rsidP="007759AE">
      <w:pPr>
        <w:pStyle w:val="2sltext"/>
        <w:numPr>
          <w:ilvl w:val="0"/>
          <w:numId w:val="0"/>
        </w:numPr>
        <w:ind w:left="567"/>
      </w:pPr>
    </w:p>
    <w:p w14:paraId="3B78C1DA" w14:textId="5D3F78C1" w:rsidR="00306281" w:rsidRPr="000C6B99" w:rsidRDefault="00306281" w:rsidP="007759AE">
      <w:pPr>
        <w:pStyle w:val="2sltext"/>
      </w:pPr>
      <w:bookmarkStart w:id="318" w:name="_Ref60756240"/>
      <w:bookmarkStart w:id="319" w:name="_Ref60760000"/>
      <w:bookmarkStart w:id="320" w:name="_Ref245079009"/>
      <w:r w:rsidRPr="00492B74">
        <w:t xml:space="preserve">Bude-li </w:t>
      </w:r>
      <w:bookmarkStart w:id="321" w:name="_Hlk60765439"/>
      <w:r>
        <w:t xml:space="preserve">předmětem dodání nebo </w:t>
      </w:r>
      <w:r w:rsidR="00AD68C3">
        <w:t xml:space="preserve">poskytování Služeb nebo </w:t>
      </w:r>
      <w:r w:rsidRPr="00492B74">
        <w:t>výsledkem plnění</w:t>
      </w:r>
      <w:r w:rsidRPr="00CF0CEB">
        <w:t xml:space="preserve"> </w:t>
      </w:r>
      <w:r>
        <w:t>nebo jiné činnosti Poskytovatel</w:t>
      </w:r>
      <w:r w:rsidRPr="00CF0CEB">
        <w:t>e</w:t>
      </w:r>
      <w:r w:rsidR="000C6B99">
        <w:t xml:space="preserve">, </w:t>
      </w:r>
      <w:r>
        <w:t xml:space="preserve">popř. jeho poddodavatele </w:t>
      </w:r>
      <w:r w:rsidR="000C6B99">
        <w:t>nebo</w:t>
      </w:r>
      <w:r>
        <w:t xml:space="preserve"> </w:t>
      </w:r>
      <w:r w:rsidR="004705AE">
        <w:t xml:space="preserve">jiné </w:t>
      </w:r>
      <w:r>
        <w:t>třetí osoby</w:t>
      </w:r>
      <w:r w:rsidR="000C6B99">
        <w:t>,</w:t>
      </w:r>
      <w:r>
        <w:t xml:space="preserve"> </w:t>
      </w:r>
      <w:r w:rsidRPr="00CF0CEB">
        <w:t>dle této Smlouvy</w:t>
      </w:r>
      <w:bookmarkEnd w:id="321"/>
      <w:r w:rsidR="000C6B99">
        <w:t>, zejm. v rámci poskytování Služeb na objednávku,</w:t>
      </w:r>
      <w:r w:rsidRPr="00CF0CEB">
        <w:t xml:space="preserve"> předmět naplňující znaky autorského díla </w:t>
      </w:r>
      <w:r w:rsidRPr="00594AE1">
        <w:t>(dále jen „</w:t>
      </w:r>
      <w:r w:rsidRPr="00594AE1">
        <w:rPr>
          <w:b/>
          <w:bCs/>
          <w:i/>
          <w:iCs/>
        </w:rPr>
        <w:t>Autorsk</w:t>
      </w:r>
      <w:r>
        <w:rPr>
          <w:b/>
          <w:bCs/>
          <w:i/>
          <w:iCs/>
        </w:rPr>
        <w:t>é</w:t>
      </w:r>
      <w:r w:rsidRPr="00594AE1">
        <w:rPr>
          <w:b/>
          <w:bCs/>
          <w:i/>
          <w:iCs/>
        </w:rPr>
        <w:t xml:space="preserve"> </w:t>
      </w:r>
      <w:r>
        <w:rPr>
          <w:b/>
          <w:bCs/>
          <w:i/>
          <w:iCs/>
        </w:rPr>
        <w:t>dílo</w:t>
      </w:r>
      <w:r w:rsidRPr="00594AE1">
        <w:t>“</w:t>
      </w:r>
      <w:r>
        <w:t xml:space="preserve"> nebo </w:t>
      </w:r>
      <w:r w:rsidRPr="00594AE1">
        <w:t>„</w:t>
      </w:r>
      <w:r w:rsidRPr="00594AE1">
        <w:rPr>
          <w:b/>
          <w:bCs/>
          <w:i/>
          <w:iCs/>
        </w:rPr>
        <w:t>Autorsk</w:t>
      </w:r>
      <w:r>
        <w:rPr>
          <w:b/>
          <w:bCs/>
          <w:i/>
          <w:iCs/>
        </w:rPr>
        <w:t>á</w:t>
      </w:r>
      <w:r w:rsidRPr="00594AE1">
        <w:rPr>
          <w:b/>
          <w:bCs/>
          <w:i/>
          <w:iCs/>
        </w:rPr>
        <w:t xml:space="preserve"> </w:t>
      </w:r>
      <w:r>
        <w:rPr>
          <w:b/>
          <w:bCs/>
          <w:i/>
          <w:iCs/>
        </w:rPr>
        <w:t>díla</w:t>
      </w:r>
      <w:r w:rsidRPr="00594AE1">
        <w:t>“)</w:t>
      </w:r>
      <w:r>
        <w:t xml:space="preserve"> </w:t>
      </w:r>
      <w:r w:rsidRPr="00CF0CEB">
        <w:t>ve smyslu</w:t>
      </w:r>
      <w:r>
        <w:t xml:space="preserve"> </w:t>
      </w:r>
      <w:r w:rsidRPr="00594AE1">
        <w:t>zákona č. 121/2000 Sb., o právu autorském, o právech souvisejících s právem autorským a o změně některých zákonů (autorský zákon), ve znění pozdějších předpisů (dále jen „</w:t>
      </w:r>
      <w:r w:rsidRPr="00594AE1">
        <w:rPr>
          <w:b/>
          <w:bCs/>
          <w:i/>
          <w:iCs/>
        </w:rPr>
        <w:t>Autorský zákon</w:t>
      </w:r>
      <w:r w:rsidRPr="00594AE1">
        <w:t>“)</w:t>
      </w:r>
      <w:r w:rsidRPr="00492B74">
        <w:t xml:space="preserve">, </w:t>
      </w:r>
      <w:r>
        <w:t xml:space="preserve">Poskytovatel poskytuje </w:t>
      </w:r>
      <w:r w:rsidR="000C6B99">
        <w:t xml:space="preserve">nebo zajistil, že Objednateli je poskytnuto, </w:t>
      </w:r>
      <w:r>
        <w:t xml:space="preserve">a Objednatel </w:t>
      </w:r>
      <w:r w:rsidRPr="00492B74">
        <w:t>nabývá</w:t>
      </w:r>
      <w:r>
        <w:t xml:space="preserve"> </w:t>
      </w:r>
      <w:r w:rsidRPr="00492B74">
        <w:t xml:space="preserve">dnem </w:t>
      </w:r>
      <w:r>
        <w:t>předání</w:t>
      </w:r>
      <w:r w:rsidRPr="00492B74">
        <w:t xml:space="preserve"> </w:t>
      </w:r>
      <w:r>
        <w:t>A</w:t>
      </w:r>
      <w:r w:rsidRPr="00492B74">
        <w:t>utorského díla</w:t>
      </w:r>
      <w:r>
        <w:t xml:space="preserve"> </w:t>
      </w:r>
      <w:r w:rsidRPr="00492B74">
        <w:t xml:space="preserve">Objednateli </w:t>
      </w:r>
      <w:r>
        <w:t xml:space="preserve">dle </w:t>
      </w:r>
      <w:r>
        <w:lastRenderedPageBreak/>
        <w:t xml:space="preserve">této Smlouvy právo </w:t>
      </w:r>
      <w:r w:rsidRPr="00492B74">
        <w:t xml:space="preserve">užívat takové </w:t>
      </w:r>
      <w:r>
        <w:t>A</w:t>
      </w:r>
      <w:r w:rsidRPr="00492B74">
        <w:t>utorské dílo</w:t>
      </w:r>
      <w:r>
        <w:t xml:space="preserve"> </w:t>
      </w:r>
      <w:r w:rsidRPr="00492B74">
        <w:t>(dále jen „</w:t>
      </w:r>
      <w:r w:rsidRPr="00492B74">
        <w:rPr>
          <w:b/>
          <w:bCs/>
          <w:i/>
          <w:iCs/>
        </w:rPr>
        <w:t>Licence</w:t>
      </w:r>
      <w:r w:rsidRPr="00492B74">
        <w:t>“)</w:t>
      </w:r>
      <w:r w:rsidRPr="00423AED">
        <w:rPr>
          <w:color w:val="000000" w:themeColor="text1"/>
        </w:rPr>
        <w:t>, a to v rozsahu dle této Smlouvy.</w:t>
      </w:r>
    </w:p>
    <w:p w14:paraId="72CFEECE" w14:textId="77777777" w:rsidR="000C6B99" w:rsidRDefault="000C6B99" w:rsidP="007759AE">
      <w:pPr>
        <w:pStyle w:val="2sltext"/>
        <w:numPr>
          <w:ilvl w:val="0"/>
          <w:numId w:val="0"/>
        </w:numPr>
        <w:ind w:left="567"/>
      </w:pPr>
    </w:p>
    <w:p w14:paraId="468837C2" w14:textId="6BA0DF7D" w:rsidR="000C6B99" w:rsidRPr="00E47FA2" w:rsidRDefault="000C6B99" w:rsidP="007759AE">
      <w:pPr>
        <w:pStyle w:val="2sltext"/>
      </w:pPr>
      <w:r>
        <w:t>Poskytovatel</w:t>
      </w:r>
      <w:r w:rsidRPr="000B167D">
        <w:t xml:space="preserve"> je povinen Objednateli poskytnout nebo zajistit, aby Objednateli byla poskytnuta, veškerá práva, která jsou nezbytná k tomu, aby Objednatel byl oprávněn </w:t>
      </w:r>
      <w:r w:rsidR="00AD68C3">
        <w:t xml:space="preserve">Autorská díla užívat </w:t>
      </w:r>
      <w:r w:rsidRPr="000B167D">
        <w:t>v souladu s touto Smlouvu.</w:t>
      </w:r>
    </w:p>
    <w:p w14:paraId="22B1A0FD" w14:textId="77777777" w:rsidR="00306281" w:rsidRDefault="00306281" w:rsidP="00306281">
      <w:pPr>
        <w:pStyle w:val="Styl2"/>
        <w:numPr>
          <w:ilvl w:val="0"/>
          <w:numId w:val="0"/>
        </w:numPr>
        <w:spacing w:before="0" w:line="240" w:lineRule="auto"/>
      </w:pPr>
    </w:p>
    <w:p w14:paraId="1379C6C1" w14:textId="0793399E" w:rsidR="00306281" w:rsidRPr="00E47FA2" w:rsidRDefault="00306281" w:rsidP="007759AE">
      <w:pPr>
        <w:pStyle w:val="2sltext"/>
      </w:pPr>
      <w:bookmarkStart w:id="322" w:name="_Ref114739275"/>
      <w:r w:rsidRPr="00423AED">
        <w:t xml:space="preserve">Licence </w:t>
      </w:r>
      <w:r w:rsidR="000C6B99">
        <w:t>je</w:t>
      </w:r>
      <w:r>
        <w:t xml:space="preserve"> </w:t>
      </w:r>
      <w:r w:rsidRPr="00423AED">
        <w:t>poskytována a</w:t>
      </w:r>
      <w:r>
        <w:t> </w:t>
      </w:r>
      <w:r w:rsidRPr="00423AED">
        <w:t>Objednatelem nabývána:</w:t>
      </w:r>
      <w:bookmarkEnd w:id="322"/>
    </w:p>
    <w:p w14:paraId="41CAA079" w14:textId="57EE80DB" w:rsidR="00306281" w:rsidRPr="00E47FA2" w:rsidRDefault="00306281" w:rsidP="007759AE">
      <w:pPr>
        <w:pStyle w:val="2sltext"/>
        <w:numPr>
          <w:ilvl w:val="1"/>
          <w:numId w:val="1"/>
        </w:numPr>
      </w:pPr>
      <w:r w:rsidRPr="00E47FA2">
        <w:t xml:space="preserve">jako úplatná, přičemž úplata je zahrnuta </w:t>
      </w:r>
      <w:r w:rsidR="00AD68C3">
        <w:t>v příslušných C</w:t>
      </w:r>
      <w:r w:rsidR="000C6B99">
        <w:t>enách Služeb</w:t>
      </w:r>
      <w:r w:rsidRPr="00E47FA2">
        <w:t>;</w:t>
      </w:r>
    </w:p>
    <w:p w14:paraId="157B0AF1" w14:textId="77777777" w:rsidR="00306281" w:rsidRPr="00E47FA2" w:rsidRDefault="00306281" w:rsidP="007759AE">
      <w:pPr>
        <w:pStyle w:val="2sltext"/>
        <w:numPr>
          <w:ilvl w:val="1"/>
          <w:numId w:val="1"/>
        </w:numPr>
      </w:pPr>
      <w:r w:rsidRPr="00E47FA2">
        <w:t>jako nevýhradní;</w:t>
      </w:r>
    </w:p>
    <w:p w14:paraId="2C5F6FE2" w14:textId="77777777" w:rsidR="00306281" w:rsidRPr="00E47FA2" w:rsidRDefault="00306281" w:rsidP="007759AE">
      <w:pPr>
        <w:pStyle w:val="2sltext"/>
        <w:numPr>
          <w:ilvl w:val="1"/>
          <w:numId w:val="1"/>
        </w:numPr>
      </w:pPr>
      <w:r w:rsidRPr="00E47FA2">
        <w:t>z hlediska časového rozsahu minimálně na dobu trvání všech majetkových práv k předmětu Licence;</w:t>
      </w:r>
    </w:p>
    <w:p w14:paraId="6453EAA5" w14:textId="49233BDB" w:rsidR="00306281" w:rsidRPr="00E47FA2" w:rsidRDefault="00306281" w:rsidP="007759AE">
      <w:pPr>
        <w:pStyle w:val="2sltext"/>
        <w:numPr>
          <w:ilvl w:val="1"/>
          <w:numId w:val="1"/>
        </w:numPr>
      </w:pPr>
      <w:r w:rsidRPr="00E47FA2">
        <w:t xml:space="preserve">z hlediska územního rozsahu </w:t>
      </w:r>
      <w:r w:rsidR="000C6B99">
        <w:t>jako neomezená</w:t>
      </w:r>
      <w:r w:rsidRPr="00E47FA2">
        <w:t>;</w:t>
      </w:r>
    </w:p>
    <w:p w14:paraId="025DA8F7" w14:textId="7201691A" w:rsidR="00306281" w:rsidRPr="00E47FA2" w:rsidRDefault="000C6B99" w:rsidP="007759AE">
      <w:pPr>
        <w:pStyle w:val="2sltext"/>
        <w:numPr>
          <w:ilvl w:val="1"/>
          <w:numId w:val="1"/>
        </w:numPr>
      </w:pPr>
      <w:r w:rsidRPr="000B167D">
        <w:rPr>
          <w:color w:val="000000" w:themeColor="text1"/>
        </w:rPr>
        <w:t>z hlediska věcného rozsahu, tj. způsobu užití, tak, že opravňuje ke všem známým a možným způsobům užití, které povaha daného Autorského díla, resp. dané části Autorského díla, připouští, a které nejsou v rozporu s právními předpisy, zejména k takovým způsobům užití, které jsou potřebné nebo nezbytné k tomu, aby bylo dané Autorské dílo, resp. danou část Autorského díla, možné užívat k účelu sjednanému touto Smlouvou nebo účelu z této Smlouvy vyplývajícímu;</w:t>
      </w:r>
    </w:p>
    <w:p w14:paraId="5E27CA38" w14:textId="7401CFC1" w:rsidR="00306281" w:rsidRPr="00E47FA2" w:rsidRDefault="004705AE" w:rsidP="007759AE">
      <w:pPr>
        <w:pStyle w:val="2sltext"/>
        <w:numPr>
          <w:ilvl w:val="1"/>
          <w:numId w:val="1"/>
        </w:numPr>
      </w:pPr>
      <w:r w:rsidRPr="000B167D">
        <w:rPr>
          <w:color w:val="000000" w:themeColor="text1"/>
        </w:rPr>
        <w:t>z hlediska osobního rozsahu jako neomezená.</w:t>
      </w:r>
    </w:p>
    <w:bookmarkEnd w:id="318"/>
    <w:bookmarkEnd w:id="319"/>
    <w:p w14:paraId="6A0402E1" w14:textId="77777777" w:rsidR="00306281" w:rsidRDefault="00306281" w:rsidP="004705AE">
      <w:pPr>
        <w:pStyle w:val="Styl2"/>
        <w:numPr>
          <w:ilvl w:val="0"/>
          <w:numId w:val="0"/>
        </w:numPr>
        <w:spacing w:before="0" w:line="240" w:lineRule="auto"/>
      </w:pPr>
    </w:p>
    <w:p w14:paraId="36EF69A0" w14:textId="77777777" w:rsidR="00306281" w:rsidRDefault="00306281" w:rsidP="007759AE">
      <w:pPr>
        <w:pStyle w:val="2sltext"/>
      </w:pPr>
      <w:r w:rsidRPr="00492B74">
        <w:t>Objednatel není povinen Licenci využít.</w:t>
      </w:r>
    </w:p>
    <w:p w14:paraId="19B3EA95" w14:textId="77777777" w:rsidR="00306281" w:rsidRDefault="00306281" w:rsidP="007759AE">
      <w:pPr>
        <w:pStyle w:val="2sltext"/>
        <w:numPr>
          <w:ilvl w:val="0"/>
          <w:numId w:val="0"/>
        </w:numPr>
        <w:ind w:left="567"/>
      </w:pPr>
    </w:p>
    <w:p w14:paraId="263B063C" w14:textId="105A6600" w:rsidR="00306281" w:rsidRPr="00903529" w:rsidRDefault="00306281" w:rsidP="007759AE">
      <w:pPr>
        <w:pStyle w:val="2sltext"/>
      </w:pPr>
      <w:bookmarkStart w:id="323" w:name="_Ref66105857"/>
      <w:r>
        <w:t>Poskytovatel</w:t>
      </w:r>
      <w:r w:rsidRPr="00903529">
        <w:t xml:space="preserve"> </w:t>
      </w:r>
      <w:r>
        <w:t xml:space="preserve">tímto </w:t>
      </w:r>
      <w:r w:rsidRPr="00903529">
        <w:t xml:space="preserve">jménem všech autorů </w:t>
      </w:r>
      <w:r w:rsidR="004705AE">
        <w:t>A</w:t>
      </w:r>
      <w:r>
        <w:t>utorských děl</w:t>
      </w:r>
      <w:bookmarkEnd w:id="323"/>
      <w:r>
        <w:t>:</w:t>
      </w:r>
    </w:p>
    <w:p w14:paraId="416AF6CD" w14:textId="01034692" w:rsidR="00306281" w:rsidRPr="00A25A59" w:rsidRDefault="00306281" w:rsidP="007759AE">
      <w:pPr>
        <w:pStyle w:val="2sltext"/>
        <w:numPr>
          <w:ilvl w:val="1"/>
          <w:numId w:val="1"/>
        </w:numPr>
      </w:pPr>
      <w:bookmarkStart w:id="324" w:name="_Ref66104760"/>
      <w:r w:rsidRPr="00A25A59">
        <w:t xml:space="preserve">bezplatně uděluje Objednateli oprávnění </w:t>
      </w:r>
      <w:r w:rsidR="004705AE">
        <w:t>A</w:t>
      </w:r>
      <w:r w:rsidRPr="00A25A59">
        <w:t>utorská díla zveřejnit a jakýmkoliv způsobem měnit, tedy zejm</w:t>
      </w:r>
      <w:r>
        <w:t>éna</w:t>
      </w:r>
      <w:r w:rsidRPr="00A25A59">
        <w:t xml:space="preserve"> je jakkoli upravovat, dělit, rozšiřovat, spojovat s díly jinými, zařadit do díla souborného apod.;</w:t>
      </w:r>
      <w:bookmarkEnd w:id="324"/>
    </w:p>
    <w:p w14:paraId="3F8AE97E" w14:textId="2C4DD85B" w:rsidR="00306281" w:rsidRPr="00A25A59" w:rsidRDefault="00306281" w:rsidP="007759AE">
      <w:pPr>
        <w:pStyle w:val="2sltext"/>
        <w:numPr>
          <w:ilvl w:val="1"/>
          <w:numId w:val="1"/>
        </w:numPr>
      </w:pPr>
      <w:r w:rsidRPr="00A25A59">
        <w:t xml:space="preserve">zmocňuje Objednatele, aby jménem všech autorů </w:t>
      </w:r>
      <w:r w:rsidR="004705AE">
        <w:t>A</w:t>
      </w:r>
      <w:r w:rsidRPr="00A25A59">
        <w:t xml:space="preserve">utorských děl uděloval třetím osobám oprávnění </w:t>
      </w:r>
      <w:r w:rsidR="004705AE">
        <w:t>A</w:t>
      </w:r>
      <w:r w:rsidRPr="00A25A59">
        <w:t>utorská díla zveřejnit a jakýmkoliv způsobem měnit, tedy zejm</w:t>
      </w:r>
      <w:r>
        <w:t>éna</w:t>
      </w:r>
      <w:r w:rsidRPr="00A25A59">
        <w:t xml:space="preserve"> je jakkoli upravovat, dělit, rozšiřovat, spojovat s díly jinými, zařadit do díla souborného apod.;</w:t>
      </w:r>
    </w:p>
    <w:p w14:paraId="4F2C6A81" w14:textId="11CC530E" w:rsidR="00306281" w:rsidRDefault="00306281" w:rsidP="007759AE">
      <w:pPr>
        <w:pStyle w:val="2sltext"/>
        <w:numPr>
          <w:ilvl w:val="1"/>
          <w:numId w:val="1"/>
        </w:numPr>
      </w:pPr>
      <w:r w:rsidRPr="00A25A59">
        <w:t xml:space="preserve">uděluje Objednateli oprávnění zmocnit jménem všech autorů </w:t>
      </w:r>
      <w:r w:rsidR="004705AE">
        <w:t>A</w:t>
      </w:r>
      <w:r w:rsidRPr="00A25A59">
        <w:t xml:space="preserve">utorských děl třetí osoby k udělení oprávnění jiným třetím osobám ke zveřejnění nebo jakékoliv změně </w:t>
      </w:r>
      <w:r w:rsidR="004705AE">
        <w:t>A</w:t>
      </w:r>
      <w:r w:rsidRPr="00A25A59">
        <w:t xml:space="preserve">utorských děl v rozsahu </w:t>
      </w:r>
      <w:r w:rsidRPr="00D30BD6">
        <w:t xml:space="preserve">dle </w:t>
      </w:r>
      <w:r>
        <w:t xml:space="preserve">odst. </w:t>
      </w:r>
      <w:r>
        <w:fldChar w:fldCharType="begin"/>
      </w:r>
      <w:r>
        <w:instrText xml:space="preserve"> REF _Ref66104760 \r \h  \* MERGEFORMAT </w:instrText>
      </w:r>
      <w:r>
        <w:fldChar w:fldCharType="separate"/>
      </w:r>
      <w:ins w:id="325" w:author="Word Document Comparison" w:date="2025-03-20T15:34:00Z" w16du:dateUtc="2025-03-20T14:34:00Z">
        <w:r w:rsidR="004E617D">
          <w:t>134</w:t>
        </w:r>
      </w:ins>
      <w:del w:id="326" w:author="Word Document Comparison" w:date="2025-03-20T15:34:00Z" w16du:dateUtc="2025-03-20T14:34:00Z">
        <w:r w:rsidR="00A31417">
          <w:delText>130</w:delText>
        </w:r>
      </w:del>
      <w:r w:rsidR="00A31417">
        <w:t>.1</w:t>
      </w:r>
      <w:r>
        <w:fldChar w:fldCharType="end"/>
      </w:r>
      <w:r>
        <w:t xml:space="preserve"> Smlouvy jménem všech autorů </w:t>
      </w:r>
      <w:r w:rsidR="004705AE">
        <w:t>A</w:t>
      </w:r>
      <w:r>
        <w:t>utorských děl.</w:t>
      </w:r>
    </w:p>
    <w:p w14:paraId="75FEA7A2" w14:textId="77777777" w:rsidR="00306281" w:rsidRPr="00CF0CEB" w:rsidRDefault="00306281" w:rsidP="00306281">
      <w:pPr>
        <w:jc w:val="both"/>
      </w:pPr>
    </w:p>
    <w:p w14:paraId="4571EAB6" w14:textId="669AE88C" w:rsidR="00306281" w:rsidRDefault="00306281" w:rsidP="007759AE">
      <w:pPr>
        <w:pStyle w:val="2sltext"/>
      </w:pPr>
      <w:r>
        <w:t xml:space="preserve">V případě zániku </w:t>
      </w:r>
      <w:r w:rsidR="00584BF9">
        <w:t>Prováděcí</w:t>
      </w:r>
      <w:r>
        <w:t xml:space="preserve"> smlouvy</w:t>
      </w:r>
      <w:r w:rsidR="004705AE">
        <w:t xml:space="preserve"> u Služeb na objednávku</w:t>
      </w:r>
      <w:r>
        <w:t xml:space="preserve"> jinak než </w:t>
      </w:r>
      <w:r w:rsidR="004705AE">
        <w:t xml:space="preserve">jejím </w:t>
      </w:r>
      <w:r>
        <w:t xml:space="preserve">splněním, nabývá Objednatel oprávnění a zmocnění dle odst. </w:t>
      </w:r>
      <w:r>
        <w:fldChar w:fldCharType="begin"/>
      </w:r>
      <w:r>
        <w:instrText xml:space="preserve"> REF _Ref66105857 \r \h  \* MERGEFORMAT </w:instrText>
      </w:r>
      <w:r>
        <w:fldChar w:fldCharType="separate"/>
      </w:r>
      <w:ins w:id="327" w:author="Word Document Comparison" w:date="2025-03-20T15:34:00Z" w16du:dateUtc="2025-03-20T14:34:00Z">
        <w:r w:rsidR="004E617D">
          <w:t>134</w:t>
        </w:r>
      </w:ins>
      <w:del w:id="328" w:author="Word Document Comparison" w:date="2025-03-20T15:34:00Z" w16du:dateUtc="2025-03-20T14:34:00Z">
        <w:r w:rsidR="00A31417">
          <w:delText>130</w:delText>
        </w:r>
      </w:del>
      <w:r>
        <w:fldChar w:fldCharType="end"/>
      </w:r>
      <w:r>
        <w:t xml:space="preserve"> Smlouvy k doposud dodaným </w:t>
      </w:r>
      <w:r w:rsidR="004705AE">
        <w:t>A</w:t>
      </w:r>
      <w:r>
        <w:t xml:space="preserve">utorským dílům okamžikem zániku </w:t>
      </w:r>
      <w:r w:rsidR="00AD68C3">
        <w:t xml:space="preserve">takové </w:t>
      </w:r>
      <w:r w:rsidR="00584BF9">
        <w:t>Prováděcí</w:t>
      </w:r>
      <w:r>
        <w:t xml:space="preserve"> smlouvy.</w:t>
      </w:r>
    </w:p>
    <w:p w14:paraId="3E462182" w14:textId="77777777" w:rsidR="00306281" w:rsidRDefault="00306281" w:rsidP="007759AE">
      <w:pPr>
        <w:pStyle w:val="2sltext"/>
        <w:numPr>
          <w:ilvl w:val="0"/>
          <w:numId w:val="0"/>
        </w:numPr>
        <w:ind w:left="567"/>
      </w:pPr>
    </w:p>
    <w:p w14:paraId="375D8221" w14:textId="22F7E4D4" w:rsidR="004705AE" w:rsidRPr="00FF4040" w:rsidRDefault="00306281" w:rsidP="007759AE">
      <w:pPr>
        <w:pStyle w:val="2sltext"/>
      </w:pPr>
      <w:r w:rsidRPr="00CF0CEB">
        <w:t xml:space="preserve">Součástí Licence je rovněž neomezené právo Objednatele poskytnout třetím osobám podlicenci k užití </w:t>
      </w:r>
      <w:r w:rsidR="004705AE">
        <w:t>A</w:t>
      </w:r>
      <w:r>
        <w:t>utorských děl</w:t>
      </w:r>
      <w:r w:rsidRPr="00CF0CEB">
        <w:t xml:space="preserve"> v rozsahu shodném s rozsahem Licence a souhlas </w:t>
      </w:r>
      <w:r>
        <w:t>Poskytovatel</w:t>
      </w:r>
      <w:r w:rsidRPr="00CF0CEB">
        <w:t>e k postoupení Licence na třetí osoby</w:t>
      </w:r>
      <w:r>
        <w:t>, přičemž Poskytovatel</w:t>
      </w:r>
      <w:r w:rsidRPr="00FF4040">
        <w:t xml:space="preserve"> nepožaduje sdělení, zda a komu byla Licence</w:t>
      </w:r>
      <w:r>
        <w:t xml:space="preserve"> (podlicence) </w:t>
      </w:r>
      <w:r w:rsidRPr="00FF4040">
        <w:t>poskytnuta nebo postoupena.</w:t>
      </w:r>
    </w:p>
    <w:bookmarkEnd w:id="320"/>
    <w:p w14:paraId="0B1B9BE6" w14:textId="77777777" w:rsidR="00306281" w:rsidRPr="00CF0CEB" w:rsidRDefault="00306281" w:rsidP="007759AE">
      <w:pPr>
        <w:pStyle w:val="2sltext"/>
        <w:numPr>
          <w:ilvl w:val="0"/>
          <w:numId w:val="0"/>
        </w:numPr>
        <w:ind w:left="567"/>
      </w:pPr>
    </w:p>
    <w:p w14:paraId="3D386C2B" w14:textId="5FD81FFE" w:rsidR="00306281" w:rsidRDefault="00306281" w:rsidP="007759AE">
      <w:pPr>
        <w:pStyle w:val="2sltext"/>
      </w:pPr>
      <w:r w:rsidRPr="00CF0CEB">
        <w:t xml:space="preserve">Do té doby, než bude </w:t>
      </w:r>
      <w:r>
        <w:t>A</w:t>
      </w:r>
      <w:r w:rsidRPr="00CF0CEB">
        <w:t xml:space="preserve">utorské dílo </w:t>
      </w:r>
      <w:r>
        <w:t>předáno Objednateli</w:t>
      </w:r>
      <w:r w:rsidRPr="00CF0CEB">
        <w:t xml:space="preserve"> dle odst. </w:t>
      </w:r>
      <w:r w:rsidRPr="00CF0CEB">
        <w:fldChar w:fldCharType="begin"/>
      </w:r>
      <w:r w:rsidRPr="00CF0CEB">
        <w:instrText xml:space="preserve"> REF _Ref60756240 \r \h  \* MERGEFORMAT </w:instrText>
      </w:r>
      <w:r w:rsidRPr="00CF0CEB">
        <w:fldChar w:fldCharType="separate"/>
      </w:r>
      <w:ins w:id="329" w:author="Word Document Comparison" w:date="2025-03-20T15:34:00Z" w16du:dateUtc="2025-03-20T14:34:00Z">
        <w:r w:rsidR="004E617D">
          <w:t>130</w:t>
        </w:r>
      </w:ins>
      <w:del w:id="330" w:author="Word Document Comparison" w:date="2025-03-20T15:34:00Z" w16du:dateUtc="2025-03-20T14:34:00Z">
        <w:r w:rsidR="00A31417">
          <w:delText>126</w:delText>
        </w:r>
      </w:del>
      <w:r w:rsidRPr="00CF0CEB">
        <w:fldChar w:fldCharType="end"/>
      </w:r>
      <w:r w:rsidRPr="00CF0CEB">
        <w:t xml:space="preserve"> Smlouvy je Objednatel oprávněn </w:t>
      </w:r>
      <w:r>
        <w:t>A</w:t>
      </w:r>
      <w:r w:rsidRPr="00CF0CEB">
        <w:t xml:space="preserve">utorské dílo užívat v rozsahu a způsobem nezbytným k provedení akceptace výsledku plnění </w:t>
      </w:r>
      <w:r>
        <w:t>Poskytovatel</w:t>
      </w:r>
      <w:r w:rsidRPr="00CF0CEB">
        <w:t>e dle této Smlouvy.</w:t>
      </w:r>
    </w:p>
    <w:p w14:paraId="389A8E81" w14:textId="77777777" w:rsidR="00306281" w:rsidRPr="00CF0CEB" w:rsidRDefault="00306281" w:rsidP="007759AE">
      <w:pPr>
        <w:pStyle w:val="2sltext"/>
        <w:numPr>
          <w:ilvl w:val="0"/>
          <w:numId w:val="0"/>
        </w:numPr>
        <w:ind w:left="567"/>
      </w:pPr>
    </w:p>
    <w:p w14:paraId="1C59BF63" w14:textId="416451C4" w:rsidR="00306281" w:rsidRDefault="00306281" w:rsidP="007759AE">
      <w:pPr>
        <w:pStyle w:val="2sltext"/>
      </w:pPr>
      <w:r w:rsidRPr="00CF0CEB">
        <w:t xml:space="preserve">Smluvní strany výslovně prohlašují, že pokud při poskytování plnění dle této Smlouvy vznikne činností </w:t>
      </w:r>
      <w:r>
        <w:t>Poskytovatel</w:t>
      </w:r>
      <w:r w:rsidRPr="00CF0CEB">
        <w:t xml:space="preserve">e a Objednatele dílo spoluautorů a nedohodnou-li se Smluvní strany </w:t>
      </w:r>
      <w:r>
        <w:t xml:space="preserve">nebo nevyplývá-li z této Smlouvy </w:t>
      </w:r>
      <w:r w:rsidRPr="00CF0CEB">
        <w:t xml:space="preserve">výslovně jinak, bude se mít za to, že je Objednatel </w:t>
      </w:r>
      <w:r w:rsidRPr="00CF0CEB">
        <w:lastRenderedPageBreak/>
        <w:t xml:space="preserve">oprávněn vykonávat majetková autorská práva k dílu spoluautorů tak, jako by byl jejich výlučným vykonavatelem a že </w:t>
      </w:r>
      <w:r>
        <w:t>Poskytovatel</w:t>
      </w:r>
      <w:r w:rsidRPr="00CF0CEB">
        <w:t xml:space="preserve"> udělil Objednateli souhlas k jakékoliv změně nebo jinému zásahu do díla spoluautorů. Cen</w:t>
      </w:r>
      <w:r w:rsidR="004705AE">
        <w:t xml:space="preserve">y Služeb </w:t>
      </w:r>
      <w:r w:rsidRPr="00CF0CEB">
        <w:t>j</w:t>
      </w:r>
      <w:r w:rsidR="004705AE">
        <w:t>sou</w:t>
      </w:r>
      <w:r w:rsidRPr="00CF0CEB">
        <w:t xml:space="preserve"> stanoven</w:t>
      </w:r>
      <w:r w:rsidR="004705AE">
        <w:t>y</w:t>
      </w:r>
      <w:r w:rsidRPr="00CF0CEB">
        <w:t xml:space="preserve"> se zohledněním tohoto ustanovení a </w:t>
      </w:r>
      <w:r>
        <w:t>Poskytovatel</w:t>
      </w:r>
      <w:r w:rsidRPr="00CF0CEB">
        <w:t>i nevzniknou v případě vytvoření díla spoluautorů žádné nové nároky na odměnu.</w:t>
      </w:r>
    </w:p>
    <w:p w14:paraId="3A0FE83F" w14:textId="77777777" w:rsidR="00306281" w:rsidRPr="00CF0CEB" w:rsidRDefault="00306281" w:rsidP="007759AE">
      <w:pPr>
        <w:pStyle w:val="2sltext"/>
        <w:numPr>
          <w:ilvl w:val="0"/>
          <w:numId w:val="0"/>
        </w:numPr>
        <w:ind w:left="567"/>
      </w:pPr>
    </w:p>
    <w:p w14:paraId="0F4D83F8" w14:textId="4F7B8B4A" w:rsidR="00306281" w:rsidRPr="00880CB4" w:rsidRDefault="00306281" w:rsidP="007759AE">
      <w:pPr>
        <w:pStyle w:val="2sltext"/>
      </w:pPr>
      <w:bookmarkStart w:id="331" w:name="_Ref60760011"/>
      <w:r w:rsidRPr="00880CB4">
        <w:t xml:space="preserve">Bude-li </w:t>
      </w:r>
      <w:r w:rsidR="004705AE" w:rsidRPr="00880CB4">
        <w:t>A</w:t>
      </w:r>
      <w:r w:rsidRPr="00880CB4">
        <w:t xml:space="preserve">utorské dílo vytvořeno činností Poskytovatele, Smluvní strany činí nesporným, že jakékoliv takové </w:t>
      </w:r>
      <w:r w:rsidR="004705AE" w:rsidRPr="00880CB4">
        <w:t>A</w:t>
      </w:r>
      <w:r w:rsidRPr="00880CB4">
        <w:t>utorské dílo vzniklo z podnětu a pod vedením Objednatele.</w:t>
      </w:r>
      <w:bookmarkEnd w:id="331"/>
    </w:p>
    <w:p w14:paraId="2BCC74B9" w14:textId="77777777" w:rsidR="00306281" w:rsidRPr="00880CB4" w:rsidRDefault="00306281" w:rsidP="007759AE">
      <w:pPr>
        <w:pStyle w:val="2sltext"/>
        <w:numPr>
          <w:ilvl w:val="0"/>
          <w:numId w:val="0"/>
        </w:numPr>
        <w:ind w:left="567"/>
      </w:pPr>
    </w:p>
    <w:p w14:paraId="5DA69673" w14:textId="6386A769" w:rsidR="00306281" w:rsidRPr="00880CB4" w:rsidRDefault="00880CB4" w:rsidP="007759AE">
      <w:pPr>
        <w:pStyle w:val="2sltext"/>
      </w:pPr>
      <w:bookmarkStart w:id="332" w:name="_Ref60759477"/>
      <w:r w:rsidRPr="00880CB4">
        <w:t xml:space="preserve">Poskytnutí </w:t>
      </w:r>
      <w:bookmarkEnd w:id="332"/>
      <w:r w:rsidRPr="00880CB4">
        <w:t>Licence nelze ze strany Poskytovatele vypovědět a její účinnost trvá i po skončení trvání této Smlouvy, nevyplývá-li z tohoto článku této Smlouvy výslovně jinak nebo nedohodnou-li se Smluvní strany výslovně jinak.</w:t>
      </w:r>
    </w:p>
    <w:p w14:paraId="5AE6B149" w14:textId="77777777" w:rsidR="00306281" w:rsidRPr="00880CB4" w:rsidRDefault="00306281" w:rsidP="007759AE">
      <w:pPr>
        <w:pStyle w:val="2sltext"/>
        <w:numPr>
          <w:ilvl w:val="0"/>
          <w:numId w:val="0"/>
        </w:numPr>
        <w:ind w:left="567"/>
      </w:pPr>
    </w:p>
    <w:p w14:paraId="5F2C32DB" w14:textId="42EFBB3B" w:rsidR="00306281" w:rsidRDefault="00306281" w:rsidP="007759AE">
      <w:pPr>
        <w:pStyle w:val="2sltext"/>
      </w:pPr>
      <w:r w:rsidRPr="00880CB4">
        <w:t>Odměna za zprostředkování nebo postoupení Licence je zahrnuta v ceně za plnění, při jehož poskytnutí došlo k vytvoření Autorského díla.</w:t>
      </w:r>
    </w:p>
    <w:p w14:paraId="0AF41C61" w14:textId="77777777" w:rsidR="00880CB4" w:rsidRDefault="00880CB4" w:rsidP="007759AE">
      <w:pPr>
        <w:pStyle w:val="2sltext"/>
        <w:numPr>
          <w:ilvl w:val="0"/>
          <w:numId w:val="0"/>
        </w:numPr>
        <w:ind w:left="567"/>
      </w:pPr>
    </w:p>
    <w:p w14:paraId="379930DB" w14:textId="03D57CF0" w:rsidR="00880CB4" w:rsidRPr="00880CB4" w:rsidRDefault="00880CB4" w:rsidP="007759AE">
      <w:pPr>
        <w:pStyle w:val="2sltext"/>
      </w:pPr>
      <w:r w:rsidRPr="000B167D">
        <w:t xml:space="preserve">Jestliže jsou s užitím Autorského díla, resp. části Autorského díla, či jiných souvisejících plnění spojeny jednorázové či pravidelné poplatky, je </w:t>
      </w:r>
      <w:r>
        <w:t>Poskytovatel</w:t>
      </w:r>
      <w:r w:rsidRPr="000B167D">
        <w:t xml:space="preserve"> povinen v rámci </w:t>
      </w:r>
      <w:r w:rsidR="00AD68C3">
        <w:t>C</w:t>
      </w:r>
      <w:r>
        <w:t>eny Služb</w:t>
      </w:r>
      <w:r w:rsidR="00AD68C3">
        <w:t>y</w:t>
      </w:r>
      <w:r w:rsidRPr="000B167D">
        <w:t xml:space="preserve"> řádně uhradit všechny tyto poplatky za celou dobu trvání práva užívat takové Autorské dílo, resp. část Autorského díla, či jiných souvisejících plnění dle této Smlouvy, není-li v této Smlouvě stanoveno výslovně jinak.</w:t>
      </w:r>
    </w:p>
    <w:p w14:paraId="3DA7E6A2" w14:textId="77777777" w:rsidR="00306281" w:rsidRDefault="00306281" w:rsidP="007759AE">
      <w:pPr>
        <w:pStyle w:val="2sltext"/>
        <w:numPr>
          <w:ilvl w:val="0"/>
          <w:numId w:val="0"/>
        </w:numPr>
        <w:ind w:left="567"/>
      </w:pPr>
    </w:p>
    <w:p w14:paraId="6D479DFB" w14:textId="68FC02BF" w:rsidR="00306281" w:rsidRPr="000D46D3" w:rsidRDefault="00306281" w:rsidP="007759AE">
      <w:pPr>
        <w:pStyle w:val="2sltext"/>
      </w:pPr>
      <w:r w:rsidRPr="000D46D3">
        <w:t>Práva získaná v rámci plnění této Smlouvy</w:t>
      </w:r>
      <w:r>
        <w:t xml:space="preserve"> </w:t>
      </w:r>
      <w:r w:rsidRPr="000D46D3">
        <w:t xml:space="preserve">přecházejí i na případného právního nástupce Objednatele. Případná změna v osobě </w:t>
      </w:r>
      <w:r>
        <w:t>Poskytovatel</w:t>
      </w:r>
      <w:r w:rsidRPr="000D46D3">
        <w:t>e</w:t>
      </w:r>
      <w:r w:rsidR="00880CB4">
        <w:t xml:space="preserve">, </w:t>
      </w:r>
      <w:r w:rsidRPr="000D46D3">
        <w:t>např. právní nástupnictví</w:t>
      </w:r>
      <w:r w:rsidR="00880CB4">
        <w:t xml:space="preserve">, </w:t>
      </w:r>
      <w:r w:rsidRPr="000D46D3">
        <w:t>nebude mít vliv na oprávnění udělená v rámci této Smlouvy Objednateli.</w:t>
      </w:r>
    </w:p>
    <w:p w14:paraId="6F848ACF" w14:textId="77777777" w:rsidR="00306281" w:rsidRDefault="00306281" w:rsidP="007759AE">
      <w:pPr>
        <w:pStyle w:val="2sltext"/>
        <w:numPr>
          <w:ilvl w:val="0"/>
          <w:numId w:val="0"/>
        </w:numPr>
        <w:ind w:left="567"/>
      </w:pPr>
    </w:p>
    <w:p w14:paraId="4ACE254E" w14:textId="48512784" w:rsidR="00306281" w:rsidRPr="000D46D3" w:rsidRDefault="00306281" w:rsidP="007759AE">
      <w:pPr>
        <w:pStyle w:val="2sltext"/>
      </w:pPr>
      <w:r>
        <w:t>Poskytovatel</w:t>
      </w:r>
      <w:r w:rsidRPr="0077334D">
        <w:t xml:space="preserve"> je povinen postupovat tak, aby udělení </w:t>
      </w:r>
      <w:r>
        <w:t>L</w:t>
      </w:r>
      <w:r w:rsidRPr="0077334D">
        <w:t xml:space="preserve">icence </w:t>
      </w:r>
      <w:r>
        <w:t>a</w:t>
      </w:r>
      <w:r w:rsidRPr="0077334D">
        <w:t xml:space="preserve"> oprávnění </w:t>
      </w:r>
      <w:r>
        <w:t>poskytnout</w:t>
      </w:r>
      <w:r w:rsidRPr="0077334D">
        <w:t xml:space="preserve"> podlicenci a </w:t>
      </w:r>
      <w:r>
        <w:t xml:space="preserve">postoupit </w:t>
      </w:r>
      <w:r w:rsidR="00880CB4">
        <w:t>L</w:t>
      </w:r>
      <w:r>
        <w:t>icenci</w:t>
      </w:r>
      <w:r w:rsidR="00880CB4">
        <w:t xml:space="preserve"> </w:t>
      </w:r>
      <w:r>
        <w:t xml:space="preserve">a </w:t>
      </w:r>
      <w:r w:rsidRPr="0077334D">
        <w:t xml:space="preserve">souvisejících oprávnění </w:t>
      </w:r>
      <w:r>
        <w:t xml:space="preserve">podle tohoto článku této Smlouvy </w:t>
      </w:r>
      <w:r w:rsidRPr="0077334D">
        <w:t>zabezpečil, a to bez újmy na právech třetích osob.</w:t>
      </w:r>
    </w:p>
    <w:p w14:paraId="6179EFC9" w14:textId="77777777" w:rsidR="00306281" w:rsidRDefault="00306281" w:rsidP="007759AE">
      <w:pPr>
        <w:pStyle w:val="2sltext"/>
        <w:numPr>
          <w:ilvl w:val="0"/>
          <w:numId w:val="0"/>
        </w:numPr>
        <w:ind w:left="567"/>
      </w:pPr>
    </w:p>
    <w:p w14:paraId="1DF0D2AE" w14:textId="77777777" w:rsidR="00306281" w:rsidRDefault="00306281" w:rsidP="007759AE">
      <w:pPr>
        <w:pStyle w:val="2sltext"/>
      </w:pPr>
      <w:r>
        <w:t xml:space="preserve">Poskytovatel </w:t>
      </w:r>
      <w:r w:rsidRPr="000D46D3">
        <w:t>prohlašuje, že je oprávněn vykonávat svým jménem a na svůj účet majetková práva autorů k</w:t>
      </w:r>
      <w:r>
        <w:t xml:space="preserve"> A</w:t>
      </w:r>
      <w:r w:rsidRPr="000D46D3">
        <w:t>utorským dílům,</w:t>
      </w:r>
      <w:r>
        <w:t xml:space="preserve"> </w:t>
      </w:r>
      <w:r w:rsidRPr="000D46D3">
        <w:t>resp. že má souhlas všech relevantních třetích osob k poskytnutí Licence k </w:t>
      </w:r>
      <w:r>
        <w:t>A</w:t>
      </w:r>
      <w:r w:rsidRPr="000D46D3">
        <w:t xml:space="preserve">utorským dílům podle tohoto </w:t>
      </w:r>
      <w:r>
        <w:t xml:space="preserve">článku této </w:t>
      </w:r>
      <w:r w:rsidRPr="00C71EE4">
        <w:t>Smlouvy; toto prohlášení zahrnuje i taková práva, která by vytvořením Autorského díla teprve vznikla.</w:t>
      </w:r>
    </w:p>
    <w:p w14:paraId="3ACF1CD3" w14:textId="77777777" w:rsidR="00306281" w:rsidRDefault="00306281" w:rsidP="007759AE">
      <w:pPr>
        <w:pStyle w:val="2sltext"/>
        <w:numPr>
          <w:ilvl w:val="0"/>
          <w:numId w:val="0"/>
        </w:numPr>
        <w:ind w:left="567"/>
      </w:pPr>
    </w:p>
    <w:p w14:paraId="3691ACA9" w14:textId="28786C05" w:rsidR="00306281" w:rsidRPr="00903529" w:rsidRDefault="00306281" w:rsidP="007759AE">
      <w:pPr>
        <w:pStyle w:val="2sltext"/>
      </w:pPr>
      <w:r>
        <w:t>Poskytovatel</w:t>
      </w:r>
      <w:r w:rsidRPr="00903529">
        <w:t xml:space="preserve"> prohlašuje, že je oprávněn </w:t>
      </w:r>
      <w:r>
        <w:t xml:space="preserve">zmocnění a oprávnění dle odst. </w:t>
      </w:r>
      <w:r>
        <w:fldChar w:fldCharType="begin"/>
      </w:r>
      <w:r>
        <w:instrText xml:space="preserve"> REF _Ref66105857 \r \h  \* MERGEFORMAT </w:instrText>
      </w:r>
      <w:r>
        <w:fldChar w:fldCharType="separate"/>
      </w:r>
      <w:ins w:id="333" w:author="Word Document Comparison" w:date="2025-03-20T15:34:00Z" w16du:dateUtc="2025-03-20T14:34:00Z">
        <w:r w:rsidR="004E617D">
          <w:t>134</w:t>
        </w:r>
      </w:ins>
      <w:del w:id="334" w:author="Word Document Comparison" w:date="2025-03-20T15:34:00Z" w16du:dateUtc="2025-03-20T14:34:00Z">
        <w:r w:rsidR="00A31417">
          <w:delText>130</w:delText>
        </w:r>
      </w:del>
      <w:r>
        <w:fldChar w:fldCharType="end"/>
      </w:r>
      <w:r>
        <w:t xml:space="preserve"> Smlouvy </w:t>
      </w:r>
      <w:r w:rsidRPr="00903529">
        <w:t>ve shora uvedeném rozsahu Objednateli poskytnout</w:t>
      </w:r>
      <w:r>
        <w:t xml:space="preserve"> a udělit</w:t>
      </w:r>
      <w:r w:rsidRPr="00903529">
        <w:t xml:space="preserve">. </w:t>
      </w:r>
      <w:r w:rsidRPr="00E051C0">
        <w:t xml:space="preserve">Objednatel oprávnění a zmocnění dle </w:t>
      </w:r>
      <w:r>
        <w:t xml:space="preserve">odst. </w:t>
      </w:r>
      <w:r>
        <w:fldChar w:fldCharType="begin"/>
      </w:r>
      <w:r>
        <w:instrText xml:space="preserve"> REF _Ref66105857 \r \h  \* MERGEFORMAT </w:instrText>
      </w:r>
      <w:r>
        <w:fldChar w:fldCharType="separate"/>
      </w:r>
      <w:ins w:id="335" w:author="Word Document Comparison" w:date="2025-03-20T15:34:00Z" w16du:dateUtc="2025-03-20T14:34:00Z">
        <w:r w:rsidR="004E617D">
          <w:t>134</w:t>
        </w:r>
      </w:ins>
      <w:del w:id="336" w:author="Word Document Comparison" w:date="2025-03-20T15:34:00Z" w16du:dateUtc="2025-03-20T14:34:00Z">
        <w:r w:rsidR="00A31417">
          <w:delText>130</w:delText>
        </w:r>
      </w:del>
      <w:r>
        <w:fldChar w:fldCharType="end"/>
      </w:r>
      <w:r>
        <w:t xml:space="preserve"> Smlouvy </w:t>
      </w:r>
      <w:r w:rsidRPr="00E051C0">
        <w:t xml:space="preserve">přijímá. </w:t>
      </w:r>
      <w:r>
        <w:t xml:space="preserve">Poskytovatel jménem všech autorů </w:t>
      </w:r>
      <w:r w:rsidR="00880CB4">
        <w:t>A</w:t>
      </w:r>
      <w:r>
        <w:t xml:space="preserve">utorských děl s Objednatelem sjednává, že autoři </w:t>
      </w:r>
      <w:r w:rsidR="00880CB4">
        <w:t>A</w:t>
      </w:r>
      <w:r>
        <w:t xml:space="preserve">utorských děl jsou </w:t>
      </w:r>
      <w:r w:rsidRPr="00E051C0">
        <w:t>oprávněn</w:t>
      </w:r>
      <w:r>
        <w:t>i</w:t>
      </w:r>
      <w:r w:rsidRPr="00E051C0">
        <w:t xml:space="preserve"> odvolat zmocnění</w:t>
      </w:r>
      <w:r>
        <w:t xml:space="preserve"> a oprávnění</w:t>
      </w:r>
      <w:r w:rsidRPr="00E051C0">
        <w:t xml:space="preserve"> </w:t>
      </w:r>
      <w:r>
        <w:t xml:space="preserve">dle odst. </w:t>
      </w:r>
      <w:r>
        <w:fldChar w:fldCharType="begin"/>
      </w:r>
      <w:r>
        <w:instrText xml:space="preserve"> REF _Ref66105857 \r \h  \* MERGEFORMAT </w:instrText>
      </w:r>
      <w:r>
        <w:fldChar w:fldCharType="separate"/>
      </w:r>
      <w:ins w:id="337" w:author="Word Document Comparison" w:date="2025-03-20T15:34:00Z" w16du:dateUtc="2025-03-20T14:34:00Z">
        <w:r w:rsidR="004E617D">
          <w:t>134</w:t>
        </w:r>
      </w:ins>
      <w:del w:id="338" w:author="Word Document Comparison" w:date="2025-03-20T15:34:00Z" w16du:dateUtc="2025-03-20T14:34:00Z">
        <w:r w:rsidR="00A31417">
          <w:delText>130</w:delText>
        </w:r>
      </w:del>
      <w:r>
        <w:fldChar w:fldCharType="end"/>
      </w:r>
      <w:r>
        <w:t xml:space="preserve"> Smlouvy </w:t>
      </w:r>
      <w:r w:rsidRPr="00E051C0">
        <w:t>jen</w:t>
      </w:r>
      <w:r>
        <w:t xml:space="preserve"> v případě, že by Objednatel při výkonu zástupčího oprávnění postupoval v rozporu s dobrými mravy.</w:t>
      </w:r>
    </w:p>
    <w:p w14:paraId="0D99995A" w14:textId="77777777" w:rsidR="00306281" w:rsidRDefault="00306281" w:rsidP="007759AE">
      <w:pPr>
        <w:pStyle w:val="2sltext"/>
        <w:numPr>
          <w:ilvl w:val="0"/>
          <w:numId w:val="0"/>
        </w:numPr>
        <w:ind w:left="567"/>
      </w:pPr>
    </w:p>
    <w:bookmarkEnd w:id="316"/>
    <w:p w14:paraId="589CCFE2" w14:textId="77777777" w:rsidR="00306281" w:rsidRPr="000D46D3" w:rsidRDefault="00306281" w:rsidP="007759AE">
      <w:pPr>
        <w:pStyle w:val="2sltext"/>
      </w:pPr>
      <w:r>
        <w:t xml:space="preserve">Poskytovatel </w:t>
      </w:r>
      <w:r w:rsidRPr="000D46D3">
        <w:t xml:space="preserve">prohlašuje, že veškeré jím poskytnuté plnění dle této Smlouvy je prosté právních vad a zavazuje se odškodnit v plné výši Objednatele v případě, že třetí osoba úspěšně uplatní autorskoprávní nebo jiný nárok plynoucí z právní vady poskytnutého plnění. V případě, že by nárok třetí osoby vzniklý v souvislosti s poskytnutým plněním </w:t>
      </w:r>
      <w:r>
        <w:t>Poskytovatel</w:t>
      </w:r>
      <w:r w:rsidRPr="000D46D3">
        <w:t xml:space="preserve">e dle této Smlouvy, bez ohledu na jeho oprávněnost, vedl k dočasnému či trvalému soudnímu zákazu či omezení užívání poskytnutého plnění dle této Smlouvy, zavazuje se </w:t>
      </w:r>
      <w:r>
        <w:t xml:space="preserve">Poskytovatel </w:t>
      </w:r>
      <w:r w:rsidRPr="000D46D3">
        <w:t>zajistit náhradní řešení a minimalizovat dopady takovéto situace, a to bez dopadu na cenu plnění sjednanou dle této Smlouvy, přičemž současně nebudou dotčeny ani nároky Objednatele na náhradu škody.</w:t>
      </w:r>
    </w:p>
    <w:bookmarkEnd w:id="317"/>
    <w:p w14:paraId="12E0082A" w14:textId="77777777" w:rsidR="00306281" w:rsidRPr="003F4519" w:rsidRDefault="00306281" w:rsidP="007759AE">
      <w:pPr>
        <w:pStyle w:val="2sltext"/>
        <w:numPr>
          <w:ilvl w:val="0"/>
          <w:numId w:val="0"/>
        </w:numPr>
        <w:ind w:left="567"/>
      </w:pPr>
    </w:p>
    <w:p w14:paraId="37A5FEC9" w14:textId="2ED4D192" w:rsidR="00306281" w:rsidRDefault="00306281" w:rsidP="007759AE">
      <w:pPr>
        <w:pStyle w:val="2sltext"/>
      </w:pPr>
      <w:r>
        <w:lastRenderedPageBreak/>
        <w:t>Poskytovatelem</w:t>
      </w:r>
      <w:r w:rsidRPr="00466A56">
        <w:t xml:space="preserve"> </w:t>
      </w:r>
      <w:r>
        <w:t>poskytnutá</w:t>
      </w:r>
      <w:r w:rsidRPr="003D7D4D">
        <w:t xml:space="preserve"> Licence</w:t>
      </w:r>
      <w:r>
        <w:t xml:space="preserve"> </w:t>
      </w:r>
      <w:r w:rsidRPr="003D7D4D">
        <w:t>se vztahuj</w:t>
      </w:r>
      <w:r>
        <w:t>e</w:t>
      </w:r>
      <w:r w:rsidRPr="003D7D4D">
        <w:t xml:space="preserve"> ve shora uvedeném rozsahu i na jakákoli rozšíření, upgrady, updaty, patche, nové verze, aktualizované verze, úpravy a překlady</w:t>
      </w:r>
      <w:r>
        <w:t xml:space="preserve"> Autorských děl. Poskytovatelem poskytnutá</w:t>
      </w:r>
      <w:r w:rsidRPr="003D7D4D">
        <w:t xml:space="preserve"> zmocnění a </w:t>
      </w:r>
      <w:r w:rsidRPr="00423AED">
        <w:t xml:space="preserve">oprávnění dle odst. </w:t>
      </w:r>
      <w:r w:rsidRPr="00423AED">
        <w:fldChar w:fldCharType="begin"/>
      </w:r>
      <w:r w:rsidRPr="00423AED">
        <w:instrText xml:space="preserve"> REF _Ref66105857 \r \h  \* MERGEFORMAT </w:instrText>
      </w:r>
      <w:r w:rsidRPr="00423AED">
        <w:fldChar w:fldCharType="separate"/>
      </w:r>
      <w:ins w:id="339" w:author="Word Document Comparison" w:date="2025-03-20T15:34:00Z" w16du:dateUtc="2025-03-20T14:34:00Z">
        <w:r w:rsidR="004E617D">
          <w:t>134</w:t>
        </w:r>
      </w:ins>
      <w:del w:id="340" w:author="Word Document Comparison" w:date="2025-03-20T15:34:00Z" w16du:dateUtc="2025-03-20T14:34:00Z">
        <w:r w:rsidR="00A31417">
          <w:delText>130</w:delText>
        </w:r>
      </w:del>
      <w:r w:rsidRPr="00423AED">
        <w:fldChar w:fldCharType="end"/>
      </w:r>
      <w:r w:rsidRPr="00423AED">
        <w:t xml:space="preserve"> Smlouvy</w:t>
      </w:r>
      <w:r>
        <w:t xml:space="preserve"> </w:t>
      </w:r>
      <w:r w:rsidRPr="003D7D4D">
        <w:t>se vztahují ve shora uvedeném rozsahu i na jakákoli rozšíření, upgrady, updaty, patche, nové verze, aktualizované verze, úpravy a překlady</w:t>
      </w:r>
      <w:r>
        <w:t xml:space="preserve"> </w:t>
      </w:r>
      <w:r w:rsidR="00880CB4">
        <w:t>A</w:t>
      </w:r>
      <w:r>
        <w:t>utorských děl.</w:t>
      </w:r>
    </w:p>
    <w:p w14:paraId="762C4274" w14:textId="77777777" w:rsidR="00306281" w:rsidRDefault="00306281" w:rsidP="007759AE">
      <w:pPr>
        <w:pStyle w:val="2sltext"/>
        <w:numPr>
          <w:ilvl w:val="0"/>
          <w:numId w:val="0"/>
        </w:numPr>
        <w:ind w:left="567"/>
      </w:pPr>
    </w:p>
    <w:p w14:paraId="1AFE4964" w14:textId="77777777" w:rsidR="00306281" w:rsidRDefault="00306281" w:rsidP="007759AE">
      <w:pPr>
        <w:pStyle w:val="2sltext"/>
      </w:pPr>
      <w:r>
        <w:t>Licence dle této Smlouvy je poskytována Objednateli jako jedné účetní jednotce ve smyslu zákona č. 563/1991 Sb., o účetnictví, ve znění pozdějších předpisů.</w:t>
      </w:r>
    </w:p>
    <w:p w14:paraId="28522E83" w14:textId="77777777" w:rsidR="00306281" w:rsidRDefault="00306281" w:rsidP="007759AE">
      <w:pPr>
        <w:pStyle w:val="2sltext"/>
        <w:numPr>
          <w:ilvl w:val="0"/>
          <w:numId w:val="0"/>
        </w:numPr>
        <w:ind w:left="567"/>
      </w:pPr>
    </w:p>
    <w:p w14:paraId="73CF1F5E" w14:textId="7ED1F81B" w:rsidR="00306281" w:rsidRDefault="00306281" w:rsidP="007759AE">
      <w:pPr>
        <w:pStyle w:val="2sltext"/>
      </w:pPr>
      <w:r>
        <w:t>Poskytovatel</w:t>
      </w:r>
      <w:r w:rsidRPr="004D4A26">
        <w:t xml:space="preserve"> se zavazuje předat Objednateli nejpozději do 10 dnů ode dne doručení písemné žádosti Objednatele, a to kdykoliv za účinnosti této Smlouvy i po jejím zániku, je-li to potřeba k ochraně práv a oprávněných zájmů Objednatele či k potvrzení práv Objednatele, písemné potvrzení o všech poskytnutých </w:t>
      </w:r>
      <w:r w:rsidR="009A13E7">
        <w:t xml:space="preserve">právech, </w:t>
      </w:r>
      <w:r w:rsidRPr="004D4A26">
        <w:t>Licencích</w:t>
      </w:r>
      <w:r w:rsidR="009A13E7">
        <w:t xml:space="preserve">, </w:t>
      </w:r>
      <w:r w:rsidRPr="004D4A26">
        <w:t>zmocněních a oprávněních dle tohoto článku</w:t>
      </w:r>
      <w:r>
        <w:t xml:space="preserve"> této Smlouvy</w:t>
      </w:r>
      <w:r w:rsidRPr="004D4A26">
        <w:t>. Z obsahu tohoto potvrzení musí být jednoznačně zřejmé, že všechny</w:t>
      </w:r>
      <w:r w:rsidR="009A13E7">
        <w:t xml:space="preserve"> práva, </w:t>
      </w:r>
      <w:r w:rsidRPr="004D4A26">
        <w:t>Licence</w:t>
      </w:r>
      <w:r w:rsidR="009A13E7">
        <w:t xml:space="preserve">, </w:t>
      </w:r>
      <w:r w:rsidRPr="004D4A26">
        <w:t>zmocnění a oprávnění dle tohoto článku</w:t>
      </w:r>
      <w:r>
        <w:t xml:space="preserve"> této Smlouvy</w:t>
      </w:r>
      <w:r w:rsidRPr="004D4A26">
        <w:t xml:space="preserve"> byly poskytnuty v rozsahu a způsobem uvedeným v tomto článku</w:t>
      </w:r>
      <w:r>
        <w:t xml:space="preserve"> této Smlouvy</w:t>
      </w:r>
      <w:r w:rsidRPr="004D4A26">
        <w:t>. Smluvní strany prohlašují a činí nesporným, že toto potvrzení má pouze deklaratorní charakter.</w:t>
      </w:r>
    </w:p>
    <w:p w14:paraId="6BF359CC" w14:textId="77777777" w:rsidR="00306281" w:rsidRDefault="00306281" w:rsidP="007759AE">
      <w:pPr>
        <w:pStyle w:val="2sltext"/>
        <w:numPr>
          <w:ilvl w:val="0"/>
          <w:numId w:val="0"/>
        </w:numPr>
        <w:ind w:left="567"/>
      </w:pPr>
    </w:p>
    <w:p w14:paraId="71C8E2AA" w14:textId="3578A2A2" w:rsidR="00306281" w:rsidRPr="00E03E96" w:rsidRDefault="00306281" w:rsidP="007759AE">
      <w:pPr>
        <w:pStyle w:val="2sltext"/>
      </w:pPr>
      <w:r>
        <w:t xml:space="preserve">Licenční ujednání </w:t>
      </w:r>
      <w:r w:rsidRPr="00D80E5B">
        <w:t xml:space="preserve">obsažená v čl. </w:t>
      </w:r>
      <w:ins w:id="341" w:author="Word Document Comparison" w:date="2025-03-20T15:34:00Z" w16du:dateUtc="2025-03-20T14:34:00Z">
        <w:r w:rsidRPr="00D80E5B">
          <w:t>X</w:t>
        </w:r>
        <w:r w:rsidR="00D80E5B" w:rsidRPr="00D80E5B">
          <w:t>I</w:t>
        </w:r>
      </w:ins>
      <w:del w:id="342" w:author="Word Document Comparison" w:date="2025-03-20T15:34:00Z" w16du:dateUtc="2025-03-20T14:34:00Z">
        <w:r w:rsidRPr="00D80E5B">
          <w:delText>X</w:delText>
        </w:r>
        <w:r w:rsidR="00D80E5B" w:rsidRPr="00D80E5B">
          <w:delText>II</w:delText>
        </w:r>
        <w:r w:rsidR="000872EC">
          <w:delText>I</w:delText>
        </w:r>
      </w:del>
      <w:r w:rsidRPr="00D80E5B">
        <w:t xml:space="preserve"> Smlouvy</w:t>
      </w:r>
      <w:r>
        <w:t xml:space="preserve"> </w:t>
      </w:r>
      <w:r w:rsidR="00AD68C3">
        <w:t>na dodávku</w:t>
      </w:r>
      <w:r>
        <w:t xml:space="preserve"> nejsou tímto článkem této Smlouvy dotčena.</w:t>
      </w:r>
    </w:p>
    <w:p w14:paraId="618C3C68" w14:textId="77777777" w:rsidR="00306281" w:rsidRPr="001143D7" w:rsidRDefault="00306281" w:rsidP="00306281">
      <w:pPr>
        <w:pStyle w:val="Nadpis1"/>
      </w:pPr>
      <w:bookmarkStart w:id="343" w:name="_Toc66189559"/>
      <w:bookmarkStart w:id="344" w:name="_Toc177719307"/>
      <w:bookmarkStart w:id="345" w:name="_Toc185618968"/>
      <w:bookmarkStart w:id="346" w:name="_Toc193377221"/>
      <w:r w:rsidRPr="001143D7">
        <w:t>PRÁVA K DATABÁZÍM</w:t>
      </w:r>
      <w:bookmarkEnd w:id="343"/>
      <w:bookmarkEnd w:id="344"/>
      <w:bookmarkEnd w:id="345"/>
      <w:bookmarkEnd w:id="346"/>
    </w:p>
    <w:p w14:paraId="5BF64C1A" w14:textId="77777777" w:rsidR="00306281" w:rsidRDefault="00306281" w:rsidP="007759AE">
      <w:pPr>
        <w:pStyle w:val="2sltext"/>
      </w:pPr>
      <w:bookmarkStart w:id="347" w:name="_Ref114644437"/>
      <w:r w:rsidRPr="00033489">
        <w:t xml:space="preserve">Smluvní strany prohlašují, že práva k veškerým databázím Objednatele existujícím před uzavřením této Smlouvy nebo vytvořeným Objednatelem kdykoliv v průběhu plnění této Smlouvy, které mají být využity </w:t>
      </w:r>
      <w:r>
        <w:t>Poskytovatelem</w:t>
      </w:r>
      <w:r w:rsidRPr="00033489">
        <w:t xml:space="preserve"> pro účely plnění této Smlouvy, náleží Objednateli, který je pořizovatelem databáze ve smyslu § 89 Autorského zákona.</w:t>
      </w:r>
      <w:bookmarkEnd w:id="347"/>
    </w:p>
    <w:p w14:paraId="12D277FC" w14:textId="77777777" w:rsidR="00306281" w:rsidRDefault="00306281" w:rsidP="007759AE">
      <w:pPr>
        <w:pStyle w:val="2sltext"/>
        <w:numPr>
          <w:ilvl w:val="0"/>
          <w:numId w:val="0"/>
        </w:numPr>
        <w:ind w:left="567"/>
      </w:pPr>
    </w:p>
    <w:p w14:paraId="2F51BFA9" w14:textId="77777777" w:rsidR="00306281" w:rsidRDefault="00306281" w:rsidP="007759AE">
      <w:pPr>
        <w:pStyle w:val="2sltext"/>
      </w:pPr>
      <w:bookmarkStart w:id="348" w:name="_Ref114644452"/>
      <w:r w:rsidRPr="00033489">
        <w:t xml:space="preserve">Smluvní strany prohlašují, že práva k veškerým databázím vytvořeným </w:t>
      </w:r>
      <w:r>
        <w:t>Poskytovatelem</w:t>
      </w:r>
      <w:r w:rsidRPr="00033489">
        <w:t xml:space="preserve"> pro účely plnění této Smlouvy náleží Objednateli, který je pořizovatelem databáze ve smyslu § 89 Autorského zákona.</w:t>
      </w:r>
      <w:bookmarkEnd w:id="348"/>
    </w:p>
    <w:p w14:paraId="6E328A50" w14:textId="77777777" w:rsidR="00306281" w:rsidRDefault="00306281" w:rsidP="007759AE">
      <w:pPr>
        <w:pStyle w:val="2sltext"/>
        <w:numPr>
          <w:ilvl w:val="0"/>
          <w:numId w:val="0"/>
        </w:numPr>
        <w:ind w:left="567"/>
      </w:pPr>
    </w:p>
    <w:p w14:paraId="23F109B0" w14:textId="77777777" w:rsidR="00306281" w:rsidRDefault="00306281" w:rsidP="007759AE">
      <w:pPr>
        <w:pStyle w:val="2sltext"/>
      </w:pPr>
      <w:r w:rsidRPr="00033489">
        <w:t>Objednatel v souvislosti s plněním této Smlouvy nepřevádí práva pořizovatele databáze ve smyslu § 90 odst. 6 Autorského zákona.</w:t>
      </w:r>
    </w:p>
    <w:p w14:paraId="710D6AB1" w14:textId="77777777" w:rsidR="00306281" w:rsidRDefault="00306281" w:rsidP="007759AE">
      <w:pPr>
        <w:pStyle w:val="2sltext"/>
        <w:numPr>
          <w:ilvl w:val="0"/>
          <w:numId w:val="0"/>
        </w:numPr>
        <w:ind w:left="567"/>
      </w:pPr>
    </w:p>
    <w:p w14:paraId="2AC30CA0" w14:textId="641F8530" w:rsidR="00306281" w:rsidRDefault="00306281" w:rsidP="007759AE">
      <w:pPr>
        <w:pStyle w:val="2sltext"/>
      </w:pPr>
      <w:r w:rsidRPr="00033489">
        <w:t>Smluvní strany potvrzují, že s ohledem na práva Objednatele k databázím specifikovaným v</w:t>
      </w:r>
      <w:r>
        <w:t> </w:t>
      </w:r>
      <w:r w:rsidRPr="00033489">
        <w:t>odst</w:t>
      </w:r>
      <w:r>
        <w:t>. </w:t>
      </w:r>
      <w:r>
        <w:fldChar w:fldCharType="begin"/>
      </w:r>
      <w:r>
        <w:instrText xml:space="preserve"> REF _Ref114644437 \r \h  \* MERGEFORMAT </w:instrText>
      </w:r>
      <w:r>
        <w:fldChar w:fldCharType="separate"/>
      </w:r>
      <w:ins w:id="349" w:author="Word Document Comparison" w:date="2025-03-20T15:34:00Z" w16du:dateUtc="2025-03-20T14:34:00Z">
        <w:r w:rsidR="004E617D">
          <w:t>152</w:t>
        </w:r>
      </w:ins>
      <w:del w:id="350" w:author="Word Document Comparison" w:date="2025-03-20T15:34:00Z" w16du:dateUtc="2025-03-20T14:34:00Z">
        <w:r w:rsidR="00A31417">
          <w:delText>148</w:delText>
        </w:r>
      </w:del>
      <w:r>
        <w:fldChar w:fldCharType="end"/>
      </w:r>
      <w:r w:rsidRPr="00033489">
        <w:t xml:space="preserve"> a </w:t>
      </w:r>
      <w:r>
        <w:fldChar w:fldCharType="begin"/>
      </w:r>
      <w:r>
        <w:instrText xml:space="preserve"> REF _Ref114644452 \r \h  \* MERGEFORMAT </w:instrText>
      </w:r>
      <w:r>
        <w:fldChar w:fldCharType="separate"/>
      </w:r>
      <w:ins w:id="351" w:author="Word Document Comparison" w:date="2025-03-20T15:34:00Z" w16du:dateUtc="2025-03-20T14:34:00Z">
        <w:r w:rsidR="004E617D">
          <w:t>153</w:t>
        </w:r>
      </w:ins>
      <w:del w:id="352" w:author="Word Document Comparison" w:date="2025-03-20T15:34:00Z" w16du:dateUtc="2025-03-20T14:34:00Z">
        <w:r w:rsidR="00A31417">
          <w:delText>149</w:delText>
        </w:r>
      </w:del>
      <w:r>
        <w:fldChar w:fldCharType="end"/>
      </w:r>
      <w:r>
        <w:t xml:space="preserve"> </w:t>
      </w:r>
      <w:r w:rsidRPr="00033489">
        <w:t xml:space="preserve">Smlouvy je </w:t>
      </w:r>
      <w:r w:rsidRPr="00D17E62">
        <w:t>Poskytovatel</w:t>
      </w:r>
      <w:r w:rsidRPr="00033489">
        <w:t xml:space="preserve"> oprávněn užívat databáze pouze v rozsahu a způsobem nezbytným pro provoz, správu a rozvoj předmětu plnění </w:t>
      </w:r>
      <w:r>
        <w:t>dle této S</w:t>
      </w:r>
      <w:r w:rsidRPr="00033489">
        <w:t>mlouvy.</w:t>
      </w:r>
    </w:p>
    <w:p w14:paraId="17C82793" w14:textId="77777777" w:rsidR="00306281" w:rsidRDefault="00306281" w:rsidP="007759AE">
      <w:pPr>
        <w:pStyle w:val="2sltext"/>
        <w:numPr>
          <w:ilvl w:val="0"/>
          <w:numId w:val="0"/>
        </w:numPr>
        <w:ind w:left="567"/>
      </w:pPr>
    </w:p>
    <w:p w14:paraId="74A2F6E2" w14:textId="0808E06F" w:rsidR="00306281" w:rsidRDefault="00306281" w:rsidP="007759AE">
      <w:pPr>
        <w:pStyle w:val="2sltext"/>
      </w:pPr>
      <w:r w:rsidRPr="00033489">
        <w:t>Součástí práva k databázím dle odst</w:t>
      </w:r>
      <w:r>
        <w:t>. </w:t>
      </w:r>
      <w:r>
        <w:fldChar w:fldCharType="begin"/>
      </w:r>
      <w:r>
        <w:instrText xml:space="preserve"> REF _Ref114644437 \r \h  \* MERGEFORMAT </w:instrText>
      </w:r>
      <w:r>
        <w:fldChar w:fldCharType="separate"/>
      </w:r>
      <w:ins w:id="353" w:author="Word Document Comparison" w:date="2025-03-20T15:34:00Z" w16du:dateUtc="2025-03-20T14:34:00Z">
        <w:r w:rsidR="004E617D">
          <w:t>152</w:t>
        </w:r>
      </w:ins>
      <w:del w:id="354" w:author="Word Document Comparison" w:date="2025-03-20T15:34:00Z" w16du:dateUtc="2025-03-20T14:34:00Z">
        <w:r w:rsidR="00A31417">
          <w:delText>148</w:delText>
        </w:r>
      </w:del>
      <w:r>
        <w:fldChar w:fldCharType="end"/>
      </w:r>
      <w:r w:rsidRPr="00033489">
        <w:t xml:space="preserve"> a </w:t>
      </w:r>
      <w:r>
        <w:fldChar w:fldCharType="begin"/>
      </w:r>
      <w:r>
        <w:instrText xml:space="preserve"> REF _Ref114644452 \r \h  \* MERGEFORMAT </w:instrText>
      </w:r>
      <w:r>
        <w:fldChar w:fldCharType="separate"/>
      </w:r>
      <w:ins w:id="355" w:author="Word Document Comparison" w:date="2025-03-20T15:34:00Z" w16du:dateUtc="2025-03-20T14:34:00Z">
        <w:r w:rsidR="004E617D">
          <w:t>153</w:t>
        </w:r>
      </w:ins>
      <w:del w:id="356" w:author="Word Document Comparison" w:date="2025-03-20T15:34:00Z" w16du:dateUtc="2025-03-20T14:34:00Z">
        <w:r w:rsidR="00A31417">
          <w:delText>149</w:delText>
        </w:r>
      </w:del>
      <w:r>
        <w:fldChar w:fldCharType="end"/>
      </w:r>
      <w:r>
        <w:t xml:space="preserve"> </w:t>
      </w:r>
      <w:r w:rsidRPr="00033489">
        <w:t>Smlouvy je též právo Objednatele vytěžovat a</w:t>
      </w:r>
      <w:r>
        <w:t> </w:t>
      </w:r>
      <w:r w:rsidRPr="00033489">
        <w:t>zužitkovávat celý obsah databází za účelem jeho zpracování pro výsledné zobrazení výsledku zpracování.</w:t>
      </w:r>
    </w:p>
    <w:p w14:paraId="2AE63D0E" w14:textId="77777777" w:rsidR="00306281" w:rsidRPr="001143D7" w:rsidRDefault="00306281" w:rsidP="00306281">
      <w:pPr>
        <w:pStyle w:val="Nadpis1"/>
      </w:pPr>
      <w:bookmarkStart w:id="357" w:name="_Toc66189561"/>
      <w:bookmarkStart w:id="358" w:name="_Toc177719308"/>
      <w:bookmarkStart w:id="359" w:name="_Toc185618969"/>
      <w:bookmarkStart w:id="360" w:name="_Toc193377222"/>
      <w:bookmarkEnd w:id="212"/>
      <w:bookmarkEnd w:id="228"/>
      <w:bookmarkEnd w:id="244"/>
      <w:r w:rsidRPr="001143D7">
        <w:t>POJIŠTĚNÍ</w:t>
      </w:r>
      <w:bookmarkEnd w:id="357"/>
      <w:bookmarkEnd w:id="358"/>
      <w:bookmarkEnd w:id="359"/>
      <w:bookmarkEnd w:id="360"/>
    </w:p>
    <w:p w14:paraId="5DC10CCA" w14:textId="2D66DB0C" w:rsidR="00306281" w:rsidRPr="00707F6C" w:rsidRDefault="00306281" w:rsidP="007759AE">
      <w:pPr>
        <w:pStyle w:val="2sltext"/>
        <w:rPr>
          <w:lang w:eastAsia="ar-SA"/>
        </w:rPr>
      </w:pPr>
      <w:bookmarkStart w:id="361" w:name="_Ref391989464"/>
      <w:r>
        <w:rPr>
          <w:bCs/>
        </w:rPr>
        <w:t>Poskytovatel</w:t>
      </w:r>
      <w:r w:rsidRPr="00707F6C">
        <w:rPr>
          <w:lang w:eastAsia="ar-SA"/>
        </w:rPr>
        <w:t xml:space="preserve"> se zavazuje, že bude mít po celou dobu trvání závazk</w:t>
      </w:r>
      <w:r>
        <w:rPr>
          <w:lang w:eastAsia="ar-SA"/>
        </w:rPr>
        <w:t>ů Poskytovatele</w:t>
      </w:r>
      <w:r w:rsidRPr="00707F6C">
        <w:rPr>
          <w:lang w:eastAsia="ar-SA"/>
        </w:rPr>
        <w:t xml:space="preserve"> </w:t>
      </w:r>
      <w:r w:rsidRPr="00C655A3">
        <w:rPr>
          <w:bCs/>
        </w:rPr>
        <w:t>vyplývajících</w:t>
      </w:r>
      <w:r w:rsidRPr="00707F6C">
        <w:rPr>
          <w:lang w:eastAsia="ar-SA"/>
        </w:rPr>
        <w:t xml:space="preserve"> z</w:t>
      </w:r>
      <w:r>
        <w:rPr>
          <w:lang w:eastAsia="ar-SA"/>
        </w:rPr>
        <w:t> této</w:t>
      </w:r>
      <w:r w:rsidRPr="00707F6C">
        <w:rPr>
          <w:lang w:eastAsia="ar-SA"/>
        </w:rPr>
        <w:t xml:space="preserve"> Smlouvy sjednáno pojištění odpovědnosti za škodu či jinou újmu způsobenou </w:t>
      </w:r>
      <w:r w:rsidRPr="002F4F4E">
        <w:rPr>
          <w:lang w:eastAsia="ar-SA"/>
        </w:rPr>
        <w:t xml:space="preserve">Poskytovatelem při výkonu činnosti jiné osobě s limitem pojistného plnění minimálně ve výši </w:t>
      </w:r>
      <w:r w:rsidR="00D83625">
        <w:rPr>
          <w:lang w:eastAsia="ar-SA"/>
        </w:rPr>
        <w:t>150 000 000</w:t>
      </w:r>
      <w:r w:rsidRPr="002F4F4E">
        <w:rPr>
          <w:lang w:eastAsia="ar-SA"/>
        </w:rPr>
        <w:t>,- Kč. V případě</w:t>
      </w:r>
      <w:r w:rsidRPr="00707F6C">
        <w:rPr>
          <w:lang w:eastAsia="ar-SA"/>
        </w:rPr>
        <w:t xml:space="preserve">, že </w:t>
      </w:r>
      <w:r>
        <w:rPr>
          <w:lang w:eastAsia="ar-SA"/>
        </w:rPr>
        <w:t xml:space="preserve">tuto </w:t>
      </w:r>
      <w:r w:rsidRPr="00707F6C">
        <w:rPr>
          <w:lang w:eastAsia="ar-SA"/>
        </w:rPr>
        <w:t xml:space="preserve">Smlouvu uzavřelo na straně </w:t>
      </w:r>
      <w:r>
        <w:rPr>
          <w:lang w:eastAsia="ar-SA"/>
        </w:rPr>
        <w:t>Poskytovatel</w:t>
      </w:r>
      <w:r w:rsidRPr="00707F6C">
        <w:rPr>
          <w:lang w:eastAsia="ar-SA"/>
        </w:rPr>
        <w:t xml:space="preserve">e více osob (členů </w:t>
      </w:r>
      <w:r w:rsidRPr="00707F6C">
        <w:rPr>
          <w:lang w:eastAsia="ar-SA"/>
        </w:rPr>
        <w:lastRenderedPageBreak/>
        <w:t>sdružení, členů společnosti apod.), musí pojistná smlouva prokazatelně pokrývat případnou škodu či jinou újmu způsobenou kteroukoli z těchto osob.</w:t>
      </w:r>
      <w:bookmarkEnd w:id="361"/>
    </w:p>
    <w:p w14:paraId="52147EE4" w14:textId="77777777" w:rsidR="00306281" w:rsidRPr="00707F6C" w:rsidRDefault="00306281" w:rsidP="007759AE">
      <w:pPr>
        <w:pStyle w:val="2sltext"/>
        <w:numPr>
          <w:ilvl w:val="0"/>
          <w:numId w:val="0"/>
        </w:numPr>
        <w:ind w:left="567"/>
        <w:rPr>
          <w:lang w:eastAsia="ar-SA"/>
        </w:rPr>
      </w:pPr>
    </w:p>
    <w:p w14:paraId="7754E50A" w14:textId="7C7AA07E" w:rsidR="00306281" w:rsidRPr="00707F6C" w:rsidRDefault="00306281" w:rsidP="007759AE">
      <w:pPr>
        <w:pStyle w:val="2sltext"/>
        <w:rPr>
          <w:lang w:eastAsia="ar-SA"/>
        </w:rPr>
      </w:pPr>
      <w:bookmarkStart w:id="362" w:name="_Ref391989475"/>
      <w:bookmarkStart w:id="363" w:name="_Ref175827798"/>
      <w:r>
        <w:rPr>
          <w:bCs/>
        </w:rPr>
        <w:t>Poskytovatel</w:t>
      </w:r>
      <w:r w:rsidRPr="00707F6C">
        <w:t xml:space="preserve"> je povinen předložit Objednateli pojistnou smlouvu nebo </w:t>
      </w:r>
      <w:r>
        <w:t xml:space="preserve">certifikát o pojištění </w:t>
      </w:r>
      <w:r w:rsidRPr="00707F6C">
        <w:t xml:space="preserve">osvědčující splnění povinnosti </w:t>
      </w:r>
      <w:r>
        <w:rPr>
          <w:bCs/>
        </w:rPr>
        <w:t>Poskytovatele</w:t>
      </w:r>
      <w:r w:rsidRPr="00707F6C">
        <w:t xml:space="preserve"> dle předchozího odstavce </w:t>
      </w:r>
      <w:r>
        <w:t xml:space="preserve">této </w:t>
      </w:r>
      <w:r w:rsidRPr="00707F6C">
        <w:t xml:space="preserve">Smlouvy </w:t>
      </w:r>
      <w:bookmarkEnd w:id="362"/>
      <w:r w:rsidRPr="00707F6C">
        <w:t>kdykoli v</w:t>
      </w:r>
      <w:r>
        <w:t> </w:t>
      </w:r>
      <w:r w:rsidRPr="00707F6C">
        <w:t>průběhu trvání závazků z</w:t>
      </w:r>
      <w:r>
        <w:t xml:space="preserve"> této</w:t>
      </w:r>
      <w:r w:rsidRPr="00707F6C">
        <w:t xml:space="preserve"> Smlouvy</w:t>
      </w:r>
      <w:r>
        <w:t xml:space="preserve">, a to do </w:t>
      </w:r>
      <w:r w:rsidR="00D87E81">
        <w:t>15</w:t>
      </w:r>
      <w:r>
        <w:t xml:space="preserve"> dnů ode dne</w:t>
      </w:r>
      <w:r w:rsidRPr="00707F6C">
        <w:t xml:space="preserve">, kdy k tomu byl Objednatelem </w:t>
      </w:r>
      <w:r>
        <w:t>písemně</w:t>
      </w:r>
      <w:r w:rsidRPr="00707F6C">
        <w:t xml:space="preserve"> vyzván.</w:t>
      </w:r>
      <w:bookmarkEnd w:id="363"/>
    </w:p>
    <w:p w14:paraId="0EE3A646" w14:textId="77777777" w:rsidR="00306281" w:rsidRPr="00707F6C" w:rsidRDefault="00306281" w:rsidP="007759AE">
      <w:pPr>
        <w:pStyle w:val="2sltext"/>
        <w:numPr>
          <w:ilvl w:val="0"/>
          <w:numId w:val="0"/>
        </w:numPr>
        <w:ind w:left="567"/>
        <w:rPr>
          <w:lang w:eastAsia="ar-SA"/>
        </w:rPr>
      </w:pPr>
    </w:p>
    <w:p w14:paraId="4E6E85CC" w14:textId="77777777" w:rsidR="00306281" w:rsidRPr="00707F6C" w:rsidRDefault="00306281" w:rsidP="007759AE">
      <w:pPr>
        <w:pStyle w:val="2sltext"/>
        <w:rPr>
          <w:lang w:eastAsia="ar-SA"/>
        </w:rPr>
      </w:pPr>
      <w:r w:rsidRPr="00C655A3">
        <w:t>Poskytovatel</w:t>
      </w:r>
      <w:r w:rsidRPr="00707F6C">
        <w:rPr>
          <w:lang w:eastAsia="ar-SA"/>
        </w:rPr>
        <w:t xml:space="preserve"> i Objednatel se zavazují uplatnit pojistnou událost u pojišťovny bez zbytečného odkladu.</w:t>
      </w:r>
    </w:p>
    <w:p w14:paraId="010FD00F" w14:textId="77777777" w:rsidR="00306281" w:rsidRPr="00800E16" w:rsidRDefault="00306281" w:rsidP="00306281">
      <w:pPr>
        <w:pStyle w:val="Nadpis1"/>
      </w:pPr>
      <w:bookmarkStart w:id="364" w:name="_Toc383117523"/>
      <w:bookmarkStart w:id="365" w:name="_Toc66189562"/>
      <w:bookmarkStart w:id="366" w:name="_Ref66195223"/>
      <w:bookmarkStart w:id="367" w:name="_Ref175227414"/>
      <w:bookmarkStart w:id="368" w:name="_Toc177719309"/>
      <w:bookmarkStart w:id="369" w:name="_Toc185618970"/>
      <w:bookmarkStart w:id="370" w:name="_Toc193377223"/>
      <w:r w:rsidRPr="00800E16">
        <w:t>SANKCE</w:t>
      </w:r>
      <w:bookmarkEnd w:id="364"/>
      <w:r w:rsidRPr="00800E16">
        <w:t xml:space="preserve"> A NÁHRADA ŠKODY</w:t>
      </w:r>
      <w:bookmarkEnd w:id="365"/>
      <w:bookmarkEnd w:id="366"/>
      <w:bookmarkEnd w:id="367"/>
      <w:bookmarkEnd w:id="368"/>
      <w:bookmarkEnd w:id="369"/>
      <w:bookmarkEnd w:id="370"/>
    </w:p>
    <w:p w14:paraId="56AD86F8" w14:textId="735149E0" w:rsidR="00306281" w:rsidRPr="007A730E" w:rsidRDefault="00306281" w:rsidP="007759AE">
      <w:pPr>
        <w:pStyle w:val="2sltext"/>
      </w:pPr>
      <w:r w:rsidRPr="007A730E">
        <w:t xml:space="preserve">Smluvní strany se </w:t>
      </w:r>
      <w:r w:rsidR="00644196" w:rsidRPr="007A730E">
        <w:t xml:space="preserve">v rámci parametrů SLA stanovených v Katalogu služeb </w:t>
      </w:r>
      <w:r w:rsidRPr="007A730E">
        <w:t>dohodly, že:</w:t>
      </w:r>
    </w:p>
    <w:p w14:paraId="085AE81F" w14:textId="5697610E" w:rsidR="00644196" w:rsidRPr="007A730E" w:rsidRDefault="00644196" w:rsidP="007759AE">
      <w:pPr>
        <w:pStyle w:val="2sltext"/>
        <w:numPr>
          <w:ilvl w:val="1"/>
          <w:numId w:val="1"/>
        </w:numPr>
      </w:pPr>
      <w:r w:rsidRPr="007A730E">
        <w:rPr>
          <w:lang w:eastAsia="ar-SA"/>
        </w:rPr>
        <w:t>v </w:t>
      </w:r>
      <w:r w:rsidRPr="007A730E">
        <w:t xml:space="preserve">případě nedodržení dostupnosti Služby dle SLA je Poskytovatel povinen uhradit Objednateli smluvní pokutu </w:t>
      </w:r>
      <w:r w:rsidRPr="007A730E">
        <w:rPr>
          <w:color w:val="000000" w:themeColor="text1"/>
        </w:rPr>
        <w:t xml:space="preserve">ve výši </w:t>
      </w:r>
      <w:r w:rsidR="00687DD6" w:rsidRPr="007A730E">
        <w:rPr>
          <w:color w:val="000000" w:themeColor="text1"/>
        </w:rPr>
        <w:t>1</w:t>
      </w:r>
      <w:r w:rsidRPr="007A730E">
        <w:rPr>
          <w:color w:val="000000" w:themeColor="text1"/>
        </w:rPr>
        <w:t xml:space="preserve"> % z Ceny Služby stanovené </w:t>
      </w:r>
      <w:r w:rsidR="00F81C4D" w:rsidRPr="007A730E">
        <w:rPr>
          <w:color w:val="000000" w:themeColor="text1"/>
        </w:rPr>
        <w:t>pro</w:t>
      </w:r>
      <w:r w:rsidRPr="007A730E">
        <w:rPr>
          <w:color w:val="000000" w:themeColor="text1"/>
        </w:rPr>
        <w:t xml:space="preserve"> Službu, u které došlo k porušení či nedodržení dané povinnosti či daného parametru, a to za každou</w:t>
      </w:r>
      <w:r w:rsidR="00F81C4D" w:rsidRPr="007A730E">
        <w:rPr>
          <w:color w:val="000000" w:themeColor="text1"/>
        </w:rPr>
        <w:t xml:space="preserve"> započatou </w:t>
      </w:r>
      <w:r w:rsidRPr="007A730E">
        <w:rPr>
          <w:color w:val="000000" w:themeColor="text1"/>
        </w:rPr>
        <w:t xml:space="preserve">0,1 %, o kterou byla </w:t>
      </w:r>
      <w:r w:rsidR="00F81C4D" w:rsidRPr="007A730E">
        <w:rPr>
          <w:color w:val="000000" w:themeColor="text1"/>
        </w:rPr>
        <w:t xml:space="preserve">skutečná </w:t>
      </w:r>
      <w:r w:rsidRPr="007A730E">
        <w:rPr>
          <w:color w:val="000000" w:themeColor="text1"/>
        </w:rPr>
        <w:t xml:space="preserve">dostupnost </w:t>
      </w:r>
      <w:r w:rsidRPr="007A730E">
        <w:t>Služby v daném Vyhodnocovacím období nižší než stanovená dostupnost Služby dle SLA;</w:t>
      </w:r>
    </w:p>
    <w:p w14:paraId="25154827" w14:textId="28229716" w:rsidR="00644196" w:rsidRPr="007A730E" w:rsidRDefault="00644196" w:rsidP="007759AE">
      <w:pPr>
        <w:pStyle w:val="2sltext"/>
        <w:numPr>
          <w:ilvl w:val="1"/>
          <w:numId w:val="1"/>
        </w:numPr>
      </w:pPr>
      <w:r w:rsidRPr="007A730E">
        <w:rPr>
          <w:lang w:eastAsia="ar-SA"/>
        </w:rPr>
        <w:t>v </w:t>
      </w:r>
      <w:r w:rsidRPr="007A730E">
        <w:t>případě nedodržení maximální doby servisní odezvy</w:t>
      </w:r>
      <w:r w:rsidR="00F81C4D" w:rsidRPr="007A730E">
        <w:t xml:space="preserve"> dle SLA </w:t>
      </w:r>
      <w:r w:rsidRPr="007A730E">
        <w:t xml:space="preserve">je Poskytovatel povinen uhradit Objednateli smluvní pokutu ve </w:t>
      </w:r>
      <w:r w:rsidRPr="007A730E">
        <w:rPr>
          <w:color w:val="000000" w:themeColor="text1"/>
        </w:rPr>
        <w:t xml:space="preserve">výši </w:t>
      </w:r>
      <w:r w:rsidR="00687DD6" w:rsidRPr="007A730E">
        <w:rPr>
          <w:color w:val="000000" w:themeColor="text1"/>
        </w:rPr>
        <w:t>0,</w:t>
      </w:r>
      <w:r w:rsidR="007A730E">
        <w:rPr>
          <w:color w:val="000000" w:themeColor="text1"/>
        </w:rPr>
        <w:t>5</w:t>
      </w:r>
      <w:r w:rsidRPr="007A730E">
        <w:rPr>
          <w:color w:val="000000" w:themeColor="text1"/>
        </w:rPr>
        <w:t xml:space="preserve"> % z Ceny Služby stanovené </w:t>
      </w:r>
      <w:r w:rsidR="00F81C4D" w:rsidRPr="007A730E">
        <w:rPr>
          <w:color w:val="000000" w:themeColor="text1"/>
        </w:rPr>
        <w:t>pro</w:t>
      </w:r>
      <w:r w:rsidRPr="007A730E">
        <w:rPr>
          <w:color w:val="000000" w:themeColor="text1"/>
        </w:rPr>
        <w:t xml:space="preserve"> Službu, u které došlo k porušení či nedodržení dané povinnosti či daného parametru, a to za každ</w:t>
      </w:r>
      <w:r w:rsidR="00F81C4D" w:rsidRPr="007A730E">
        <w:rPr>
          <w:color w:val="000000" w:themeColor="text1"/>
        </w:rPr>
        <w:t>ých započatých 15 minut, o kterých byla skutečná</w:t>
      </w:r>
      <w:r w:rsidR="007A3942" w:rsidRPr="007A730E">
        <w:rPr>
          <w:color w:val="000000" w:themeColor="text1"/>
        </w:rPr>
        <w:t xml:space="preserve"> </w:t>
      </w:r>
      <w:r w:rsidR="00F81C4D" w:rsidRPr="007A730E">
        <w:rPr>
          <w:color w:val="000000" w:themeColor="text1"/>
        </w:rPr>
        <w:t xml:space="preserve">doba servisní odezvy delší </w:t>
      </w:r>
      <w:r w:rsidR="00F81C4D" w:rsidRPr="007A730E">
        <w:t>než stanovená maximální doba servisní odezvy dle SLA</w:t>
      </w:r>
      <w:r w:rsidR="00451721" w:rsidRPr="007A730E">
        <w:t xml:space="preserve">, a </w:t>
      </w:r>
      <w:r w:rsidR="00777A9A" w:rsidRPr="007A730E">
        <w:t xml:space="preserve">to </w:t>
      </w:r>
      <w:r w:rsidR="00451721" w:rsidRPr="007A730E">
        <w:t xml:space="preserve">při každém </w:t>
      </w:r>
      <w:r w:rsidR="00581CD5" w:rsidRPr="007A730E">
        <w:t xml:space="preserve">takovém </w:t>
      </w:r>
      <w:r w:rsidR="00451721" w:rsidRPr="007A730E">
        <w:t>porušení povinnosti či nedodržení dané povinnosti či daného parametru;</w:t>
      </w:r>
    </w:p>
    <w:p w14:paraId="4150C6BB" w14:textId="399EC423" w:rsidR="00F81C4D" w:rsidRPr="007A730E" w:rsidRDefault="00F81C4D" w:rsidP="007759AE">
      <w:pPr>
        <w:pStyle w:val="2sltext"/>
        <w:numPr>
          <w:ilvl w:val="1"/>
          <w:numId w:val="1"/>
        </w:numPr>
        <w:rPr>
          <w:color w:val="000000" w:themeColor="text1"/>
        </w:rPr>
      </w:pPr>
      <w:r w:rsidRPr="007A730E">
        <w:rPr>
          <w:lang w:eastAsia="ar-SA"/>
        </w:rPr>
        <w:t>v </w:t>
      </w:r>
      <w:r w:rsidRPr="007A730E">
        <w:t xml:space="preserve">případě nedodržení </w:t>
      </w:r>
      <w:r w:rsidR="007A3942" w:rsidRPr="007A730E">
        <w:t xml:space="preserve">lhůty pro vyřešení/uzavření </w:t>
      </w:r>
      <w:r w:rsidR="007A3942" w:rsidRPr="007A730E">
        <w:rPr>
          <w:color w:val="000000" w:themeColor="text1"/>
        </w:rPr>
        <w:t>požadavku/incidentu kategorie A</w:t>
      </w:r>
      <w:r w:rsidRPr="007A730E">
        <w:rPr>
          <w:color w:val="000000" w:themeColor="text1"/>
        </w:rPr>
        <w:t xml:space="preserve"> dle SLA je Poskytovatel povinen uhradit Objednateli smluvní pokutu ve výši </w:t>
      </w:r>
      <w:r w:rsidR="00687DD6" w:rsidRPr="007A730E">
        <w:rPr>
          <w:color w:val="000000" w:themeColor="text1"/>
        </w:rPr>
        <w:t>0,5</w:t>
      </w:r>
      <w:r w:rsidRPr="007A730E">
        <w:rPr>
          <w:color w:val="000000" w:themeColor="text1"/>
        </w:rPr>
        <w:t xml:space="preserve"> % z Ceny Služby stanovené pro Službu, u které došlo k porušení či nedodržení dané povinnosti či daného parametru, a to za každých započatých 15 minut, o kterých byla </w:t>
      </w:r>
      <w:r w:rsidR="007A3942" w:rsidRPr="007A730E">
        <w:rPr>
          <w:color w:val="000000" w:themeColor="text1"/>
        </w:rPr>
        <w:t xml:space="preserve">skutečná lhůta pro vyřešení/uzavření požadavku/incidentu kategorie A </w:t>
      </w:r>
      <w:r w:rsidRPr="007A730E">
        <w:rPr>
          <w:color w:val="000000" w:themeColor="text1"/>
        </w:rPr>
        <w:t xml:space="preserve">delší než stanovená </w:t>
      </w:r>
      <w:r w:rsidR="007A3942" w:rsidRPr="007A730E">
        <w:rPr>
          <w:color w:val="000000" w:themeColor="text1"/>
        </w:rPr>
        <w:t>lhůta pro vyřešení/uzavření požadavku/incidentu kategorie A</w:t>
      </w:r>
      <w:r w:rsidRPr="007A730E">
        <w:rPr>
          <w:color w:val="000000" w:themeColor="text1"/>
        </w:rPr>
        <w:t xml:space="preserve"> dle SLA</w:t>
      </w:r>
      <w:r w:rsidR="00451721" w:rsidRPr="007A730E">
        <w:rPr>
          <w:color w:val="000000" w:themeColor="text1"/>
        </w:rPr>
        <w:t xml:space="preserve">, a </w:t>
      </w:r>
      <w:r w:rsidR="00777A9A" w:rsidRPr="007A730E">
        <w:rPr>
          <w:color w:val="000000" w:themeColor="text1"/>
        </w:rPr>
        <w:t xml:space="preserve">to </w:t>
      </w:r>
      <w:r w:rsidR="00451721" w:rsidRPr="007A730E">
        <w:rPr>
          <w:color w:val="000000" w:themeColor="text1"/>
        </w:rPr>
        <w:t xml:space="preserve">při každém </w:t>
      </w:r>
      <w:r w:rsidR="00581CD5" w:rsidRPr="007A730E">
        <w:rPr>
          <w:color w:val="000000" w:themeColor="text1"/>
        </w:rPr>
        <w:t xml:space="preserve">takovém </w:t>
      </w:r>
      <w:r w:rsidR="00451721" w:rsidRPr="007A730E">
        <w:rPr>
          <w:color w:val="000000" w:themeColor="text1"/>
        </w:rPr>
        <w:t>porušení povinnosti či nedodržení dané povinnosti či daného parametru;</w:t>
      </w:r>
    </w:p>
    <w:p w14:paraId="7082B62E" w14:textId="4E7817B5" w:rsidR="00451721" w:rsidRPr="007A730E" w:rsidRDefault="00451721" w:rsidP="007759AE">
      <w:pPr>
        <w:pStyle w:val="2sltext"/>
        <w:numPr>
          <w:ilvl w:val="1"/>
          <w:numId w:val="1"/>
        </w:numPr>
        <w:rPr>
          <w:color w:val="000000" w:themeColor="text1"/>
        </w:rPr>
      </w:pPr>
      <w:r w:rsidRPr="007A730E">
        <w:rPr>
          <w:color w:val="000000" w:themeColor="text1"/>
          <w:lang w:eastAsia="ar-SA"/>
        </w:rPr>
        <w:t>v </w:t>
      </w:r>
      <w:r w:rsidRPr="007A730E">
        <w:rPr>
          <w:color w:val="000000" w:themeColor="text1"/>
        </w:rPr>
        <w:t xml:space="preserve">případě nedodržení maximálního počtu incidentů za období u incidentů kategorie A dle SLA je Poskytovatel povinen uhradit Objednateli smluvní pokutu ve výši </w:t>
      </w:r>
      <w:r w:rsidR="007A730E">
        <w:rPr>
          <w:color w:val="000000" w:themeColor="text1"/>
        </w:rPr>
        <w:t>1</w:t>
      </w:r>
      <w:r w:rsidRPr="007A730E">
        <w:rPr>
          <w:color w:val="000000" w:themeColor="text1"/>
        </w:rPr>
        <w:t xml:space="preserve"> % z Ceny Služby stanovené pro Službu, u které došlo k porušení či nedodržení dané povinnosti či daného parametru, a to za každý 1 incident, o který byl skutečný počet incidentů za období u incidentů kategorie A v dané</w:t>
      </w:r>
      <w:r w:rsidR="00BA11CE" w:rsidRPr="007A730E">
        <w:rPr>
          <w:color w:val="000000" w:themeColor="text1"/>
        </w:rPr>
        <w:t>m</w:t>
      </w:r>
      <w:r w:rsidRPr="007A730E">
        <w:rPr>
          <w:color w:val="000000" w:themeColor="text1"/>
        </w:rPr>
        <w:t xml:space="preserve"> Vyhodnocovacím období vyšší než stanovený maximální počtu incidentů za období u incidentů kategorie A dle SLA, a </w:t>
      </w:r>
      <w:r w:rsidR="00777A9A" w:rsidRPr="007A730E">
        <w:rPr>
          <w:color w:val="000000" w:themeColor="text1"/>
        </w:rPr>
        <w:t xml:space="preserve">to </w:t>
      </w:r>
      <w:r w:rsidRPr="007A730E">
        <w:rPr>
          <w:color w:val="000000" w:themeColor="text1"/>
        </w:rPr>
        <w:t xml:space="preserve">při každém </w:t>
      </w:r>
      <w:r w:rsidR="00581CD5" w:rsidRPr="007A730E">
        <w:rPr>
          <w:color w:val="000000" w:themeColor="text1"/>
        </w:rPr>
        <w:t xml:space="preserve">takovém </w:t>
      </w:r>
      <w:r w:rsidRPr="007A730E">
        <w:rPr>
          <w:color w:val="000000" w:themeColor="text1"/>
        </w:rPr>
        <w:t>porušení povinnosti či nedodržení dané povinnosti či daného parametru;</w:t>
      </w:r>
    </w:p>
    <w:p w14:paraId="4588032B" w14:textId="7F81BF28" w:rsidR="00451721" w:rsidRPr="007A730E" w:rsidRDefault="00451721" w:rsidP="007759AE">
      <w:pPr>
        <w:pStyle w:val="2sltext"/>
        <w:numPr>
          <w:ilvl w:val="1"/>
          <w:numId w:val="1"/>
        </w:numPr>
        <w:rPr>
          <w:color w:val="000000" w:themeColor="text1"/>
        </w:rPr>
      </w:pPr>
      <w:r w:rsidRPr="007A730E">
        <w:rPr>
          <w:color w:val="000000" w:themeColor="text1"/>
          <w:lang w:eastAsia="ar-SA"/>
        </w:rPr>
        <w:t>v </w:t>
      </w:r>
      <w:r w:rsidRPr="007A730E">
        <w:rPr>
          <w:color w:val="000000" w:themeColor="text1"/>
        </w:rPr>
        <w:t xml:space="preserve">případě nedodržení lhůty pro vyřešení/uzavření požadavku/incidentu kategorie B dle SLA je Poskytovatel povinen uhradit Objednateli smluvní pokutu ve výši </w:t>
      </w:r>
      <w:r w:rsidR="00687DD6" w:rsidRPr="007A730E">
        <w:rPr>
          <w:color w:val="000000" w:themeColor="text1"/>
        </w:rPr>
        <w:t>0,5</w:t>
      </w:r>
      <w:r w:rsidRPr="007A730E">
        <w:rPr>
          <w:color w:val="000000" w:themeColor="text1"/>
        </w:rPr>
        <w:t xml:space="preserve"> % z Ceny Služby stanovené pro Službu, u které došlo k porušení či nedodržení dané povinnosti či daného parametru, a to za každou započatou 1 hodinu, o kterou byla skutečná lhůta pro vyřešení/uzavření požadavku/incidentu kategorie B delší než stanovená lhůta pro vyřešení/uzavření požadavku/incidentu kategorie B dle SLA, a </w:t>
      </w:r>
      <w:r w:rsidR="00777A9A" w:rsidRPr="007A730E">
        <w:rPr>
          <w:color w:val="000000" w:themeColor="text1"/>
        </w:rPr>
        <w:t xml:space="preserve">to </w:t>
      </w:r>
      <w:r w:rsidRPr="007A730E">
        <w:rPr>
          <w:color w:val="000000" w:themeColor="text1"/>
        </w:rPr>
        <w:t xml:space="preserve">při každém </w:t>
      </w:r>
      <w:r w:rsidR="00581CD5" w:rsidRPr="007A730E">
        <w:rPr>
          <w:color w:val="000000" w:themeColor="text1"/>
        </w:rPr>
        <w:t xml:space="preserve">takovém </w:t>
      </w:r>
      <w:r w:rsidRPr="007A730E">
        <w:rPr>
          <w:color w:val="000000" w:themeColor="text1"/>
        </w:rPr>
        <w:t>porušení povinnosti či nedodržení dané povinnosti či daného parametru;</w:t>
      </w:r>
    </w:p>
    <w:p w14:paraId="0DEE6E9A" w14:textId="307EA20E" w:rsidR="00451721" w:rsidRPr="007A730E" w:rsidRDefault="00451721" w:rsidP="007759AE">
      <w:pPr>
        <w:pStyle w:val="2sltext"/>
        <w:numPr>
          <w:ilvl w:val="1"/>
          <w:numId w:val="1"/>
        </w:numPr>
      </w:pPr>
      <w:r w:rsidRPr="007A730E">
        <w:rPr>
          <w:color w:val="000000" w:themeColor="text1"/>
          <w:lang w:eastAsia="ar-SA"/>
        </w:rPr>
        <w:t>v </w:t>
      </w:r>
      <w:r w:rsidRPr="007A730E">
        <w:rPr>
          <w:color w:val="000000" w:themeColor="text1"/>
        </w:rPr>
        <w:t xml:space="preserve">případě nedodržení maximálního počtu incidentů za období u incidentů kategorie B dle SLA je Poskytovatel povinen uhradit Objednateli smluvní pokutu ve výši </w:t>
      </w:r>
      <w:r w:rsidR="007A730E" w:rsidRPr="007A730E">
        <w:rPr>
          <w:color w:val="000000" w:themeColor="text1"/>
        </w:rPr>
        <w:t>1</w:t>
      </w:r>
      <w:r w:rsidRPr="007A730E">
        <w:rPr>
          <w:color w:val="000000" w:themeColor="text1"/>
        </w:rPr>
        <w:t xml:space="preserve"> </w:t>
      </w:r>
      <w:r w:rsidRPr="007A730E">
        <w:rPr>
          <w:color w:val="000000" w:themeColor="text1"/>
        </w:rPr>
        <w:lastRenderedPageBreak/>
        <w:t>% z Ceny Služby stanovené pro Službu, u které došlo k porušení či nedodržení dané povinnosti či daného parametru, a to za každý 1 incident, o který byl skutečný počet incidentů za období u incidentů kategorie B v dané</w:t>
      </w:r>
      <w:r w:rsidR="00BA11CE" w:rsidRPr="007A730E">
        <w:rPr>
          <w:color w:val="000000" w:themeColor="text1"/>
        </w:rPr>
        <w:t>m</w:t>
      </w:r>
      <w:r w:rsidRPr="007A730E">
        <w:rPr>
          <w:color w:val="000000" w:themeColor="text1"/>
        </w:rPr>
        <w:t xml:space="preserve"> Vyhodnocovacím období </w:t>
      </w:r>
      <w:r w:rsidRPr="007A730E">
        <w:t>vyšší než stanovený maximální počtu incidentů za období u incidentů kategorie B dle SLA</w:t>
      </w:r>
      <w:r w:rsidR="00786DE3" w:rsidRPr="007A730E">
        <w:t xml:space="preserve">, a </w:t>
      </w:r>
      <w:r w:rsidR="00777A9A" w:rsidRPr="007A730E">
        <w:t xml:space="preserve">to </w:t>
      </w:r>
      <w:r w:rsidR="00786DE3" w:rsidRPr="007A730E">
        <w:t xml:space="preserve">při každém </w:t>
      </w:r>
      <w:r w:rsidR="00581CD5" w:rsidRPr="007A730E">
        <w:t xml:space="preserve">takovém </w:t>
      </w:r>
      <w:r w:rsidR="00786DE3" w:rsidRPr="007A730E">
        <w:t>porušení povinnosti či nedodržení dané povinnosti či daného parametru;</w:t>
      </w:r>
    </w:p>
    <w:p w14:paraId="57DEBD26" w14:textId="0A2F8634" w:rsidR="00451721" w:rsidRPr="007A730E" w:rsidRDefault="00451721" w:rsidP="007759AE">
      <w:pPr>
        <w:pStyle w:val="2sltext"/>
        <w:numPr>
          <w:ilvl w:val="1"/>
          <w:numId w:val="1"/>
        </w:numPr>
        <w:rPr>
          <w:color w:val="000000" w:themeColor="text1"/>
        </w:rPr>
      </w:pPr>
      <w:r w:rsidRPr="007A730E">
        <w:rPr>
          <w:lang w:eastAsia="ar-SA"/>
        </w:rPr>
        <w:t>v </w:t>
      </w:r>
      <w:r w:rsidRPr="007A730E">
        <w:t>případě nedodržení lhůty pro vyřešení/uzavření požadavku/</w:t>
      </w:r>
      <w:r w:rsidRPr="007A730E">
        <w:rPr>
          <w:color w:val="000000" w:themeColor="text1"/>
        </w:rPr>
        <w:t>incidentu kategorie C dle SLA je Poskytovatel povinen uhradit Objednateli smluvní pokutu ve výši 0,5 % z Ceny Služby stanovené pro Službu, u které došlo k porušení či nedodržení dané povinnosti či daného parametru, a to za každých započatých 8 hodin, o kterých byla skutečná lhůta pro vyřešení/uzavření požadavku/incidentu kategorie C delší než stanovená lhůta pro vyřešení/uzavření požadavku/incidentu kategorie C dle SLA</w:t>
      </w:r>
      <w:r w:rsidR="00786DE3" w:rsidRPr="007A730E">
        <w:rPr>
          <w:color w:val="000000" w:themeColor="text1"/>
        </w:rPr>
        <w:t xml:space="preserve">, a </w:t>
      </w:r>
      <w:r w:rsidR="00777A9A" w:rsidRPr="007A730E">
        <w:rPr>
          <w:color w:val="000000" w:themeColor="text1"/>
        </w:rPr>
        <w:t xml:space="preserve">to </w:t>
      </w:r>
      <w:r w:rsidR="00786DE3" w:rsidRPr="007A730E">
        <w:rPr>
          <w:color w:val="000000" w:themeColor="text1"/>
        </w:rPr>
        <w:t xml:space="preserve">při každém </w:t>
      </w:r>
      <w:r w:rsidR="00581CD5" w:rsidRPr="007A730E">
        <w:rPr>
          <w:color w:val="000000" w:themeColor="text1"/>
        </w:rPr>
        <w:t xml:space="preserve">takovém </w:t>
      </w:r>
      <w:r w:rsidR="00786DE3" w:rsidRPr="007A730E">
        <w:rPr>
          <w:color w:val="000000" w:themeColor="text1"/>
        </w:rPr>
        <w:t>porušení povinnosti či nedodržení dané povinnosti či daného parametru;</w:t>
      </w:r>
    </w:p>
    <w:p w14:paraId="170B4368" w14:textId="56C172EE" w:rsidR="00451721" w:rsidRPr="007A730E" w:rsidRDefault="00451721" w:rsidP="007759AE">
      <w:pPr>
        <w:pStyle w:val="2sltext"/>
        <w:numPr>
          <w:ilvl w:val="1"/>
          <w:numId w:val="1"/>
        </w:numPr>
      </w:pPr>
      <w:r w:rsidRPr="007A730E">
        <w:rPr>
          <w:color w:val="000000" w:themeColor="text1"/>
          <w:lang w:eastAsia="ar-SA"/>
        </w:rPr>
        <w:t>v </w:t>
      </w:r>
      <w:r w:rsidRPr="007A730E">
        <w:rPr>
          <w:color w:val="000000" w:themeColor="text1"/>
        </w:rPr>
        <w:t xml:space="preserve">případě nedodržení maximálního počtu incidentů za období u incidentů kategorie C dle SLA je Poskytovatel povinen uhradit Objednateli smluvní pokutu ve výši </w:t>
      </w:r>
      <w:r w:rsidR="007A730E" w:rsidRPr="007A730E">
        <w:rPr>
          <w:color w:val="000000" w:themeColor="text1"/>
        </w:rPr>
        <w:t>1</w:t>
      </w:r>
      <w:r w:rsidRPr="007A730E">
        <w:rPr>
          <w:color w:val="000000" w:themeColor="text1"/>
        </w:rPr>
        <w:t xml:space="preserve"> % z Ceny Služby stanovené pro Službu, u které došlo k porušení či nedodržení dané povinnosti či daného parametru, a to za každý</w:t>
      </w:r>
      <w:r w:rsidR="00E31E60" w:rsidRPr="007A730E">
        <w:rPr>
          <w:color w:val="000000" w:themeColor="text1"/>
        </w:rPr>
        <w:t>ch</w:t>
      </w:r>
      <w:r w:rsidRPr="007A730E">
        <w:rPr>
          <w:color w:val="000000" w:themeColor="text1"/>
        </w:rPr>
        <w:t xml:space="preserve"> 5 incidentů, o který byl skutečný počet incidentů za období u incidentů kategorie </w:t>
      </w:r>
      <w:r w:rsidRPr="007A730E">
        <w:t>C v dané</w:t>
      </w:r>
      <w:r w:rsidR="00BA11CE" w:rsidRPr="007A730E">
        <w:t>m</w:t>
      </w:r>
      <w:r w:rsidRPr="007A730E">
        <w:t xml:space="preserve"> Vyhodnocovacím období vyšší než stanovený maximální počtu incidentů za období u incidentů kategorie C dle SLA</w:t>
      </w:r>
      <w:r w:rsidR="00786DE3" w:rsidRPr="007A730E">
        <w:t xml:space="preserve">, a </w:t>
      </w:r>
      <w:r w:rsidR="00777A9A" w:rsidRPr="007A730E">
        <w:t xml:space="preserve">to </w:t>
      </w:r>
      <w:r w:rsidR="00786DE3" w:rsidRPr="007A730E">
        <w:t xml:space="preserve">při každém </w:t>
      </w:r>
      <w:r w:rsidR="00581CD5" w:rsidRPr="007A730E">
        <w:t xml:space="preserve">takovém </w:t>
      </w:r>
      <w:r w:rsidR="00786DE3" w:rsidRPr="007A730E">
        <w:t>porušení povinnosti či nedodržení dané povinnosti či daného parametru;</w:t>
      </w:r>
    </w:p>
    <w:p w14:paraId="34013614" w14:textId="7E7DBE97" w:rsidR="00786DE3" w:rsidRPr="007A730E" w:rsidRDefault="00786DE3" w:rsidP="007759AE">
      <w:pPr>
        <w:pStyle w:val="2sltext"/>
        <w:numPr>
          <w:ilvl w:val="1"/>
          <w:numId w:val="1"/>
        </w:numPr>
        <w:rPr>
          <w:color w:val="000000" w:themeColor="text1"/>
        </w:rPr>
      </w:pPr>
      <w:r w:rsidRPr="007A730E">
        <w:t xml:space="preserve">v případě nedodržení </w:t>
      </w:r>
      <w:r w:rsidRPr="007A730E">
        <w:rPr>
          <w:color w:val="000000" w:themeColor="text1"/>
        </w:rPr>
        <w:t xml:space="preserve">doby RTO/S dle SLA je Poskytovatel povinen uhradit Objednateli smluvní pokutu ve výši </w:t>
      </w:r>
      <w:r w:rsidR="00687DD6" w:rsidRPr="007A730E">
        <w:rPr>
          <w:color w:val="000000" w:themeColor="text1"/>
        </w:rPr>
        <w:t>0,5</w:t>
      </w:r>
      <w:r w:rsidRPr="007A730E">
        <w:rPr>
          <w:color w:val="000000" w:themeColor="text1"/>
        </w:rPr>
        <w:t xml:space="preserve"> % z Ceny Služby stanovené pro Službu, u které došlo k porušení či nedodržení dané povinnosti či daného parametru, a to za každou započatou 1 hodinu, o kterou byla skutečná doba RTO/S delší než stanovená doba RTO/S dle SLA, a </w:t>
      </w:r>
      <w:r w:rsidR="00777A9A" w:rsidRPr="007A730E">
        <w:rPr>
          <w:color w:val="000000" w:themeColor="text1"/>
        </w:rPr>
        <w:t xml:space="preserve">to </w:t>
      </w:r>
      <w:r w:rsidRPr="007A730E">
        <w:rPr>
          <w:color w:val="000000" w:themeColor="text1"/>
        </w:rPr>
        <w:t xml:space="preserve">při každém </w:t>
      </w:r>
      <w:r w:rsidR="00581CD5" w:rsidRPr="007A730E">
        <w:rPr>
          <w:color w:val="000000" w:themeColor="text1"/>
        </w:rPr>
        <w:t xml:space="preserve">takovém </w:t>
      </w:r>
      <w:r w:rsidRPr="007A730E">
        <w:rPr>
          <w:color w:val="000000" w:themeColor="text1"/>
        </w:rPr>
        <w:t>porušení povinnosti či nedodržení dané povinnosti či daného parametru;</w:t>
      </w:r>
    </w:p>
    <w:p w14:paraId="76A6CB4A" w14:textId="5E60FE87" w:rsidR="00786DE3" w:rsidRPr="007A730E" w:rsidRDefault="00786DE3" w:rsidP="007759AE">
      <w:pPr>
        <w:pStyle w:val="2sltext"/>
        <w:numPr>
          <w:ilvl w:val="1"/>
          <w:numId w:val="1"/>
        </w:numPr>
      </w:pPr>
      <w:r w:rsidRPr="007A730E">
        <w:rPr>
          <w:color w:val="000000" w:themeColor="text1"/>
        </w:rPr>
        <w:t xml:space="preserve">v případě nedodržení doby RTO/P dle SLA je Poskytovatel povinen uhradit Objednateli smluvní pokutu ve výši </w:t>
      </w:r>
      <w:r w:rsidR="00687DD6" w:rsidRPr="007A730E">
        <w:rPr>
          <w:color w:val="000000" w:themeColor="text1"/>
        </w:rPr>
        <w:t>0,5</w:t>
      </w:r>
      <w:r w:rsidRPr="007A730E">
        <w:rPr>
          <w:color w:val="000000" w:themeColor="text1"/>
        </w:rPr>
        <w:t xml:space="preserve"> % z Ceny Služby stanovené pro Službu, u které došlo k porušení či nedodržení dané povinnosti či daného parametru, a to za každých započatých 6 hodin, o kterých byla skutečná doba </w:t>
      </w:r>
      <w:r w:rsidRPr="007A730E">
        <w:t xml:space="preserve">RTO/P delší než stanovená doba RTO/P dle SLA, a </w:t>
      </w:r>
      <w:r w:rsidR="00777A9A" w:rsidRPr="007A730E">
        <w:t xml:space="preserve">to </w:t>
      </w:r>
      <w:r w:rsidRPr="007A730E">
        <w:t xml:space="preserve">při každém </w:t>
      </w:r>
      <w:r w:rsidR="00581CD5" w:rsidRPr="007A730E">
        <w:t xml:space="preserve">takovém </w:t>
      </w:r>
      <w:r w:rsidRPr="007A730E">
        <w:t>porušení povinnosti či nedodržení dané povinnosti či daného parametru;</w:t>
      </w:r>
    </w:p>
    <w:p w14:paraId="4B6B174A" w14:textId="751727E8" w:rsidR="00687DD6" w:rsidRPr="007A730E" w:rsidRDefault="00687DD6" w:rsidP="007759AE">
      <w:pPr>
        <w:pStyle w:val="2sltext"/>
        <w:numPr>
          <w:ilvl w:val="1"/>
          <w:numId w:val="1"/>
        </w:numPr>
        <w:rPr>
          <w:color w:val="000000" w:themeColor="text1"/>
        </w:rPr>
      </w:pPr>
      <w:r w:rsidRPr="007A730E">
        <w:t xml:space="preserve">v případě nedodržení </w:t>
      </w:r>
      <w:r w:rsidRPr="007A730E">
        <w:rPr>
          <w:color w:val="000000" w:themeColor="text1"/>
        </w:rPr>
        <w:t>doby RPO/S dle SLA je Poskytovatel povinen uhradit Objednateli smluvní pokutu ve výši 0,5 % z Ceny Služby stanovené pro Službu, u které došlo k porušení či nedodržení dané povinnosti či daného parametru, a to za každou započatou 1 hodinu, o kterou byla skutečná doba RPO/S delší než stanovená doba RPO/S dle SLA, a to při každém takovém porušení povinnosti či nedodržení dané povinnosti či daného parametru;</w:t>
      </w:r>
    </w:p>
    <w:p w14:paraId="57CFC5E2" w14:textId="6E99E229" w:rsidR="00687DD6" w:rsidRPr="007A730E" w:rsidRDefault="00687DD6" w:rsidP="007759AE">
      <w:pPr>
        <w:pStyle w:val="2sltext"/>
        <w:numPr>
          <w:ilvl w:val="1"/>
          <w:numId w:val="1"/>
        </w:numPr>
      </w:pPr>
      <w:r w:rsidRPr="007A730E">
        <w:rPr>
          <w:color w:val="000000" w:themeColor="text1"/>
        </w:rPr>
        <w:t>v případě nedodržení doby RPO/P dle SLA je Poskytovatel povinen uhradit Objednateli smluvní pokutu ve výši 0,5 % z Ceny Služby stanovené pro Službu, u které došlo k porušení či nedodržení dané povinnosti či daného parametru, a to za každou započatou 1 hodinu, o kterou byla skutečná doba RPO/P delší než stanovená doba RPO/P dle SLA, a to při každém takovém porušení povinnosti či nedodržení dané povinnosti či daného parametru;</w:t>
      </w:r>
    </w:p>
    <w:p w14:paraId="46CAE18C" w14:textId="4BBE742C" w:rsidR="00F33615" w:rsidRPr="007A730E" w:rsidRDefault="00786DE3" w:rsidP="007759AE">
      <w:pPr>
        <w:pStyle w:val="2sltext"/>
        <w:numPr>
          <w:ilvl w:val="1"/>
          <w:numId w:val="1"/>
        </w:numPr>
      </w:pPr>
      <w:r w:rsidRPr="007A730E">
        <w:t xml:space="preserve">v případě </w:t>
      </w:r>
      <w:r w:rsidR="00B470F9" w:rsidRPr="007A730E">
        <w:t>porušení povinnosti poskytovat</w:t>
      </w:r>
      <w:r w:rsidRPr="007A730E">
        <w:t xml:space="preserve"> provozní činnosti specifikované v Katalogu služeb v části "Popis a parametry činností" v rámci příslušné Služby (tzv. neměřitelné parametry SLA), je Poskytovatel povinen uhradit Objednateli smluvní pokutu ve výši </w:t>
      </w:r>
      <w:r w:rsidRPr="007A730E">
        <w:rPr>
          <w:color w:val="000000" w:themeColor="text1"/>
        </w:rPr>
        <w:t>10</w:t>
      </w:r>
      <w:r w:rsidR="0072059C" w:rsidRPr="007A730E">
        <w:rPr>
          <w:color w:val="000000" w:themeColor="text1"/>
        </w:rPr>
        <w:t> </w:t>
      </w:r>
      <w:r w:rsidRPr="007A730E">
        <w:rPr>
          <w:color w:val="000000" w:themeColor="text1"/>
        </w:rPr>
        <w:t>000</w:t>
      </w:r>
      <w:r w:rsidR="0072059C" w:rsidRPr="007A730E">
        <w:rPr>
          <w:color w:val="000000" w:themeColor="text1"/>
        </w:rPr>
        <w:t>,-</w:t>
      </w:r>
      <w:r w:rsidRPr="007A730E">
        <w:rPr>
          <w:color w:val="000000" w:themeColor="text1"/>
        </w:rPr>
        <w:t xml:space="preserve"> Kč, </w:t>
      </w:r>
      <w:r w:rsidR="00B470F9" w:rsidRPr="007A730E">
        <w:rPr>
          <w:color w:val="000000" w:themeColor="text1"/>
        </w:rPr>
        <w:t xml:space="preserve">a to </w:t>
      </w:r>
      <w:r w:rsidR="00B470F9" w:rsidRPr="007A730E">
        <w:rPr>
          <w:rFonts w:asciiTheme="minorHAnsi" w:hAnsiTheme="minorHAnsi"/>
          <w:color w:val="000000" w:themeColor="text1"/>
        </w:rPr>
        <w:t xml:space="preserve">za každý </w:t>
      </w:r>
      <w:r w:rsidR="00581CD5" w:rsidRPr="007A730E">
        <w:rPr>
          <w:rFonts w:asciiTheme="minorHAnsi" w:hAnsiTheme="minorHAnsi"/>
          <w:color w:val="000000" w:themeColor="text1"/>
        </w:rPr>
        <w:t xml:space="preserve">takový </w:t>
      </w:r>
      <w:r w:rsidR="00B470F9" w:rsidRPr="007A730E">
        <w:rPr>
          <w:rFonts w:asciiTheme="minorHAnsi" w:hAnsiTheme="minorHAnsi"/>
          <w:color w:val="000000" w:themeColor="text1"/>
        </w:rPr>
        <w:t xml:space="preserve">jednotlivý případ porušení povinnosti, přičemž nesplní-li Poskytovatel danou povinnost ani v přiměřené lhůtě, kterou mu k tomu Objednatel poskytne v písemné výzvě ke splnění dané povinnosti, je povinen uhradit </w:t>
      </w:r>
      <w:r w:rsidR="00B470F9" w:rsidRPr="007A730E">
        <w:rPr>
          <w:rFonts w:asciiTheme="minorHAnsi" w:hAnsiTheme="minorHAnsi"/>
          <w:color w:val="000000" w:themeColor="text1"/>
        </w:rPr>
        <w:lastRenderedPageBreak/>
        <w:t xml:space="preserve">Objednateli další smluvní pokutu </w:t>
      </w:r>
      <w:r w:rsidR="00B470F9" w:rsidRPr="007A730E">
        <w:rPr>
          <w:color w:val="000000" w:themeColor="text1"/>
        </w:rPr>
        <w:t>ve výši 10</w:t>
      </w:r>
      <w:r w:rsidR="0072059C" w:rsidRPr="007A730E">
        <w:rPr>
          <w:color w:val="000000" w:themeColor="text1"/>
        </w:rPr>
        <w:t> </w:t>
      </w:r>
      <w:r w:rsidR="00B470F9" w:rsidRPr="007A730E">
        <w:rPr>
          <w:color w:val="000000" w:themeColor="text1"/>
        </w:rPr>
        <w:t>000</w:t>
      </w:r>
      <w:r w:rsidR="0072059C" w:rsidRPr="007A730E">
        <w:rPr>
          <w:color w:val="000000" w:themeColor="text1"/>
        </w:rPr>
        <w:t>,-</w:t>
      </w:r>
      <w:r w:rsidR="00B470F9" w:rsidRPr="007A730E">
        <w:rPr>
          <w:color w:val="000000" w:themeColor="text1"/>
        </w:rPr>
        <w:t xml:space="preserve"> Kč, a to </w:t>
      </w:r>
      <w:r w:rsidR="00B470F9" w:rsidRPr="007A730E">
        <w:rPr>
          <w:rFonts w:asciiTheme="minorHAnsi" w:hAnsiTheme="minorHAnsi"/>
          <w:color w:val="000000" w:themeColor="text1"/>
        </w:rPr>
        <w:t xml:space="preserve">za každý </w:t>
      </w:r>
      <w:r w:rsidR="00581CD5" w:rsidRPr="007A730E">
        <w:rPr>
          <w:rFonts w:asciiTheme="minorHAnsi" w:hAnsiTheme="minorHAnsi"/>
          <w:color w:val="000000" w:themeColor="text1"/>
        </w:rPr>
        <w:t xml:space="preserve">takový </w:t>
      </w:r>
      <w:r w:rsidR="00B470F9" w:rsidRPr="007A730E">
        <w:rPr>
          <w:rFonts w:asciiTheme="minorHAnsi" w:hAnsiTheme="minorHAnsi"/>
          <w:color w:val="000000" w:themeColor="text1"/>
        </w:rPr>
        <w:t xml:space="preserve">jednotlivý případ porušení povinnosti, přičemž </w:t>
      </w:r>
      <w:r w:rsidR="00B470F9" w:rsidRPr="007A730E">
        <w:rPr>
          <w:rFonts w:asciiTheme="minorHAnsi" w:hAnsiTheme="minorHAnsi"/>
        </w:rPr>
        <w:t>takto lze postupovat opakovaně;</w:t>
      </w:r>
      <w:bookmarkStart w:id="371" w:name="_Ref456784117"/>
    </w:p>
    <w:p w14:paraId="7B65B182" w14:textId="607851E6" w:rsidR="00F33615" w:rsidRPr="007A730E" w:rsidRDefault="00F33615" w:rsidP="007759AE">
      <w:pPr>
        <w:pStyle w:val="2sltext"/>
        <w:numPr>
          <w:ilvl w:val="1"/>
          <w:numId w:val="1"/>
        </w:numPr>
      </w:pPr>
      <w:r w:rsidRPr="007A730E">
        <w:t xml:space="preserve">v případě prodlení Poskytovatele s doručením Nabídky dle odst. </w:t>
      </w:r>
      <w:r w:rsidRPr="007A730E">
        <w:fldChar w:fldCharType="begin"/>
      </w:r>
      <w:r w:rsidRPr="007A730E">
        <w:instrText xml:space="preserve"> REF _Ref175315014 \r \h </w:instrText>
      </w:r>
      <w:r w:rsidR="007A730E" w:rsidRPr="007A730E">
        <w:instrText xml:space="preserve"> \* MERGEFORMAT </w:instrText>
      </w:r>
      <w:r w:rsidRPr="007A730E">
        <w:fldChar w:fldCharType="separate"/>
      </w:r>
      <w:r w:rsidR="00A31417">
        <w:t>73.3</w:t>
      </w:r>
      <w:r w:rsidRPr="007A730E">
        <w:fldChar w:fldCharType="end"/>
      </w:r>
      <w:r w:rsidRPr="007A730E">
        <w:t xml:space="preserve"> Smlouvy je Poskytovatel povinen uhradit Objednateli smluvní pokutu ve výši 1 000,- Kč, a to za každý započatý den prodlení;</w:t>
      </w:r>
    </w:p>
    <w:p w14:paraId="778B25DA" w14:textId="03351341" w:rsidR="00F33615" w:rsidRPr="007A730E" w:rsidRDefault="00F33615" w:rsidP="007759AE">
      <w:pPr>
        <w:pStyle w:val="2sltext"/>
        <w:numPr>
          <w:ilvl w:val="1"/>
          <w:numId w:val="1"/>
        </w:numPr>
      </w:pPr>
      <w:r w:rsidRPr="007A730E">
        <w:t xml:space="preserve">v případě prodlení Poskytovatele s doručením písemného potvrzení Objednávky dle odst. </w:t>
      </w:r>
      <w:r w:rsidRPr="007A730E">
        <w:fldChar w:fldCharType="begin"/>
      </w:r>
      <w:r w:rsidRPr="007A730E">
        <w:instrText xml:space="preserve"> REF _Ref175814669 \r \h </w:instrText>
      </w:r>
      <w:r w:rsidR="007A730E" w:rsidRPr="007A730E">
        <w:instrText xml:space="preserve"> \* MERGEFORMAT </w:instrText>
      </w:r>
      <w:r w:rsidRPr="007A730E">
        <w:fldChar w:fldCharType="separate"/>
      </w:r>
      <w:r w:rsidR="00A31417">
        <w:t>73.7</w:t>
      </w:r>
      <w:r w:rsidRPr="007A730E">
        <w:fldChar w:fldCharType="end"/>
      </w:r>
      <w:r w:rsidRPr="007A730E">
        <w:t xml:space="preserve"> Smlouvy je Poskytovatel povinen uhradit Objednateli smluvní pokutu ve výši 1</w:t>
      </w:r>
      <w:r w:rsidR="00CE20A8">
        <w:t> </w:t>
      </w:r>
      <w:r w:rsidRPr="007A730E">
        <w:t>000,- Kč, a to za každý započatý den prodlení;</w:t>
      </w:r>
    </w:p>
    <w:p w14:paraId="74F0002E" w14:textId="5236979B" w:rsidR="00E31E60" w:rsidRPr="007A730E" w:rsidRDefault="00306281" w:rsidP="007759AE">
      <w:pPr>
        <w:pStyle w:val="2sltext"/>
        <w:numPr>
          <w:ilvl w:val="1"/>
          <w:numId w:val="1"/>
        </w:numPr>
        <w:rPr>
          <w:color w:val="000000" w:themeColor="text1"/>
        </w:rPr>
      </w:pPr>
      <w:r w:rsidRPr="007A730E">
        <w:t xml:space="preserve">v případě prodlení Poskytovatele s poskytnutím plnění dle </w:t>
      </w:r>
      <w:r w:rsidR="00584BF9" w:rsidRPr="007A730E">
        <w:t>Prováděcí</w:t>
      </w:r>
      <w:r w:rsidRPr="007A730E">
        <w:t xml:space="preserve"> </w:t>
      </w:r>
      <w:r w:rsidRPr="007A730E">
        <w:rPr>
          <w:color w:val="000000" w:themeColor="text1"/>
        </w:rPr>
        <w:t>smlouvy</w:t>
      </w:r>
      <w:r w:rsidR="00B4362C" w:rsidRPr="007A730E">
        <w:rPr>
          <w:color w:val="000000" w:themeColor="text1"/>
        </w:rPr>
        <w:t xml:space="preserve"> v rámci Služby IS0</w:t>
      </w:r>
      <w:r w:rsidR="002A36D9">
        <w:rPr>
          <w:color w:val="000000" w:themeColor="text1"/>
        </w:rPr>
        <w:t>6</w:t>
      </w:r>
      <w:r w:rsidRPr="007A730E">
        <w:rPr>
          <w:color w:val="000000" w:themeColor="text1"/>
        </w:rPr>
        <w:t xml:space="preserve"> je Poskytovatel povinen uhradit Objednateli smluvní pokutu ve výši </w:t>
      </w:r>
      <w:r w:rsidR="00E31E60" w:rsidRPr="007A730E">
        <w:rPr>
          <w:color w:val="000000" w:themeColor="text1"/>
        </w:rPr>
        <w:t>0,</w:t>
      </w:r>
      <w:r w:rsidR="00B4362C" w:rsidRPr="007A730E">
        <w:rPr>
          <w:color w:val="000000" w:themeColor="text1"/>
        </w:rPr>
        <w:t>4</w:t>
      </w:r>
      <w:r w:rsidR="00E31E60" w:rsidRPr="007A730E">
        <w:rPr>
          <w:color w:val="000000" w:themeColor="text1"/>
        </w:rPr>
        <w:t xml:space="preserve"> % z</w:t>
      </w:r>
      <w:r w:rsidR="00B4362C" w:rsidRPr="007A730E">
        <w:rPr>
          <w:color w:val="000000" w:themeColor="text1"/>
        </w:rPr>
        <w:t> částky vypočtené jako násobek Ceny Služby IS0</w:t>
      </w:r>
      <w:r w:rsidR="002A36D9">
        <w:rPr>
          <w:color w:val="000000" w:themeColor="text1"/>
        </w:rPr>
        <w:t>6</w:t>
      </w:r>
      <w:r w:rsidR="00B4362C" w:rsidRPr="007A730E">
        <w:rPr>
          <w:color w:val="000000" w:themeColor="text1"/>
        </w:rPr>
        <w:t xml:space="preserve"> a hodnoty předpokládaného </w:t>
      </w:r>
      <w:r w:rsidR="00B4362C" w:rsidRPr="007A730E">
        <w:rPr>
          <w:bCs/>
          <w:color w:val="000000" w:themeColor="text1"/>
        </w:rPr>
        <w:t>celkového časového rozsahu za poskytování Služby IS0</w:t>
      </w:r>
      <w:r w:rsidR="002A36D9">
        <w:rPr>
          <w:bCs/>
          <w:color w:val="000000" w:themeColor="text1"/>
        </w:rPr>
        <w:t>6</w:t>
      </w:r>
      <w:r w:rsidR="00B4362C" w:rsidRPr="007A730E">
        <w:rPr>
          <w:bCs/>
          <w:color w:val="000000" w:themeColor="text1"/>
        </w:rPr>
        <w:t xml:space="preserve"> vyjádřeného v počtu člověkodní (MD), případně částí člověkodní (MD), uvedené v příslušné Prováděcí smlouvě</w:t>
      </w:r>
      <w:r w:rsidR="00E31E60" w:rsidRPr="007A730E">
        <w:rPr>
          <w:color w:val="000000" w:themeColor="text1"/>
        </w:rPr>
        <w:t xml:space="preserve">, </w:t>
      </w:r>
      <w:r w:rsidR="00B4362C" w:rsidRPr="007A730E">
        <w:rPr>
          <w:color w:val="000000" w:themeColor="text1"/>
        </w:rPr>
        <w:t xml:space="preserve">nestanovil-li Objednatel v rámci konkrétní Prováděcí smlouvy výslovně a jednoznačně jinak </w:t>
      </w:r>
      <w:r w:rsidR="007A730E" w:rsidRPr="007A730E">
        <w:rPr>
          <w:color w:val="000000" w:themeColor="text1"/>
        </w:rPr>
        <w:t>ve smyslu</w:t>
      </w:r>
      <w:r w:rsidR="00B4362C" w:rsidRPr="007A730E">
        <w:rPr>
          <w:color w:val="000000" w:themeColor="text1"/>
        </w:rPr>
        <w:t xml:space="preserve"> odst. </w:t>
      </w:r>
      <w:r w:rsidR="00B4362C" w:rsidRPr="007A730E">
        <w:rPr>
          <w:color w:val="000000" w:themeColor="text1"/>
        </w:rPr>
        <w:fldChar w:fldCharType="begin"/>
      </w:r>
      <w:r w:rsidR="00B4362C" w:rsidRPr="007A730E">
        <w:rPr>
          <w:color w:val="000000" w:themeColor="text1"/>
        </w:rPr>
        <w:instrText xml:space="preserve"> REF _Ref175812225 \r \h </w:instrText>
      </w:r>
      <w:r w:rsidR="0082416E" w:rsidRPr="007A730E">
        <w:rPr>
          <w:color w:val="000000" w:themeColor="text1"/>
        </w:rPr>
        <w:instrText xml:space="preserve"> \* MERGEFORMAT </w:instrText>
      </w:r>
      <w:r w:rsidR="00B4362C" w:rsidRPr="007A730E">
        <w:rPr>
          <w:color w:val="000000" w:themeColor="text1"/>
        </w:rPr>
      </w:r>
      <w:r w:rsidR="00B4362C" w:rsidRPr="007A730E">
        <w:rPr>
          <w:color w:val="000000" w:themeColor="text1"/>
        </w:rPr>
        <w:fldChar w:fldCharType="separate"/>
      </w:r>
      <w:r w:rsidR="00A31417">
        <w:rPr>
          <w:color w:val="000000" w:themeColor="text1"/>
        </w:rPr>
        <w:t>87</w:t>
      </w:r>
      <w:r w:rsidR="00B4362C" w:rsidRPr="007A730E">
        <w:rPr>
          <w:color w:val="000000" w:themeColor="text1"/>
        </w:rPr>
        <w:fldChar w:fldCharType="end"/>
      </w:r>
      <w:r w:rsidR="00B4362C" w:rsidRPr="007A730E">
        <w:rPr>
          <w:color w:val="000000" w:themeColor="text1"/>
        </w:rPr>
        <w:t xml:space="preserve"> Smlouvy, a to za každý i započatý den prodlení;</w:t>
      </w:r>
    </w:p>
    <w:p w14:paraId="4F01A964" w14:textId="1362F033" w:rsidR="00306281" w:rsidRPr="007A730E" w:rsidRDefault="00B4362C" w:rsidP="007759AE">
      <w:pPr>
        <w:pStyle w:val="2sltext"/>
        <w:numPr>
          <w:ilvl w:val="1"/>
          <w:numId w:val="1"/>
        </w:numPr>
        <w:rPr>
          <w:color w:val="000000" w:themeColor="text1"/>
        </w:rPr>
      </w:pPr>
      <w:r w:rsidRPr="007A730E">
        <w:rPr>
          <w:color w:val="000000" w:themeColor="text1"/>
        </w:rPr>
        <w:t>v případě prodlení Poskytovatele s poskytnutím plnění dle Prováděcí smlouvy v rámci Služby IS0</w:t>
      </w:r>
      <w:r w:rsidR="002A36D9">
        <w:rPr>
          <w:color w:val="000000" w:themeColor="text1"/>
        </w:rPr>
        <w:t>6</w:t>
      </w:r>
      <w:r w:rsidRPr="007A730E">
        <w:rPr>
          <w:color w:val="000000" w:themeColor="text1"/>
        </w:rPr>
        <w:t xml:space="preserve"> je Poskytovatel povinen uhradit Objednateli smluvní pokutu ve výši 5</w:t>
      </w:r>
      <w:r w:rsidR="0072059C" w:rsidRPr="007A730E">
        <w:rPr>
          <w:color w:val="000000" w:themeColor="text1"/>
        </w:rPr>
        <w:t> </w:t>
      </w:r>
      <w:r w:rsidRPr="007A730E">
        <w:rPr>
          <w:color w:val="000000" w:themeColor="text1"/>
        </w:rPr>
        <w:t>000</w:t>
      </w:r>
      <w:r w:rsidR="0072059C" w:rsidRPr="007A730E">
        <w:rPr>
          <w:color w:val="000000" w:themeColor="text1"/>
        </w:rPr>
        <w:t>,-</w:t>
      </w:r>
      <w:r w:rsidRPr="007A730E">
        <w:rPr>
          <w:color w:val="000000" w:themeColor="text1"/>
        </w:rPr>
        <w:t xml:space="preserve"> Kč, stanovil-li Objednatel v rámci konkrétní Prováděcí smlouvy výslovně a jednoznačně jinak </w:t>
      </w:r>
      <w:r w:rsidR="00687DD6" w:rsidRPr="007A730E">
        <w:rPr>
          <w:color w:val="000000" w:themeColor="text1"/>
        </w:rPr>
        <w:t>ve smyslu</w:t>
      </w:r>
      <w:r w:rsidRPr="007A730E">
        <w:rPr>
          <w:color w:val="000000" w:themeColor="text1"/>
        </w:rPr>
        <w:t xml:space="preserve"> odst. </w:t>
      </w:r>
      <w:r w:rsidRPr="007A730E">
        <w:rPr>
          <w:color w:val="000000" w:themeColor="text1"/>
        </w:rPr>
        <w:fldChar w:fldCharType="begin"/>
      </w:r>
      <w:r w:rsidRPr="007A730E">
        <w:rPr>
          <w:color w:val="000000" w:themeColor="text1"/>
        </w:rPr>
        <w:instrText xml:space="preserve"> REF _Ref175812225 \r \h </w:instrText>
      </w:r>
      <w:r w:rsidR="0082416E" w:rsidRPr="007A730E">
        <w:rPr>
          <w:color w:val="000000" w:themeColor="text1"/>
        </w:rPr>
        <w:instrText xml:space="preserve"> \* MERGEFORMAT </w:instrText>
      </w:r>
      <w:r w:rsidRPr="007A730E">
        <w:rPr>
          <w:color w:val="000000" w:themeColor="text1"/>
        </w:rPr>
      </w:r>
      <w:r w:rsidRPr="007A730E">
        <w:rPr>
          <w:color w:val="000000" w:themeColor="text1"/>
        </w:rPr>
        <w:fldChar w:fldCharType="separate"/>
      </w:r>
      <w:r w:rsidR="00A31417">
        <w:rPr>
          <w:color w:val="000000" w:themeColor="text1"/>
        </w:rPr>
        <w:t>87</w:t>
      </w:r>
      <w:r w:rsidRPr="007A730E">
        <w:rPr>
          <w:color w:val="000000" w:themeColor="text1"/>
        </w:rPr>
        <w:fldChar w:fldCharType="end"/>
      </w:r>
      <w:r w:rsidRPr="007A730E">
        <w:rPr>
          <w:color w:val="000000" w:themeColor="text1"/>
        </w:rPr>
        <w:t xml:space="preserve"> Smlouvy, a to za každý i započatý den prodlení;</w:t>
      </w:r>
    </w:p>
    <w:p w14:paraId="57186F32" w14:textId="6BAD36A5" w:rsidR="00B4362C" w:rsidRPr="007A730E" w:rsidRDefault="00B4362C" w:rsidP="007759AE">
      <w:pPr>
        <w:pStyle w:val="2sltext"/>
        <w:numPr>
          <w:ilvl w:val="1"/>
          <w:numId w:val="1"/>
        </w:numPr>
      </w:pPr>
      <w:r w:rsidRPr="007A730E">
        <w:t xml:space="preserve">v </w:t>
      </w:r>
      <w:r w:rsidRPr="007A730E">
        <w:rPr>
          <w:color w:val="000000" w:themeColor="text1"/>
        </w:rPr>
        <w:t>případě prodlení Poskytovatele s poskytnutím plnění dle Prováděcí smlouvy v rámci Služby JS01, JS02 nebo JS03 je Poskytovatel povinen uhradit Objednateli smluvní pokutu ve výši 0,4 % z</w:t>
      </w:r>
      <w:r w:rsidR="0082416E" w:rsidRPr="007A730E">
        <w:rPr>
          <w:color w:val="000000" w:themeColor="text1"/>
        </w:rPr>
        <w:t xml:space="preserve"> Ceny Služby </w:t>
      </w:r>
      <w:r w:rsidR="0082416E" w:rsidRPr="007A730E">
        <w:t>JS01, Ceny Služby JS02 nebo Ceny Služby JS03, podle toho, ke které z těchto Služeb se Prováděcí smlouva vztahuje</w:t>
      </w:r>
      <w:r w:rsidRPr="007A730E">
        <w:t>, a to za každý i započatý den prodlení;</w:t>
      </w:r>
    </w:p>
    <w:p w14:paraId="097841C9" w14:textId="11AB073F" w:rsidR="00B4362C" w:rsidRPr="007A730E" w:rsidRDefault="00B4362C" w:rsidP="007759AE">
      <w:pPr>
        <w:pStyle w:val="2sltext"/>
        <w:numPr>
          <w:ilvl w:val="1"/>
          <w:numId w:val="1"/>
        </w:numPr>
        <w:rPr>
          <w:color w:val="000000" w:themeColor="text1"/>
        </w:rPr>
      </w:pPr>
      <w:r w:rsidRPr="007A730E">
        <w:t>v </w:t>
      </w:r>
      <w:r w:rsidRPr="007A730E">
        <w:rPr>
          <w:color w:val="000000" w:themeColor="text1"/>
        </w:rPr>
        <w:t xml:space="preserve">případě prodlení Poskytovatele s odstraněním vytknutých vad, výhrad či připomínek k výsledku plnění Poskytovatele v souladu s Protokolem o akceptačním řízení dle odst. </w:t>
      </w:r>
      <w:r w:rsidRPr="007A730E">
        <w:rPr>
          <w:color w:val="000000" w:themeColor="text1"/>
        </w:rPr>
        <w:fldChar w:fldCharType="begin"/>
      </w:r>
      <w:r w:rsidRPr="007A730E">
        <w:rPr>
          <w:color w:val="000000" w:themeColor="text1"/>
        </w:rPr>
        <w:instrText xml:space="preserve"> REF _Ref66110527 \r \h  \* MERGEFORMAT </w:instrText>
      </w:r>
      <w:r w:rsidRPr="007A730E">
        <w:rPr>
          <w:color w:val="000000" w:themeColor="text1"/>
        </w:rPr>
      </w:r>
      <w:r w:rsidRPr="007A730E">
        <w:rPr>
          <w:color w:val="000000" w:themeColor="text1"/>
        </w:rPr>
        <w:fldChar w:fldCharType="separate"/>
      </w:r>
      <w:r w:rsidR="00A31417">
        <w:rPr>
          <w:color w:val="000000" w:themeColor="text1"/>
        </w:rPr>
        <w:t>79.5</w:t>
      </w:r>
      <w:r w:rsidRPr="007A730E">
        <w:rPr>
          <w:color w:val="000000" w:themeColor="text1"/>
        </w:rPr>
        <w:fldChar w:fldCharType="end"/>
      </w:r>
      <w:r w:rsidRPr="007A730E">
        <w:rPr>
          <w:color w:val="000000" w:themeColor="text1"/>
        </w:rPr>
        <w:t xml:space="preserve"> Smlouvy je Poskytovatel povinen uhradit Objednateli smluvní pokutu ve výši 0,5 % z odměny za poskytnutí plnění dle </w:t>
      </w:r>
      <w:r w:rsidR="0082416E" w:rsidRPr="007A730E">
        <w:rPr>
          <w:color w:val="000000" w:themeColor="text1"/>
        </w:rPr>
        <w:t xml:space="preserve">dané </w:t>
      </w:r>
      <w:r w:rsidRPr="007A730E">
        <w:rPr>
          <w:color w:val="000000" w:themeColor="text1"/>
        </w:rPr>
        <w:t>Prováděcí smlouvy</w:t>
      </w:r>
      <w:r w:rsidR="0082416E" w:rsidRPr="007A730E">
        <w:rPr>
          <w:color w:val="000000" w:themeColor="text1"/>
        </w:rPr>
        <w:t>, a to za každý i započatý den prodlení.</w:t>
      </w:r>
    </w:p>
    <w:bookmarkEnd w:id="371"/>
    <w:p w14:paraId="6AC7A12F" w14:textId="77777777" w:rsidR="00306281" w:rsidRPr="00E54D29" w:rsidRDefault="00306281" w:rsidP="0082416E"/>
    <w:p w14:paraId="41C61643" w14:textId="1448CC1A" w:rsidR="007C0919" w:rsidRPr="0072059C" w:rsidRDefault="007C0919" w:rsidP="007759AE">
      <w:pPr>
        <w:pStyle w:val="2sltext"/>
      </w:pPr>
      <w:r w:rsidRPr="00213EC3">
        <w:t xml:space="preserve">Poruší-li Poskytovatel jakoukoliv povinnost dle odst. </w:t>
      </w:r>
      <w:r w:rsidR="004C5858">
        <w:fldChar w:fldCharType="begin"/>
      </w:r>
      <w:r w:rsidR="004C5858">
        <w:instrText xml:space="preserve"> REF _Ref175832538 \r \h </w:instrText>
      </w:r>
      <w:r w:rsidR="007759AE">
        <w:instrText xml:space="preserve"> \* MERGEFORMAT </w:instrText>
      </w:r>
      <w:r w:rsidR="004C5858">
        <w:fldChar w:fldCharType="separate"/>
      </w:r>
      <w:r w:rsidR="00A31417">
        <w:t>94</w:t>
      </w:r>
      <w:r w:rsidR="004C5858">
        <w:fldChar w:fldCharType="end"/>
      </w:r>
      <w:r w:rsidR="004C5858">
        <w:t xml:space="preserve">, </w:t>
      </w:r>
      <w:r w:rsidRPr="00213EC3">
        <w:fldChar w:fldCharType="begin"/>
      </w:r>
      <w:r w:rsidRPr="00213EC3">
        <w:instrText xml:space="preserve"> REF _Ref113533258 \r \h  \* MERGEFORMAT </w:instrText>
      </w:r>
      <w:r w:rsidRPr="00213EC3">
        <w:fldChar w:fldCharType="separate"/>
      </w:r>
      <w:r w:rsidR="00A31417">
        <w:t>108</w:t>
      </w:r>
      <w:r w:rsidRPr="00213EC3">
        <w:fldChar w:fldCharType="end"/>
      </w:r>
      <w:r w:rsidRPr="00213EC3">
        <w:t xml:space="preserve"> Smlouvy, je povinen uhradit Objednateli smluvní pokutu ve výši </w:t>
      </w:r>
      <w:r w:rsidR="00F33615" w:rsidRPr="00213EC3">
        <w:t>5</w:t>
      </w:r>
      <w:r w:rsidRPr="00213EC3">
        <w:rPr>
          <w:lang w:eastAsia="en-US" w:bidi="en-US"/>
        </w:rPr>
        <w:t>00 000,- Kč</w:t>
      </w:r>
      <w:r w:rsidR="0072059C">
        <w:rPr>
          <w:lang w:eastAsia="en-US" w:bidi="en-US"/>
        </w:rPr>
        <w:t xml:space="preserve">, a to </w:t>
      </w:r>
      <w:r w:rsidRPr="00213EC3">
        <w:t>za každý jednotlivý případ porušení.</w:t>
      </w:r>
    </w:p>
    <w:p w14:paraId="34A95280" w14:textId="77777777" w:rsidR="0072059C" w:rsidRPr="0072059C" w:rsidRDefault="0072059C" w:rsidP="007759AE">
      <w:pPr>
        <w:pStyle w:val="2sltext"/>
        <w:numPr>
          <w:ilvl w:val="0"/>
          <w:numId w:val="0"/>
        </w:numPr>
        <w:ind w:left="567"/>
      </w:pPr>
    </w:p>
    <w:p w14:paraId="6750EBD8" w14:textId="18DACC09" w:rsidR="007C0919" w:rsidRPr="007A59B7" w:rsidRDefault="0072059C" w:rsidP="007759AE">
      <w:pPr>
        <w:pStyle w:val="2sltext"/>
      </w:pPr>
      <w:r w:rsidRPr="00213EC3">
        <w:t xml:space="preserve">Poruší-li Poskytovatel jakoukoliv povinnost dle odst. </w:t>
      </w:r>
      <w:r>
        <w:fldChar w:fldCharType="begin"/>
      </w:r>
      <w:r>
        <w:instrText xml:space="preserve"> REF _Ref113533274 \r \h </w:instrText>
      </w:r>
      <w:r w:rsidR="007759AE">
        <w:instrText xml:space="preserve"> \* MERGEFORMAT </w:instrText>
      </w:r>
      <w:r>
        <w:fldChar w:fldCharType="separate"/>
      </w:r>
      <w:r w:rsidR="00A31417">
        <w:t>106</w:t>
      </w:r>
      <w:r>
        <w:fldChar w:fldCharType="end"/>
      </w:r>
      <w:r w:rsidR="007A59B7">
        <w:t xml:space="preserve">, </w:t>
      </w:r>
      <w:r>
        <w:fldChar w:fldCharType="begin"/>
      </w:r>
      <w:r>
        <w:instrText xml:space="preserve"> REF _Ref175818793 \r \h </w:instrText>
      </w:r>
      <w:r w:rsidR="007759AE">
        <w:instrText xml:space="preserve"> \* MERGEFORMAT </w:instrText>
      </w:r>
      <w:r>
        <w:fldChar w:fldCharType="separate"/>
      </w:r>
      <w:r w:rsidR="00A31417">
        <w:t>107</w:t>
      </w:r>
      <w:r>
        <w:fldChar w:fldCharType="end"/>
      </w:r>
      <w:r w:rsidR="007A59B7">
        <w:t xml:space="preserve"> a</w:t>
      </w:r>
      <w:r w:rsidR="007A59B7" w:rsidRPr="007A59B7">
        <w:t xml:space="preserve"> </w:t>
      </w:r>
      <w:r w:rsidR="007A59B7" w:rsidRPr="0072059C">
        <w:fldChar w:fldCharType="begin"/>
      </w:r>
      <w:r w:rsidR="007A59B7" w:rsidRPr="0072059C">
        <w:instrText xml:space="preserve"> REF _Ref153348071 \r \h  \* MERGEFORMAT </w:instrText>
      </w:r>
      <w:r w:rsidR="007A59B7" w:rsidRPr="0072059C">
        <w:fldChar w:fldCharType="separate"/>
      </w:r>
      <w:r w:rsidR="00A31417">
        <w:t>117</w:t>
      </w:r>
      <w:r w:rsidR="007A59B7" w:rsidRPr="0072059C">
        <w:fldChar w:fldCharType="end"/>
      </w:r>
      <w:r>
        <w:t xml:space="preserve"> </w:t>
      </w:r>
      <w:r w:rsidRPr="00213EC3">
        <w:t xml:space="preserve">Smlouvy, je povinen uhradit Objednateli smluvní pokutu ve výši </w:t>
      </w:r>
      <w:r>
        <w:t>2</w:t>
      </w:r>
      <w:r w:rsidRPr="00213EC3">
        <w:rPr>
          <w:lang w:eastAsia="en-US" w:bidi="en-US"/>
        </w:rPr>
        <w:t>00 000,- Kč</w:t>
      </w:r>
      <w:r>
        <w:rPr>
          <w:lang w:eastAsia="en-US" w:bidi="en-US"/>
        </w:rPr>
        <w:t xml:space="preserve">, a to </w:t>
      </w:r>
      <w:r w:rsidRPr="00213EC3">
        <w:t>za každý jednotlivý případ porušení.</w:t>
      </w:r>
    </w:p>
    <w:p w14:paraId="248F8477" w14:textId="77777777" w:rsidR="007A59B7" w:rsidRPr="007A59B7" w:rsidRDefault="007A59B7" w:rsidP="007759AE">
      <w:pPr>
        <w:pStyle w:val="2sltext"/>
        <w:numPr>
          <w:ilvl w:val="0"/>
          <w:numId w:val="0"/>
        </w:numPr>
        <w:ind w:left="567"/>
      </w:pPr>
    </w:p>
    <w:p w14:paraId="222F177D" w14:textId="17CA9DFD" w:rsidR="00213EC3" w:rsidRPr="007A59B7" w:rsidRDefault="007C0919" w:rsidP="007759AE">
      <w:pPr>
        <w:pStyle w:val="2sltext"/>
      </w:pPr>
      <w:r w:rsidRPr="0072059C">
        <w:t xml:space="preserve">Poruší-li Poskytovatel jakoukoliv povinnost dle odst. </w:t>
      </w:r>
      <w:r w:rsidRPr="0072059C">
        <w:fldChar w:fldCharType="begin"/>
      </w:r>
      <w:r w:rsidRPr="0072059C">
        <w:instrText xml:space="preserve"> REF _Ref391989464 \r \h  \* MERGEFORMAT </w:instrText>
      </w:r>
      <w:r w:rsidRPr="0072059C">
        <w:fldChar w:fldCharType="separate"/>
      </w:r>
      <w:ins w:id="372" w:author="Word Document Comparison" w:date="2025-03-20T15:34:00Z" w16du:dateUtc="2025-03-20T14:34:00Z">
        <w:r w:rsidR="004E617D">
          <w:t>157</w:t>
        </w:r>
      </w:ins>
      <w:del w:id="373" w:author="Word Document Comparison" w:date="2025-03-20T15:34:00Z" w16du:dateUtc="2025-03-20T14:34:00Z">
        <w:r w:rsidR="00A31417">
          <w:delText>153</w:delText>
        </w:r>
      </w:del>
      <w:r w:rsidRPr="0072059C">
        <w:fldChar w:fldCharType="end"/>
      </w:r>
      <w:r w:rsidR="007A59B7">
        <w:t xml:space="preserve">, </w:t>
      </w:r>
      <w:r w:rsidR="007A59B7" w:rsidRPr="0072059C">
        <w:fldChar w:fldCharType="begin"/>
      </w:r>
      <w:r w:rsidR="007A59B7" w:rsidRPr="0072059C">
        <w:instrText xml:space="preserve"> REF _Ref115096088 \r \h  \* MERGEFORMAT </w:instrText>
      </w:r>
      <w:r w:rsidR="007A59B7" w:rsidRPr="0072059C">
        <w:fldChar w:fldCharType="separate"/>
      </w:r>
      <w:ins w:id="374" w:author="Word Document Comparison" w:date="2025-03-20T15:34:00Z" w16du:dateUtc="2025-03-20T14:34:00Z">
        <w:r w:rsidR="004E617D">
          <w:t>191</w:t>
        </w:r>
      </w:ins>
      <w:del w:id="375" w:author="Word Document Comparison" w:date="2025-03-20T15:34:00Z" w16du:dateUtc="2025-03-20T14:34:00Z">
        <w:r w:rsidR="00A31417">
          <w:delText>184</w:delText>
        </w:r>
      </w:del>
      <w:r w:rsidR="007A59B7" w:rsidRPr="0072059C">
        <w:fldChar w:fldCharType="end"/>
      </w:r>
      <w:r w:rsidR="007A59B7" w:rsidRPr="0072059C">
        <w:t xml:space="preserve">, </w:t>
      </w:r>
      <w:r w:rsidR="007A59B7" w:rsidRPr="0072059C">
        <w:fldChar w:fldCharType="begin"/>
      </w:r>
      <w:r w:rsidR="007A59B7" w:rsidRPr="0072059C">
        <w:instrText xml:space="preserve"> REF _Ref175814957 \r \h  \* MERGEFORMAT </w:instrText>
      </w:r>
      <w:r w:rsidR="007A59B7" w:rsidRPr="0072059C">
        <w:fldChar w:fldCharType="separate"/>
      </w:r>
      <w:ins w:id="376" w:author="Word Document Comparison" w:date="2025-03-20T15:34:00Z" w16du:dateUtc="2025-03-20T14:34:00Z">
        <w:r w:rsidR="004E617D">
          <w:t>192</w:t>
        </w:r>
      </w:ins>
      <w:del w:id="377" w:author="Word Document Comparison" w:date="2025-03-20T15:34:00Z" w16du:dateUtc="2025-03-20T14:34:00Z">
        <w:r w:rsidR="00A31417">
          <w:delText>185</w:delText>
        </w:r>
      </w:del>
      <w:r w:rsidR="007A59B7" w:rsidRPr="0072059C">
        <w:fldChar w:fldCharType="end"/>
      </w:r>
      <w:r w:rsidR="007A59B7" w:rsidRPr="0072059C">
        <w:t xml:space="preserve"> nebo </w:t>
      </w:r>
      <w:r w:rsidR="007A59B7" w:rsidRPr="0072059C">
        <w:fldChar w:fldCharType="begin"/>
      </w:r>
      <w:r w:rsidR="007A59B7" w:rsidRPr="0072059C">
        <w:instrText xml:space="preserve"> REF _Ref159283634 \r \h  \* MERGEFORMAT </w:instrText>
      </w:r>
      <w:r w:rsidR="007A59B7" w:rsidRPr="0072059C">
        <w:fldChar w:fldCharType="separate"/>
      </w:r>
      <w:ins w:id="378" w:author="Word Document Comparison" w:date="2025-03-20T15:34:00Z" w16du:dateUtc="2025-03-20T14:34:00Z">
        <w:r w:rsidR="004E617D">
          <w:t>194</w:t>
        </w:r>
      </w:ins>
      <w:del w:id="379" w:author="Word Document Comparison" w:date="2025-03-20T15:34:00Z" w16du:dateUtc="2025-03-20T14:34:00Z">
        <w:r w:rsidR="00A31417">
          <w:delText>187</w:delText>
        </w:r>
      </w:del>
      <w:r w:rsidR="007A59B7" w:rsidRPr="0072059C">
        <w:fldChar w:fldCharType="end"/>
      </w:r>
      <w:r w:rsidR="007A59B7" w:rsidRPr="0072059C">
        <w:t xml:space="preserve"> Smlouvy </w:t>
      </w:r>
      <w:r w:rsidRPr="0072059C">
        <w:t xml:space="preserve">je povinen uhradit Objednateli smluvní pokutu ve výši </w:t>
      </w:r>
      <w:r w:rsidR="00213EC3" w:rsidRPr="0072059C">
        <w:rPr>
          <w:lang w:eastAsia="en-US" w:bidi="en-US"/>
        </w:rPr>
        <w:t>10</w:t>
      </w:r>
      <w:r w:rsidRPr="0072059C">
        <w:rPr>
          <w:lang w:eastAsia="en-US" w:bidi="en-US"/>
        </w:rPr>
        <w:t>0 000,- Kč</w:t>
      </w:r>
      <w:r w:rsidR="0072059C" w:rsidRPr="0072059C">
        <w:rPr>
          <w:lang w:eastAsia="en-US" w:bidi="en-US"/>
        </w:rPr>
        <w:t xml:space="preserve">, a to </w:t>
      </w:r>
      <w:r w:rsidRPr="0072059C">
        <w:t>za každý jednotlivý případ porušení.</w:t>
      </w:r>
    </w:p>
    <w:p w14:paraId="4A136719" w14:textId="77777777" w:rsidR="007A59B7" w:rsidRPr="007A59B7" w:rsidRDefault="007A59B7" w:rsidP="007759AE">
      <w:pPr>
        <w:pStyle w:val="2sltext"/>
        <w:numPr>
          <w:ilvl w:val="0"/>
          <w:numId w:val="0"/>
        </w:numPr>
        <w:ind w:left="567"/>
      </w:pPr>
    </w:p>
    <w:p w14:paraId="7EE180C4" w14:textId="278A8F8E" w:rsidR="007A59B7" w:rsidRPr="007A59B7" w:rsidRDefault="007A59B7" w:rsidP="007759AE">
      <w:pPr>
        <w:pStyle w:val="2sltext"/>
      </w:pPr>
      <w:r w:rsidRPr="00213EC3">
        <w:t xml:space="preserve">Poruší-li Poskytovatel jakoukoliv povinnost dle odst. </w:t>
      </w:r>
      <w:r w:rsidRPr="00213EC3">
        <w:fldChar w:fldCharType="begin"/>
      </w:r>
      <w:r w:rsidRPr="00213EC3">
        <w:instrText xml:space="preserve"> REF _Ref158629490 \r \h  \* MERGEFORMAT </w:instrText>
      </w:r>
      <w:r w:rsidRPr="00213EC3">
        <w:fldChar w:fldCharType="separate"/>
      </w:r>
      <w:ins w:id="380" w:author="Word Document Comparison" w:date="2025-03-20T15:34:00Z" w16du:dateUtc="2025-03-20T14:34:00Z">
        <w:r w:rsidR="004E617D">
          <w:t>222</w:t>
        </w:r>
      </w:ins>
      <w:del w:id="381" w:author="Word Document Comparison" w:date="2025-03-20T15:34:00Z" w16du:dateUtc="2025-03-20T14:34:00Z">
        <w:r w:rsidR="00A31417">
          <w:delText>215</w:delText>
        </w:r>
      </w:del>
      <w:r w:rsidRPr="00213EC3">
        <w:fldChar w:fldCharType="end"/>
      </w:r>
      <w:r w:rsidRPr="00213EC3">
        <w:t xml:space="preserve"> až </w:t>
      </w:r>
      <w:r w:rsidRPr="00213EC3">
        <w:fldChar w:fldCharType="begin"/>
      </w:r>
      <w:r w:rsidRPr="00213EC3">
        <w:instrText xml:space="preserve"> REF _Ref158629501 \r \h  \* MERGEFORMAT </w:instrText>
      </w:r>
      <w:r w:rsidRPr="00213EC3">
        <w:fldChar w:fldCharType="separate"/>
      </w:r>
      <w:ins w:id="382" w:author="Word Document Comparison" w:date="2025-03-20T15:34:00Z" w16du:dateUtc="2025-03-20T14:34:00Z">
        <w:r w:rsidR="004E617D">
          <w:t>229</w:t>
        </w:r>
      </w:ins>
      <w:del w:id="383" w:author="Word Document Comparison" w:date="2025-03-20T15:34:00Z" w16du:dateUtc="2025-03-20T14:34:00Z">
        <w:r w:rsidR="00A31417">
          <w:delText>222</w:delText>
        </w:r>
      </w:del>
      <w:r w:rsidRPr="00213EC3">
        <w:fldChar w:fldCharType="end"/>
      </w:r>
      <w:r w:rsidRPr="00213EC3">
        <w:t xml:space="preserve"> nebo </w:t>
      </w:r>
      <w:r w:rsidRPr="00213EC3">
        <w:fldChar w:fldCharType="begin"/>
      </w:r>
      <w:r w:rsidRPr="00213EC3">
        <w:instrText xml:space="preserve"> REF _Ref433127238 \r \h  \* MERGEFORMAT </w:instrText>
      </w:r>
      <w:r w:rsidRPr="00213EC3">
        <w:fldChar w:fldCharType="separate"/>
      </w:r>
      <w:ins w:id="384" w:author="Word Document Comparison" w:date="2025-03-20T15:34:00Z" w16du:dateUtc="2025-03-20T14:34:00Z">
        <w:r w:rsidR="004E617D">
          <w:t>232</w:t>
        </w:r>
      </w:ins>
      <w:del w:id="385" w:author="Word Document Comparison" w:date="2025-03-20T15:34:00Z" w16du:dateUtc="2025-03-20T14:34:00Z">
        <w:r w:rsidR="00A31417">
          <w:delText>225</w:delText>
        </w:r>
      </w:del>
      <w:r w:rsidRPr="00213EC3">
        <w:fldChar w:fldCharType="end"/>
      </w:r>
      <w:r w:rsidRPr="00213EC3">
        <w:t xml:space="preserve"> až </w:t>
      </w:r>
      <w:r w:rsidRPr="00213EC3">
        <w:fldChar w:fldCharType="begin"/>
      </w:r>
      <w:r w:rsidRPr="00213EC3">
        <w:instrText xml:space="preserve"> REF _Ref130288969 \r \h  \* MERGEFORMAT </w:instrText>
      </w:r>
      <w:r w:rsidRPr="00213EC3">
        <w:fldChar w:fldCharType="separate"/>
      </w:r>
      <w:ins w:id="386" w:author="Word Document Comparison" w:date="2025-03-20T15:34:00Z" w16du:dateUtc="2025-03-20T14:34:00Z">
        <w:r w:rsidR="004E617D">
          <w:t>239</w:t>
        </w:r>
      </w:ins>
      <w:del w:id="387" w:author="Word Document Comparison" w:date="2025-03-20T15:34:00Z" w16du:dateUtc="2025-03-20T14:34:00Z">
        <w:r w:rsidR="00A31417">
          <w:delText>232</w:delText>
        </w:r>
      </w:del>
      <w:r w:rsidRPr="00213EC3">
        <w:fldChar w:fldCharType="end"/>
      </w:r>
      <w:r w:rsidRPr="00213EC3">
        <w:t xml:space="preserve"> Smlouvy, je povinen uhradit Objednateli smluvní pokutu ve výši </w:t>
      </w:r>
      <w:r w:rsidRPr="00213EC3">
        <w:rPr>
          <w:lang w:eastAsia="en-US" w:bidi="en-US"/>
        </w:rPr>
        <w:t>20 000,- Kč</w:t>
      </w:r>
      <w:r>
        <w:rPr>
          <w:lang w:eastAsia="en-US" w:bidi="en-US"/>
        </w:rPr>
        <w:t xml:space="preserve">, a to </w:t>
      </w:r>
      <w:r w:rsidRPr="00213EC3">
        <w:t>za každý jednotlivý případ porušení.</w:t>
      </w:r>
    </w:p>
    <w:p w14:paraId="45CE464A" w14:textId="77777777" w:rsidR="007A59B7" w:rsidRDefault="007A59B7" w:rsidP="007759AE">
      <w:pPr>
        <w:pStyle w:val="2sltext"/>
        <w:numPr>
          <w:ilvl w:val="0"/>
          <w:numId w:val="0"/>
        </w:numPr>
        <w:ind w:left="567"/>
      </w:pPr>
    </w:p>
    <w:p w14:paraId="1D843995" w14:textId="74D2CE20" w:rsidR="007A59B7" w:rsidRPr="007A59B7" w:rsidRDefault="007A59B7" w:rsidP="007759AE">
      <w:pPr>
        <w:pStyle w:val="2sltext"/>
      </w:pPr>
      <w:r w:rsidRPr="007A59B7">
        <w:t xml:space="preserve">Poruší-li Poskytovatel jakoukoliv povinnost dle odst. </w:t>
      </w:r>
      <w:r w:rsidRPr="007A59B7">
        <w:fldChar w:fldCharType="begin"/>
      </w:r>
      <w:r w:rsidRPr="007A59B7">
        <w:instrText xml:space="preserve"> REF _Ref153910787 \r \h </w:instrText>
      </w:r>
      <w:r>
        <w:instrText xml:space="preserve"> \* MERGEFORMAT </w:instrText>
      </w:r>
      <w:r w:rsidRPr="007A59B7">
        <w:fldChar w:fldCharType="separate"/>
      </w:r>
      <w:r w:rsidR="00A31417">
        <w:t>105</w:t>
      </w:r>
      <w:r w:rsidRPr="007A59B7">
        <w:fldChar w:fldCharType="end"/>
      </w:r>
      <w:r w:rsidRPr="007A59B7">
        <w:t xml:space="preserve">, </w:t>
      </w:r>
      <w:r w:rsidR="001143D7">
        <w:fldChar w:fldCharType="begin"/>
      </w:r>
      <w:r w:rsidR="001143D7">
        <w:instrText xml:space="preserve"> REF _Ref175829402 \r \h </w:instrText>
      </w:r>
      <w:r w:rsidR="007759AE">
        <w:instrText xml:space="preserve"> \* MERGEFORMAT </w:instrText>
      </w:r>
      <w:r w:rsidR="001143D7">
        <w:fldChar w:fldCharType="separate"/>
      </w:r>
      <w:r w:rsidR="00A31417">
        <w:t>110</w:t>
      </w:r>
      <w:r w:rsidR="001143D7">
        <w:fldChar w:fldCharType="end"/>
      </w:r>
      <w:r w:rsidR="001143D7">
        <w:t xml:space="preserve"> </w:t>
      </w:r>
      <w:r w:rsidRPr="007A59B7">
        <w:t xml:space="preserve">až </w:t>
      </w:r>
      <w:r w:rsidRPr="007A59B7">
        <w:fldChar w:fldCharType="begin"/>
      </w:r>
      <w:r w:rsidRPr="007A59B7">
        <w:instrText xml:space="preserve"> REF _Ref153910898 \r \h </w:instrText>
      </w:r>
      <w:r>
        <w:instrText xml:space="preserve"> \* MERGEFORMAT </w:instrText>
      </w:r>
      <w:r w:rsidRPr="007A59B7">
        <w:fldChar w:fldCharType="separate"/>
      </w:r>
      <w:r w:rsidR="00A31417">
        <w:t>113</w:t>
      </w:r>
      <w:r w:rsidRPr="007A59B7">
        <w:fldChar w:fldCharType="end"/>
      </w:r>
      <w:r w:rsidRPr="007A59B7">
        <w:t xml:space="preserve">, </w:t>
      </w:r>
      <w:r w:rsidRPr="007A59B7">
        <w:fldChar w:fldCharType="begin"/>
      </w:r>
      <w:r w:rsidRPr="007A59B7">
        <w:instrText xml:space="preserve"> REF _Ref153910905 \r \h </w:instrText>
      </w:r>
      <w:r>
        <w:instrText xml:space="preserve"> \* MERGEFORMAT </w:instrText>
      </w:r>
      <w:r w:rsidRPr="007A59B7">
        <w:fldChar w:fldCharType="separate"/>
      </w:r>
      <w:r w:rsidR="00A31417">
        <w:t>115</w:t>
      </w:r>
      <w:r w:rsidRPr="007A59B7">
        <w:fldChar w:fldCharType="end"/>
      </w:r>
      <w:r w:rsidRPr="007A59B7">
        <w:t xml:space="preserve">, </w:t>
      </w:r>
      <w:r w:rsidRPr="007A59B7">
        <w:fldChar w:fldCharType="begin"/>
      </w:r>
      <w:r w:rsidRPr="007A59B7">
        <w:instrText xml:space="preserve"> REF _Ref15055178 \r \h </w:instrText>
      </w:r>
      <w:r>
        <w:instrText xml:space="preserve"> \* MERGEFORMAT </w:instrText>
      </w:r>
      <w:r w:rsidRPr="007A59B7">
        <w:fldChar w:fldCharType="separate"/>
      </w:r>
      <w:r w:rsidR="00A31417">
        <w:t>116</w:t>
      </w:r>
      <w:r w:rsidRPr="007A59B7">
        <w:fldChar w:fldCharType="end"/>
      </w:r>
      <w:r w:rsidRPr="007A59B7">
        <w:t xml:space="preserve"> nebo </w:t>
      </w:r>
      <w:r w:rsidRPr="007A59B7">
        <w:fldChar w:fldCharType="begin"/>
      </w:r>
      <w:r w:rsidRPr="007A59B7">
        <w:instrText xml:space="preserve"> REF _Ref175828575 \r \h </w:instrText>
      </w:r>
      <w:r>
        <w:instrText xml:space="preserve"> \* MERGEFORMAT </w:instrText>
      </w:r>
      <w:r w:rsidRPr="007A59B7">
        <w:fldChar w:fldCharType="separate"/>
      </w:r>
      <w:r w:rsidR="00A31417">
        <w:t>118</w:t>
      </w:r>
      <w:r w:rsidRPr="007A59B7">
        <w:fldChar w:fldCharType="end"/>
      </w:r>
      <w:r w:rsidRPr="007A59B7">
        <w:t xml:space="preserve"> až </w:t>
      </w:r>
      <w:r w:rsidRPr="007A59B7">
        <w:fldChar w:fldCharType="begin"/>
      </w:r>
      <w:r w:rsidRPr="007A59B7">
        <w:instrText xml:space="preserve"> REF _Ref153911001 \r \h </w:instrText>
      </w:r>
      <w:r>
        <w:instrText xml:space="preserve"> \* MERGEFORMAT </w:instrText>
      </w:r>
      <w:r w:rsidRPr="007A59B7">
        <w:fldChar w:fldCharType="separate"/>
      </w:r>
      <w:r w:rsidR="00A31417">
        <w:t>124</w:t>
      </w:r>
      <w:r w:rsidRPr="007A59B7">
        <w:fldChar w:fldCharType="end"/>
      </w:r>
      <w:r w:rsidRPr="007A59B7">
        <w:t xml:space="preserve"> Smlouvy, je povinen uhradit Objednateli smluvní pokutu ve výši </w:t>
      </w:r>
      <w:r w:rsidRPr="007A59B7">
        <w:rPr>
          <w:lang w:eastAsia="en-US" w:bidi="en-US"/>
        </w:rPr>
        <w:t xml:space="preserve">10 000,- Kč, a to </w:t>
      </w:r>
      <w:r w:rsidRPr="007A59B7">
        <w:t>za každý jednotlivý případ porušení.</w:t>
      </w:r>
    </w:p>
    <w:p w14:paraId="6477306C" w14:textId="77777777" w:rsidR="007A59B7" w:rsidRPr="007A59B7" w:rsidRDefault="007A59B7" w:rsidP="007759AE">
      <w:pPr>
        <w:pStyle w:val="2sltext"/>
        <w:numPr>
          <w:ilvl w:val="0"/>
          <w:numId w:val="0"/>
        </w:numPr>
        <w:ind w:left="567"/>
      </w:pPr>
    </w:p>
    <w:p w14:paraId="229C46F4" w14:textId="0CAD0EF8" w:rsidR="007A59B7" w:rsidRPr="007A59B7" w:rsidRDefault="007A59B7" w:rsidP="007759AE">
      <w:pPr>
        <w:pStyle w:val="2sltext"/>
      </w:pPr>
      <w:r w:rsidRPr="00213EC3">
        <w:t xml:space="preserve">Poruší-li Poskytovatel jakoukoliv povinnost dle odst. </w:t>
      </w:r>
      <w:r w:rsidRPr="00213EC3">
        <w:fldChar w:fldCharType="begin"/>
      </w:r>
      <w:r w:rsidRPr="00213EC3">
        <w:instrText xml:space="preserve"> REF _Ref69818320 \r \h  \* MERGEFORMAT </w:instrText>
      </w:r>
      <w:r w:rsidRPr="00213EC3">
        <w:fldChar w:fldCharType="separate"/>
      </w:r>
      <w:ins w:id="388" w:author="Word Document Comparison" w:date="2025-03-20T15:34:00Z" w16du:dateUtc="2025-03-20T14:34:00Z">
        <w:r w:rsidR="004E617D">
          <w:t>213</w:t>
        </w:r>
      </w:ins>
      <w:del w:id="389" w:author="Word Document Comparison" w:date="2025-03-20T15:34:00Z" w16du:dateUtc="2025-03-20T14:34:00Z">
        <w:r w:rsidR="00A31417">
          <w:delText>206</w:delText>
        </w:r>
      </w:del>
      <w:r w:rsidRPr="00213EC3">
        <w:fldChar w:fldCharType="end"/>
      </w:r>
      <w:r w:rsidRPr="00213EC3">
        <w:t xml:space="preserve"> až </w:t>
      </w:r>
      <w:r w:rsidRPr="00213EC3">
        <w:fldChar w:fldCharType="begin"/>
      </w:r>
      <w:r w:rsidRPr="00213EC3">
        <w:instrText xml:space="preserve"> REF _Ref69818342 \r \h  \* MERGEFORMAT </w:instrText>
      </w:r>
      <w:r w:rsidRPr="00213EC3">
        <w:fldChar w:fldCharType="separate"/>
      </w:r>
      <w:ins w:id="390" w:author="Word Document Comparison" w:date="2025-03-20T15:34:00Z" w16du:dateUtc="2025-03-20T14:34:00Z">
        <w:r w:rsidR="004E617D">
          <w:t>215</w:t>
        </w:r>
      </w:ins>
      <w:del w:id="391" w:author="Word Document Comparison" w:date="2025-03-20T15:34:00Z" w16du:dateUtc="2025-03-20T14:34:00Z">
        <w:r w:rsidR="00A31417">
          <w:delText>208</w:delText>
        </w:r>
      </w:del>
      <w:r w:rsidRPr="00213EC3">
        <w:fldChar w:fldCharType="end"/>
      </w:r>
      <w:r w:rsidRPr="00213EC3">
        <w:t xml:space="preserve"> Smlouvy, je povinen uhradit Objednateli smluvní pokutu ve výši </w:t>
      </w:r>
      <w:r>
        <w:rPr>
          <w:lang w:eastAsia="en-US" w:bidi="en-US"/>
        </w:rPr>
        <w:t>5</w:t>
      </w:r>
      <w:r w:rsidRPr="00213EC3">
        <w:rPr>
          <w:lang w:eastAsia="en-US" w:bidi="en-US"/>
        </w:rPr>
        <w:t> 000,- Kč</w:t>
      </w:r>
      <w:r>
        <w:rPr>
          <w:lang w:eastAsia="en-US" w:bidi="en-US"/>
        </w:rPr>
        <w:t xml:space="preserve">, a to </w:t>
      </w:r>
      <w:r w:rsidRPr="00213EC3">
        <w:t>za každý jednotlivý případ porušení.</w:t>
      </w:r>
    </w:p>
    <w:p w14:paraId="642F77A5" w14:textId="77777777" w:rsidR="00213EC3" w:rsidRPr="0072059C" w:rsidRDefault="00213EC3" w:rsidP="007759AE">
      <w:pPr>
        <w:pStyle w:val="2sltext"/>
        <w:numPr>
          <w:ilvl w:val="0"/>
          <w:numId w:val="0"/>
        </w:numPr>
        <w:ind w:left="567"/>
      </w:pPr>
    </w:p>
    <w:p w14:paraId="44D18513" w14:textId="6623E5A1" w:rsidR="00213EC3" w:rsidRPr="007A59B7" w:rsidRDefault="00213EC3" w:rsidP="007759AE">
      <w:pPr>
        <w:pStyle w:val="2sltext"/>
      </w:pPr>
      <w:r w:rsidRPr="0072059C">
        <w:t xml:space="preserve">Poruší-li Poskytovatel jakoukoliv povinnost dle odst. </w:t>
      </w:r>
      <w:r w:rsidRPr="0072059C">
        <w:fldChar w:fldCharType="begin"/>
      </w:r>
      <w:r w:rsidRPr="0072059C">
        <w:instrText xml:space="preserve"> REF _Ref175827798 \r \h </w:instrText>
      </w:r>
      <w:r w:rsidR="0072059C">
        <w:instrText xml:space="preserve"> \* MERGEFORMAT </w:instrText>
      </w:r>
      <w:r w:rsidRPr="0072059C">
        <w:fldChar w:fldCharType="separate"/>
      </w:r>
      <w:ins w:id="392" w:author="Word Document Comparison" w:date="2025-03-20T15:34:00Z" w16du:dateUtc="2025-03-20T14:34:00Z">
        <w:r w:rsidR="004E617D">
          <w:t>158</w:t>
        </w:r>
      </w:ins>
      <w:del w:id="393" w:author="Word Document Comparison" w:date="2025-03-20T15:34:00Z" w16du:dateUtc="2025-03-20T14:34:00Z">
        <w:r w:rsidR="00A31417">
          <w:delText>154</w:delText>
        </w:r>
      </w:del>
      <w:r w:rsidRPr="0072059C">
        <w:fldChar w:fldCharType="end"/>
      </w:r>
      <w:r w:rsidR="00E1689B">
        <w:t xml:space="preserve"> Smlouvy,</w:t>
      </w:r>
      <w:r w:rsidRPr="0072059C">
        <w:t xml:space="preserve"> je povinen uhradit Objednateli smluvní pokutu ve výši </w:t>
      </w:r>
      <w:r w:rsidR="005B6BC8">
        <w:rPr>
          <w:lang w:eastAsia="en-US" w:bidi="en-US"/>
        </w:rPr>
        <w:t>2</w:t>
      </w:r>
      <w:r w:rsidR="0072059C" w:rsidRPr="0072059C">
        <w:rPr>
          <w:lang w:eastAsia="en-US" w:bidi="en-US"/>
        </w:rPr>
        <w:t xml:space="preserve"> </w:t>
      </w:r>
      <w:r w:rsidRPr="0072059C">
        <w:rPr>
          <w:lang w:eastAsia="en-US" w:bidi="en-US"/>
        </w:rPr>
        <w:t>000,- Kč</w:t>
      </w:r>
      <w:r w:rsidR="0072059C" w:rsidRPr="0072059C">
        <w:rPr>
          <w:lang w:eastAsia="en-US" w:bidi="en-US"/>
        </w:rPr>
        <w:t>, a to za každý i započatý den prodlení.</w:t>
      </w:r>
    </w:p>
    <w:p w14:paraId="0A2D51C5" w14:textId="77777777" w:rsidR="002A0E55" w:rsidRDefault="002A0E55" w:rsidP="002A0E55">
      <w:pPr>
        <w:pStyle w:val="Odstavecseseznamem"/>
        <w:numPr>
          <w:ilvl w:val="0"/>
          <w:numId w:val="0"/>
        </w:numPr>
        <w:ind w:left="567"/>
        <w:rPr>
          <w:ins w:id="394" w:author="Word Document Comparison" w:date="2025-03-20T15:34:00Z" w16du:dateUtc="2025-03-20T14:34:00Z"/>
        </w:rPr>
      </w:pPr>
    </w:p>
    <w:p w14:paraId="07A6A4D9" w14:textId="77777777" w:rsidR="002A0E55" w:rsidRPr="00EF2F82" w:rsidRDefault="002A0E55" w:rsidP="007759AE">
      <w:pPr>
        <w:pStyle w:val="2sltext"/>
        <w:rPr>
          <w:ins w:id="395" w:author="Word Document Comparison" w:date="2025-03-20T15:34:00Z" w16du:dateUtc="2025-03-20T14:34:00Z"/>
          <w:color w:val="000000" w:themeColor="text1"/>
        </w:rPr>
      </w:pPr>
      <w:ins w:id="396" w:author="Word Document Comparison" w:date="2025-03-20T15:34:00Z" w16du:dateUtc="2025-03-20T14:34:00Z">
        <w:r w:rsidRPr="0072059C">
          <w:t xml:space="preserve">Poruší-li </w:t>
        </w:r>
        <w:r w:rsidRPr="00EF2F82">
          <w:rPr>
            <w:color w:val="000000" w:themeColor="text1"/>
          </w:rPr>
          <w:t xml:space="preserve">Poskytovatel povinnost </w:t>
        </w:r>
        <w:r w:rsidR="00084708" w:rsidRPr="00EF2F82">
          <w:rPr>
            <w:color w:val="000000" w:themeColor="text1"/>
            <w:lang w:eastAsia="ar-SA"/>
          </w:rPr>
          <w:t xml:space="preserve">provést </w:t>
        </w:r>
        <w:r w:rsidR="00084708" w:rsidRPr="00EF2F82">
          <w:rPr>
            <w:color w:val="000000" w:themeColor="text1"/>
          </w:rPr>
          <w:t xml:space="preserve">navýšení výkonu nebo kapacity vybraných zařízení z Dodané infrastruktury </w:t>
        </w:r>
        <w:r w:rsidRPr="00EF2F82">
          <w:rPr>
            <w:color w:val="000000" w:themeColor="text1"/>
          </w:rPr>
          <w:t xml:space="preserve">dle odst. </w:t>
        </w:r>
        <w:r w:rsidRPr="00EF2F82">
          <w:rPr>
            <w:color w:val="000000" w:themeColor="text1"/>
          </w:rPr>
          <w:fldChar w:fldCharType="begin"/>
        </w:r>
        <w:r w:rsidRPr="00EF2F82">
          <w:rPr>
            <w:color w:val="000000" w:themeColor="text1"/>
          </w:rPr>
          <w:instrText xml:space="preserve"> REF _Ref192836096 \r \h </w:instrText>
        </w:r>
        <w:r w:rsidRPr="00EF2F82">
          <w:rPr>
            <w:color w:val="000000" w:themeColor="text1"/>
          </w:rPr>
        </w:r>
        <w:r w:rsidRPr="00EF2F82">
          <w:rPr>
            <w:color w:val="000000" w:themeColor="text1"/>
          </w:rPr>
          <w:fldChar w:fldCharType="separate"/>
        </w:r>
        <w:r w:rsidR="004E617D">
          <w:rPr>
            <w:color w:val="000000" w:themeColor="text1"/>
          </w:rPr>
          <w:t>126</w:t>
        </w:r>
        <w:r w:rsidRPr="00EF2F82">
          <w:rPr>
            <w:color w:val="000000" w:themeColor="text1"/>
          </w:rPr>
          <w:fldChar w:fldCharType="end"/>
        </w:r>
        <w:r w:rsidRPr="00EF2F82">
          <w:rPr>
            <w:color w:val="000000" w:themeColor="text1"/>
          </w:rPr>
          <w:t xml:space="preserve"> Smlouvy, je povinen uhradit Objednateli smluvní pokutu ve výši </w:t>
        </w:r>
        <w:r w:rsidR="00084708" w:rsidRPr="00EF2F82">
          <w:rPr>
            <w:color w:val="000000" w:themeColor="text1"/>
            <w:lang w:eastAsia="en-US" w:bidi="en-US"/>
          </w:rPr>
          <w:t>5</w:t>
        </w:r>
        <w:r w:rsidRPr="00EF2F82">
          <w:rPr>
            <w:color w:val="000000" w:themeColor="text1"/>
            <w:lang w:eastAsia="en-US" w:bidi="en-US"/>
          </w:rPr>
          <w:t xml:space="preserve"> 000,- Kč, a to za každý i započatý den prodlení.</w:t>
        </w:r>
      </w:ins>
    </w:p>
    <w:p w14:paraId="1F0EC7BD" w14:textId="77777777" w:rsidR="00084708" w:rsidRDefault="00084708" w:rsidP="00084708">
      <w:pPr>
        <w:pStyle w:val="Odstavecseseznamem"/>
        <w:numPr>
          <w:ilvl w:val="0"/>
          <w:numId w:val="0"/>
        </w:numPr>
        <w:ind w:left="567"/>
        <w:rPr>
          <w:ins w:id="397" w:author="Word Document Comparison" w:date="2025-03-20T15:34:00Z" w16du:dateUtc="2025-03-20T14:34:00Z"/>
        </w:rPr>
      </w:pPr>
    </w:p>
    <w:p w14:paraId="15116C43" w14:textId="77777777" w:rsidR="00084708" w:rsidRDefault="00084708" w:rsidP="007759AE">
      <w:pPr>
        <w:pStyle w:val="2sltext"/>
        <w:rPr>
          <w:ins w:id="398" w:author="Word Document Comparison" w:date="2025-03-20T15:34:00Z" w16du:dateUtc="2025-03-20T14:34:00Z"/>
        </w:rPr>
      </w:pPr>
      <w:ins w:id="399" w:author="Word Document Comparison" w:date="2025-03-20T15:34:00Z" w16du:dateUtc="2025-03-20T14:34:00Z">
        <w:r w:rsidRPr="0072059C">
          <w:t xml:space="preserve">Poruší-li </w:t>
        </w:r>
        <w:r w:rsidRPr="00EF2F82">
          <w:rPr>
            <w:color w:val="000000" w:themeColor="text1"/>
          </w:rPr>
          <w:t xml:space="preserve">Poskytovatel povinnost předat Objednateli písemné čestné prohlášení dle odst. </w:t>
        </w:r>
        <w:r w:rsidRPr="00EF2F82">
          <w:rPr>
            <w:color w:val="000000" w:themeColor="text1"/>
          </w:rPr>
          <w:fldChar w:fldCharType="begin"/>
        </w:r>
        <w:r w:rsidRPr="00EF2F82">
          <w:rPr>
            <w:color w:val="000000" w:themeColor="text1"/>
          </w:rPr>
          <w:instrText xml:space="preserve"> REF _Ref192837209 \r \h </w:instrText>
        </w:r>
        <w:r w:rsidRPr="00EF2F82">
          <w:rPr>
            <w:color w:val="000000" w:themeColor="text1"/>
          </w:rPr>
        </w:r>
        <w:r w:rsidRPr="00EF2F82">
          <w:rPr>
            <w:color w:val="000000" w:themeColor="text1"/>
          </w:rPr>
          <w:fldChar w:fldCharType="separate"/>
        </w:r>
        <w:r w:rsidR="004E617D">
          <w:rPr>
            <w:color w:val="000000" w:themeColor="text1"/>
          </w:rPr>
          <w:t>127</w:t>
        </w:r>
        <w:r w:rsidRPr="00EF2F82">
          <w:rPr>
            <w:color w:val="000000" w:themeColor="text1"/>
          </w:rPr>
          <w:fldChar w:fldCharType="end"/>
        </w:r>
        <w:r w:rsidRPr="00EF2F82">
          <w:rPr>
            <w:color w:val="000000" w:themeColor="text1"/>
          </w:rPr>
          <w:t xml:space="preserve"> Smlouvy, je povinen uhradit Objednateli smluvní pokutu ve výši </w:t>
        </w:r>
        <w:r w:rsidRPr="00EF2F82">
          <w:rPr>
            <w:color w:val="000000" w:themeColor="text1"/>
            <w:lang w:eastAsia="en-US" w:bidi="en-US"/>
          </w:rPr>
          <w:t>2 000,- Kč, a to za každý i započatý den prodlení.</w:t>
        </w:r>
      </w:ins>
    </w:p>
    <w:p w14:paraId="58730E92" w14:textId="77777777" w:rsidR="00084708" w:rsidRDefault="00084708" w:rsidP="00084708">
      <w:pPr>
        <w:rPr>
          <w:ins w:id="400" w:author="Word Document Comparison" w:date="2025-03-20T15:34:00Z" w16du:dateUtc="2025-03-20T14:34:00Z"/>
        </w:rPr>
      </w:pPr>
    </w:p>
    <w:p w14:paraId="5102D4C6" w14:textId="77777777" w:rsidR="00084708" w:rsidRPr="007A59B7" w:rsidRDefault="00084708" w:rsidP="007759AE">
      <w:pPr>
        <w:pStyle w:val="2sltext"/>
        <w:rPr>
          <w:ins w:id="401" w:author="Word Document Comparison" w:date="2025-03-20T15:34:00Z" w16du:dateUtc="2025-03-20T14:34:00Z"/>
        </w:rPr>
      </w:pPr>
      <w:ins w:id="402" w:author="Word Document Comparison" w:date="2025-03-20T15:34:00Z" w16du:dateUtc="2025-03-20T14:34:00Z">
        <w:r w:rsidRPr="0072059C">
          <w:t xml:space="preserve">Poruší-li Poskytovatel povinnost </w:t>
        </w:r>
        <w:r w:rsidR="00EF2F82">
          <w:t xml:space="preserve">zajištění či garance </w:t>
        </w:r>
        <w:r w:rsidRPr="0072059C">
          <w:t xml:space="preserve">dle odst. </w:t>
        </w:r>
        <w:r>
          <w:fldChar w:fldCharType="begin"/>
        </w:r>
        <w:r>
          <w:instrText xml:space="preserve"> REF _Ref192837209 \r \h </w:instrText>
        </w:r>
        <w:r>
          <w:fldChar w:fldCharType="separate"/>
        </w:r>
        <w:r w:rsidR="004E617D">
          <w:t>127</w:t>
        </w:r>
        <w:r>
          <w:fldChar w:fldCharType="end"/>
        </w:r>
        <w:r>
          <w:t xml:space="preserve"> Smlouvy,</w:t>
        </w:r>
        <w:r w:rsidRPr="0072059C">
          <w:t xml:space="preserve"> je povinen uhradit Objednateli smluvní pokutu ve výši </w:t>
        </w:r>
        <w:r w:rsidR="00EF2F82">
          <w:rPr>
            <w:lang w:eastAsia="en-US" w:bidi="en-US"/>
          </w:rPr>
          <w:t>100 000</w:t>
        </w:r>
        <w:r w:rsidRPr="0072059C">
          <w:rPr>
            <w:lang w:eastAsia="en-US" w:bidi="en-US"/>
          </w:rPr>
          <w:t>,- Kč</w:t>
        </w:r>
        <w:r w:rsidR="00EF2F82">
          <w:rPr>
            <w:lang w:eastAsia="en-US" w:bidi="en-US"/>
          </w:rPr>
          <w:t xml:space="preserve">, a to </w:t>
        </w:r>
        <w:r w:rsidR="00EF2F82" w:rsidRPr="00213EC3">
          <w:t>za každý jednotlivý případ porušení</w:t>
        </w:r>
        <w:r w:rsidR="00EF2F82">
          <w:t xml:space="preserve">. </w:t>
        </w:r>
      </w:ins>
    </w:p>
    <w:p w14:paraId="6F9E82F7" w14:textId="77777777" w:rsidR="00306281" w:rsidRPr="00BA11CE" w:rsidRDefault="00306281" w:rsidP="007759AE">
      <w:pPr>
        <w:pStyle w:val="2sltext"/>
        <w:numPr>
          <w:ilvl w:val="0"/>
          <w:numId w:val="0"/>
        </w:numPr>
        <w:ind w:left="567"/>
        <w:rPr>
          <w:highlight w:val="cyan"/>
        </w:rPr>
      </w:pPr>
    </w:p>
    <w:p w14:paraId="5D7BED85" w14:textId="447EF1FA" w:rsidR="00306281" w:rsidRPr="00213EC3" w:rsidRDefault="00306281" w:rsidP="007759AE">
      <w:pPr>
        <w:pStyle w:val="2sltext"/>
      </w:pPr>
      <w:r w:rsidRPr="00213EC3">
        <w:t xml:space="preserve">Smluvní strany ujednaly, že maximální celková výše smluvních pokut za jeden kalendářní </w:t>
      </w:r>
      <w:r w:rsidR="00687DD6">
        <w:t>měsíc</w:t>
      </w:r>
      <w:r w:rsidRPr="00213EC3">
        <w:t xml:space="preserve">, kterou je Poskytovatel dle tohoto článku této Smlouvy povinen Objednateli uhradit na základě porušení či prodlení, k němuž došlo v daném kalendářním </w:t>
      </w:r>
      <w:r w:rsidR="00687DD6">
        <w:t>měsíci</w:t>
      </w:r>
      <w:r w:rsidRPr="00213EC3">
        <w:t xml:space="preserve">, činí </w:t>
      </w:r>
      <w:r w:rsidR="00412B48" w:rsidRPr="00213EC3">
        <w:t>2 000</w:t>
      </w:r>
      <w:r w:rsidRPr="00213EC3">
        <w:t xml:space="preserve"> 000 Kč.</w:t>
      </w:r>
    </w:p>
    <w:p w14:paraId="7653DDDB" w14:textId="77777777" w:rsidR="00306281" w:rsidRPr="00213EC3" w:rsidRDefault="00306281" w:rsidP="007759AE">
      <w:pPr>
        <w:pStyle w:val="2sltext"/>
        <w:numPr>
          <w:ilvl w:val="0"/>
          <w:numId w:val="0"/>
        </w:numPr>
        <w:ind w:left="567"/>
      </w:pPr>
    </w:p>
    <w:p w14:paraId="0A7312E6" w14:textId="04A08E5A" w:rsidR="00306281" w:rsidRPr="00213EC3" w:rsidRDefault="00306281" w:rsidP="007759AE">
      <w:pPr>
        <w:pStyle w:val="2sltext"/>
      </w:pPr>
      <w:r w:rsidRPr="00213EC3">
        <w:t xml:space="preserve">Poruší-li Objednatel povinnost </w:t>
      </w:r>
      <w:r w:rsidR="00A04613" w:rsidRPr="00213EC3">
        <w:t>uhradit</w:t>
      </w:r>
      <w:r w:rsidRPr="00213EC3">
        <w:t xml:space="preserve"> </w:t>
      </w:r>
      <w:r w:rsidR="00102932" w:rsidRPr="00213EC3">
        <w:t>odměnu</w:t>
      </w:r>
      <w:r w:rsidR="00A04613" w:rsidRPr="00213EC3">
        <w:t xml:space="preserve"> </w:t>
      </w:r>
      <w:r w:rsidRPr="00213EC3">
        <w:t>ve stanovené době</w:t>
      </w:r>
      <w:r w:rsidR="0044549B" w:rsidRPr="00213EC3">
        <w:t xml:space="preserve"> dle této Smlouvy</w:t>
      </w:r>
      <w:r w:rsidRPr="00213EC3">
        <w:t>, je povinen uhradit Poskytovateli zákonný úrok z prodlení ve výši dle právních předpisů.</w:t>
      </w:r>
    </w:p>
    <w:p w14:paraId="285DEA7A" w14:textId="77777777" w:rsidR="00A04613" w:rsidRPr="00B75BA1" w:rsidRDefault="00A04613" w:rsidP="007759AE">
      <w:pPr>
        <w:pStyle w:val="2sltext"/>
        <w:numPr>
          <w:ilvl w:val="0"/>
          <w:numId w:val="0"/>
        </w:numPr>
        <w:ind w:left="567"/>
      </w:pPr>
    </w:p>
    <w:p w14:paraId="3713C339" w14:textId="66BE099B" w:rsidR="0082416E" w:rsidRPr="00B75BA1" w:rsidRDefault="001F20B0" w:rsidP="007759AE">
      <w:pPr>
        <w:pStyle w:val="2sltext"/>
      </w:pPr>
      <w:bookmarkStart w:id="403" w:name="_Ref175813884"/>
      <w:r w:rsidRPr="00B75BA1">
        <w:t>Nebyly-li Služby poskytnuty v souladu s touto Smlouvou, je Poskytovatel povinen</w:t>
      </w:r>
      <w:r w:rsidR="00A52F77" w:rsidRPr="00B75BA1">
        <w:t xml:space="preserve"> </w:t>
      </w:r>
      <w:r w:rsidRPr="00B75BA1">
        <w:t>v příslušném Protokolu o poskytnutí Průběžné služby</w:t>
      </w:r>
      <w:r w:rsidR="00A52F77" w:rsidRPr="00B75BA1">
        <w:t xml:space="preserve"> dle odst. </w:t>
      </w:r>
      <w:r w:rsidR="00A52F77" w:rsidRPr="00B75BA1">
        <w:fldChar w:fldCharType="begin"/>
      </w:r>
      <w:r w:rsidR="00A52F77" w:rsidRPr="00B75BA1">
        <w:instrText xml:space="preserve"> REF _Ref175813843 \r \h  \* MERGEFORMAT </w:instrText>
      </w:r>
      <w:r w:rsidR="00A52F77" w:rsidRPr="00B75BA1">
        <w:fldChar w:fldCharType="separate"/>
      </w:r>
      <w:r w:rsidR="00A31417">
        <w:t>66</w:t>
      </w:r>
      <w:r w:rsidR="00A52F77" w:rsidRPr="00B75BA1">
        <w:fldChar w:fldCharType="end"/>
      </w:r>
      <w:r w:rsidR="00A52F77" w:rsidRPr="00B75BA1">
        <w:t xml:space="preserve"> Smlouvy </w:t>
      </w:r>
      <w:r w:rsidRPr="00B75BA1">
        <w:t>nebo</w:t>
      </w:r>
      <w:r w:rsidR="00A52F77" w:rsidRPr="00B75BA1">
        <w:t xml:space="preserve"> v příslušném</w:t>
      </w:r>
      <w:r w:rsidRPr="00B75BA1">
        <w:t> Protokolu o akceptačním řízení</w:t>
      </w:r>
      <w:r w:rsidR="00A52F77" w:rsidRPr="00B75BA1">
        <w:t xml:space="preserve"> dle odst. </w:t>
      </w:r>
      <w:r w:rsidR="00A52F77" w:rsidRPr="00B75BA1">
        <w:fldChar w:fldCharType="begin"/>
      </w:r>
      <w:r w:rsidR="00A52F77" w:rsidRPr="00B75BA1">
        <w:instrText xml:space="preserve"> REF _Ref175813862 \r \h  \* MERGEFORMAT </w:instrText>
      </w:r>
      <w:r w:rsidR="00A52F77" w:rsidRPr="00B75BA1">
        <w:fldChar w:fldCharType="separate"/>
      </w:r>
      <w:r w:rsidR="00A31417">
        <w:t>90</w:t>
      </w:r>
      <w:r w:rsidR="00A52F77" w:rsidRPr="00B75BA1">
        <w:fldChar w:fldCharType="end"/>
      </w:r>
      <w:r w:rsidR="00A52F77" w:rsidRPr="00B75BA1">
        <w:t xml:space="preserve"> Smlouvy</w:t>
      </w:r>
      <w:r w:rsidRPr="00B75BA1">
        <w:t xml:space="preserve"> výslovně uvést a řádně vyčíslit příslušn</w:t>
      </w:r>
      <w:r w:rsidR="00A52F77" w:rsidRPr="00B75BA1">
        <w:t>ou</w:t>
      </w:r>
      <w:r w:rsidRPr="00B75BA1">
        <w:t xml:space="preserve"> smluvní pokut</w:t>
      </w:r>
      <w:r w:rsidR="00A52F77" w:rsidRPr="00B75BA1">
        <w:t>u.</w:t>
      </w:r>
      <w:bookmarkEnd w:id="403"/>
      <w:r w:rsidR="00A52F77" w:rsidRPr="00B75BA1">
        <w:t xml:space="preserve"> Poskytovatel je povinen dle odst. </w:t>
      </w:r>
      <w:r w:rsidR="00A52F77" w:rsidRPr="00B75BA1">
        <w:fldChar w:fldCharType="begin"/>
      </w:r>
      <w:r w:rsidR="00A52F77" w:rsidRPr="00B75BA1">
        <w:instrText xml:space="preserve"> REF _Ref175813955 \r \h  \* MERGEFORMAT </w:instrText>
      </w:r>
      <w:r w:rsidR="00A52F77" w:rsidRPr="00B75BA1">
        <w:fldChar w:fldCharType="separate"/>
      </w:r>
      <w:r w:rsidR="00A31417">
        <w:t>41</w:t>
      </w:r>
      <w:r w:rsidR="00A52F77" w:rsidRPr="00B75BA1">
        <w:fldChar w:fldCharType="end"/>
      </w:r>
      <w:r w:rsidR="00A52F77" w:rsidRPr="00B75BA1">
        <w:t xml:space="preserve"> Smlouvy ve Faktuře zohlednit a výslovně uvést a řádně vyčíslit příslušnou smluvní pokutu a odpovídajícím způsobem snížit odměnu.</w:t>
      </w:r>
    </w:p>
    <w:p w14:paraId="6FEFAA67" w14:textId="77777777" w:rsidR="0082416E" w:rsidRPr="00B75BA1" w:rsidRDefault="0082416E" w:rsidP="007759AE">
      <w:pPr>
        <w:pStyle w:val="2sltext"/>
        <w:numPr>
          <w:ilvl w:val="0"/>
          <w:numId w:val="0"/>
        </w:numPr>
        <w:ind w:left="567"/>
      </w:pPr>
    </w:p>
    <w:p w14:paraId="1097D834" w14:textId="758B7ADC" w:rsidR="00306281" w:rsidRPr="00B75BA1" w:rsidRDefault="00A52F77" w:rsidP="007759AE">
      <w:pPr>
        <w:pStyle w:val="2sltext"/>
      </w:pPr>
      <w:r w:rsidRPr="00B75BA1">
        <w:t xml:space="preserve">Nebude-li postupováno dle odst. </w:t>
      </w:r>
      <w:r w:rsidRPr="00B75BA1">
        <w:fldChar w:fldCharType="begin"/>
      </w:r>
      <w:r w:rsidRPr="00B75BA1">
        <w:instrText xml:space="preserve"> REF _Ref175813884 \r \h  \* MERGEFORMAT </w:instrText>
      </w:r>
      <w:r w:rsidRPr="00B75BA1">
        <w:fldChar w:fldCharType="separate"/>
      </w:r>
      <w:ins w:id="404" w:author="Word Document Comparison" w:date="2025-03-20T15:34:00Z" w16du:dateUtc="2025-03-20T14:34:00Z">
        <w:r w:rsidR="004E617D">
          <w:t>173</w:t>
        </w:r>
      </w:ins>
      <w:del w:id="405" w:author="Word Document Comparison" w:date="2025-03-20T15:34:00Z" w16du:dateUtc="2025-03-20T14:34:00Z">
        <w:r w:rsidR="00A31417">
          <w:delText>166</w:delText>
        </w:r>
      </w:del>
      <w:r w:rsidRPr="00B75BA1">
        <w:fldChar w:fldCharType="end"/>
      </w:r>
      <w:r w:rsidRPr="00B75BA1">
        <w:t xml:space="preserve"> Smlouvy, je o</w:t>
      </w:r>
      <w:r w:rsidR="00A04613" w:rsidRPr="00B75BA1">
        <w:t>právněná Smluvní strana oprávněna požadovat uhrazení smluvní pokuty na základě písemné výzvy oprávněné Smluvní strany k úhradě smluvní pokuty doručené povinné Smluvní straně.</w:t>
      </w:r>
      <w:r w:rsidRPr="00B75BA1">
        <w:t xml:space="preserve"> </w:t>
      </w:r>
      <w:r w:rsidR="00102932" w:rsidRPr="00B75BA1">
        <w:t>Splatnost smluvních pokut činí 15 dnů ode dne doručení písemné výzvy oprávněné Smluvní strany k úhradě smluvní pokuty povinné Smluvní straně.</w:t>
      </w:r>
    </w:p>
    <w:p w14:paraId="2C4E080D" w14:textId="77777777" w:rsidR="00306281" w:rsidRPr="00B75BA1" w:rsidRDefault="00306281" w:rsidP="007759AE">
      <w:pPr>
        <w:pStyle w:val="2sltext"/>
        <w:numPr>
          <w:ilvl w:val="0"/>
          <w:numId w:val="0"/>
        </w:numPr>
        <w:ind w:left="567"/>
      </w:pPr>
    </w:p>
    <w:p w14:paraId="4897A74D" w14:textId="3104D3D5" w:rsidR="00306281" w:rsidRPr="00B75BA1" w:rsidRDefault="00102932" w:rsidP="007759AE">
      <w:pPr>
        <w:pStyle w:val="2sltext"/>
      </w:pPr>
      <w:r w:rsidRPr="00B75BA1">
        <w:t>Zaplacení smluvní pokuty nezbavuje povinnou Smluvní stranu povinnosti splnit dluh smluvní pokutou utvrzený.</w:t>
      </w:r>
    </w:p>
    <w:p w14:paraId="7CFA00DF" w14:textId="77777777" w:rsidR="00306281" w:rsidRPr="00B75BA1" w:rsidRDefault="00306281" w:rsidP="007759AE">
      <w:pPr>
        <w:pStyle w:val="2sltext"/>
        <w:numPr>
          <w:ilvl w:val="0"/>
          <w:numId w:val="0"/>
        </w:numPr>
        <w:ind w:left="567"/>
      </w:pPr>
    </w:p>
    <w:p w14:paraId="1E006B4B" w14:textId="77777777" w:rsidR="00306281" w:rsidRPr="00B75BA1" w:rsidRDefault="00306281" w:rsidP="007759AE">
      <w:pPr>
        <w:pStyle w:val="2sltext"/>
      </w:pPr>
      <w:r w:rsidRPr="00B75BA1">
        <w:rPr>
          <w:bCs/>
        </w:rPr>
        <w:t>Objednatel</w:t>
      </w:r>
      <w:r w:rsidRPr="00B75BA1">
        <w:t xml:space="preserve"> je oprávněn požadovat náhradu škody a nemajetkové újmy způsobené porušením povinnosti Poskytovatele, na kterou se vztahuje smluvní pokuta, v plné výši.</w:t>
      </w:r>
    </w:p>
    <w:p w14:paraId="1120CE87" w14:textId="77777777" w:rsidR="00306281" w:rsidRPr="00B75BA1" w:rsidRDefault="00306281" w:rsidP="007759AE">
      <w:pPr>
        <w:pStyle w:val="2sltext"/>
        <w:numPr>
          <w:ilvl w:val="0"/>
          <w:numId w:val="0"/>
        </w:numPr>
        <w:ind w:left="567"/>
        <w:rPr>
          <w:bCs/>
        </w:rPr>
      </w:pPr>
    </w:p>
    <w:p w14:paraId="329FBFF3" w14:textId="77777777" w:rsidR="00306281" w:rsidRPr="00B75BA1" w:rsidRDefault="00306281" w:rsidP="007759AE">
      <w:pPr>
        <w:pStyle w:val="2sltext"/>
      </w:pPr>
      <w:r w:rsidRPr="00B75BA1">
        <w:t>Smluvní strany mají povinnost k náhradě škody v rámci platných a účinných právních předpisů a této Smlouvy. Smluvní strany se zavazují k vyvinutí maximálního úsilí k předcházení škodám a k minimalizaci vzniklých škod.</w:t>
      </w:r>
    </w:p>
    <w:p w14:paraId="35939BE1" w14:textId="77777777" w:rsidR="00306281" w:rsidRPr="00B75BA1" w:rsidRDefault="00306281" w:rsidP="007759AE">
      <w:pPr>
        <w:pStyle w:val="2sltext"/>
        <w:numPr>
          <w:ilvl w:val="0"/>
          <w:numId w:val="0"/>
        </w:numPr>
        <w:ind w:left="567"/>
      </w:pPr>
    </w:p>
    <w:p w14:paraId="7ACFCEF7" w14:textId="77777777" w:rsidR="00306281" w:rsidRPr="00B75BA1" w:rsidRDefault="00306281" w:rsidP="007759AE">
      <w:pPr>
        <w:pStyle w:val="2sltext"/>
      </w:pPr>
      <w:r w:rsidRPr="00B75BA1">
        <w:t>Žádná ze Smluvních stran neodpovídá za škodu, která vznikla v důsledku věcně nesprávného nebo jinak chybného zadání, které obdržela od druhé Smluvní strany. V případě, že Objednatel poskytl Poskytovateli chybné zadání a Poskytovatel s ohledem na svou povinnost poskytnout Služby s odbornou péčí mohl nebo měl chybnost takového zadání zjistit, smí se ustanovení předchozí věty dovolávat pouze v případě, že na chybné zadání Objednatele písemně upozornil a Objednatel trval na původním zadání.</w:t>
      </w:r>
    </w:p>
    <w:p w14:paraId="1143DDD5" w14:textId="77777777" w:rsidR="00306281" w:rsidRPr="00B75BA1" w:rsidRDefault="00306281" w:rsidP="007759AE">
      <w:pPr>
        <w:pStyle w:val="2sltext"/>
        <w:numPr>
          <w:ilvl w:val="0"/>
          <w:numId w:val="0"/>
        </w:numPr>
        <w:ind w:left="567"/>
      </w:pPr>
    </w:p>
    <w:p w14:paraId="73A1F0D8" w14:textId="77777777" w:rsidR="00306281" w:rsidRPr="00B75BA1" w:rsidRDefault="00306281" w:rsidP="007759AE">
      <w:pPr>
        <w:pStyle w:val="2sltext"/>
      </w:pPr>
      <w:r w:rsidRPr="00B75BA1">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 Smluvní strana, u níž nastala okolnost vylučující povinnost k náhradě škody, je povinna o této skutečnosti neprodleně písemně informovat druhou Smluvní stranu. Smluvní strany se zavazují k vyvinutí maximálního úsilí k odvrácení a překonání těchto okolností vylučujících odpovědnost.</w:t>
      </w:r>
    </w:p>
    <w:p w14:paraId="26A17EB7" w14:textId="77777777" w:rsidR="00306281" w:rsidRPr="00B75BA1" w:rsidRDefault="00306281" w:rsidP="007759AE">
      <w:pPr>
        <w:pStyle w:val="2sltext"/>
        <w:numPr>
          <w:ilvl w:val="0"/>
          <w:numId w:val="0"/>
        </w:numPr>
        <w:ind w:left="567"/>
      </w:pPr>
    </w:p>
    <w:p w14:paraId="1C86E9DB" w14:textId="12D5E268" w:rsidR="00306281" w:rsidRPr="00B75BA1" w:rsidRDefault="00306281" w:rsidP="007759AE">
      <w:pPr>
        <w:pStyle w:val="2sltext"/>
      </w:pPr>
      <w:r w:rsidRPr="00B75BA1">
        <w:t>Poskytovatel prohlašuje, že veškeré výs</w:t>
      </w:r>
      <w:r w:rsidR="0044549B" w:rsidRPr="00B75BA1">
        <w:t>ledky</w:t>
      </w:r>
      <w:r w:rsidRPr="00B75BA1">
        <w:t xml:space="preserve"> Služeb poskytnutých podle této Smlouvy budou prosté právních vad a zavazuje se nahradit v plné výši Objednateli škodu v případě, že třetí osoba úspěšně uplatní autorskoprávní nebo jiný nárok plynoucí z právní vady poskytnutých vý</w:t>
      </w:r>
      <w:r w:rsidR="0044549B" w:rsidRPr="00B75BA1">
        <w:t>sledků</w:t>
      </w:r>
      <w:r w:rsidRPr="00B75BA1">
        <w:t xml:space="preserve"> Služeb. V případě, že by nárok třetí osoby vzniklý v souvislosti se Službami, bez ohledu na jeho oprávněnost, vedl k dočasnému či trvalému soudnímu zákazu či omezení užívání vý</w:t>
      </w:r>
      <w:r w:rsidR="0044549B" w:rsidRPr="00B75BA1">
        <w:t>sledku</w:t>
      </w:r>
      <w:r w:rsidRPr="00B75BA1">
        <w:t xml:space="preserve"> Služeb či jeho části, zavazuje se Poskytovatel zajistit náhradní řešení a minimalizovat dopady takovéto situace, a to bez dopadu na </w:t>
      </w:r>
      <w:r w:rsidR="0044549B" w:rsidRPr="00B75BA1">
        <w:t>C</w:t>
      </w:r>
      <w:r w:rsidR="007C0919" w:rsidRPr="00B75BA1">
        <w:t>eny Služeb</w:t>
      </w:r>
      <w:r w:rsidRPr="00B75BA1">
        <w:t xml:space="preserve"> sjednan</w:t>
      </w:r>
      <w:r w:rsidR="007C0919" w:rsidRPr="00B75BA1">
        <w:t>é</w:t>
      </w:r>
      <w:r w:rsidRPr="00B75BA1">
        <w:t xml:space="preserve"> podle této Smlouvy, přičemž současně nebudou dotčeny ani nároky Objednatele na náhradu škody.</w:t>
      </w:r>
    </w:p>
    <w:p w14:paraId="7EC632F3" w14:textId="77777777" w:rsidR="00306281" w:rsidRPr="00B75BA1" w:rsidRDefault="00306281" w:rsidP="007759AE">
      <w:pPr>
        <w:pStyle w:val="2sltext"/>
        <w:numPr>
          <w:ilvl w:val="0"/>
          <w:numId w:val="0"/>
        </w:numPr>
        <w:ind w:left="567"/>
      </w:pPr>
    </w:p>
    <w:p w14:paraId="149D7D8E" w14:textId="77777777" w:rsidR="00306281" w:rsidRPr="00B75BA1" w:rsidRDefault="00306281" w:rsidP="007759AE">
      <w:pPr>
        <w:pStyle w:val="2sltext"/>
      </w:pPr>
      <w:r w:rsidRPr="00B75BA1">
        <w:t>Žádná ze Smluvních stran není odpovědná za prodlení způsobené prodlením s plněním povinností druhou Smluvní stranou.</w:t>
      </w:r>
    </w:p>
    <w:p w14:paraId="78E66C00" w14:textId="77777777" w:rsidR="00306281" w:rsidRPr="00B75BA1" w:rsidRDefault="00306281" w:rsidP="007759AE">
      <w:pPr>
        <w:pStyle w:val="2sltext"/>
        <w:numPr>
          <w:ilvl w:val="0"/>
          <w:numId w:val="0"/>
        </w:numPr>
        <w:ind w:left="567"/>
      </w:pPr>
    </w:p>
    <w:p w14:paraId="3ACA3DC7" w14:textId="77777777" w:rsidR="00306281" w:rsidRPr="00B75BA1" w:rsidRDefault="00306281" w:rsidP="007759AE">
      <w:pPr>
        <w:pStyle w:val="2sltext"/>
      </w:pPr>
      <w:r w:rsidRPr="00B75BA1">
        <w:t xml:space="preserve">Nahrazuje se skutečná škoda a ušlý zisk. Náhrada škody se řídí obecnými ustanoveními Občanského zákoníku upravujícími náhradu škody. </w:t>
      </w:r>
    </w:p>
    <w:p w14:paraId="7BB0C5D8" w14:textId="77777777" w:rsidR="00306281" w:rsidRPr="00B75BA1" w:rsidRDefault="00306281" w:rsidP="007759AE">
      <w:pPr>
        <w:pStyle w:val="2sltext"/>
        <w:numPr>
          <w:ilvl w:val="0"/>
          <w:numId w:val="0"/>
        </w:numPr>
        <w:ind w:left="567"/>
      </w:pPr>
    </w:p>
    <w:p w14:paraId="47A2E568" w14:textId="77777777" w:rsidR="00306281" w:rsidRPr="00B75BA1" w:rsidRDefault="00306281" w:rsidP="007759AE">
      <w:pPr>
        <w:pStyle w:val="2sltext"/>
      </w:pPr>
      <w:r w:rsidRPr="00B75BA1">
        <w:t xml:space="preserve">Uplatněním nebo zaplacením smluvní pokuty či slev z ceny není dotčeno ani omezeno právo poškozené Smluvní strany na náhradu škody. </w:t>
      </w:r>
    </w:p>
    <w:p w14:paraId="4F479D06" w14:textId="77777777" w:rsidR="00306281" w:rsidRPr="00B75BA1" w:rsidRDefault="00306281" w:rsidP="007759AE">
      <w:pPr>
        <w:pStyle w:val="2sltext"/>
        <w:numPr>
          <w:ilvl w:val="0"/>
          <w:numId w:val="0"/>
        </w:numPr>
        <w:ind w:left="567"/>
      </w:pPr>
    </w:p>
    <w:p w14:paraId="095FCBA5" w14:textId="77777777" w:rsidR="00306281" w:rsidRPr="00B75BA1" w:rsidRDefault="00306281" w:rsidP="007759AE">
      <w:pPr>
        <w:pStyle w:val="2sltext"/>
      </w:pPr>
      <w:r w:rsidRPr="00B75BA1">
        <w:t>Náhrada škody se platí v měně platné na území České republiky.</w:t>
      </w:r>
    </w:p>
    <w:p w14:paraId="3B1431F6" w14:textId="77777777" w:rsidR="00306281" w:rsidRPr="00FA6A47" w:rsidRDefault="00306281" w:rsidP="00306281">
      <w:pPr>
        <w:pStyle w:val="Nadpis1"/>
      </w:pPr>
      <w:bookmarkStart w:id="406" w:name="_Ref419274646"/>
      <w:bookmarkStart w:id="407" w:name="_Toc66189563"/>
      <w:bookmarkStart w:id="408" w:name="_Toc177719310"/>
      <w:bookmarkStart w:id="409" w:name="_Toc185618971"/>
      <w:bookmarkStart w:id="410" w:name="_Toc193377224"/>
      <w:r w:rsidRPr="00FA6A47">
        <w:t>TRVÁNÍ SMLOUVY A JEJÍ UKONČENÍ</w:t>
      </w:r>
      <w:bookmarkEnd w:id="406"/>
      <w:bookmarkEnd w:id="407"/>
      <w:bookmarkEnd w:id="408"/>
      <w:bookmarkEnd w:id="409"/>
      <w:bookmarkEnd w:id="410"/>
    </w:p>
    <w:p w14:paraId="2977D539" w14:textId="77777777" w:rsidR="002420A7" w:rsidRPr="000A4537" w:rsidRDefault="00FA0DFC" w:rsidP="007759AE">
      <w:pPr>
        <w:pStyle w:val="2sltext"/>
      </w:pPr>
      <w:bookmarkStart w:id="411" w:name="_Ref383011268"/>
      <w:r w:rsidRPr="000A4537">
        <w:t>Smlouva se uzavírá na dobu určitou, a to</w:t>
      </w:r>
      <w:r w:rsidR="002420A7" w:rsidRPr="000A4537">
        <w:t>:</w:t>
      </w:r>
    </w:p>
    <w:p w14:paraId="36F03549" w14:textId="023D9892" w:rsidR="002420A7" w:rsidRPr="000A4537" w:rsidRDefault="002420A7" w:rsidP="007759AE">
      <w:pPr>
        <w:pStyle w:val="2sltext"/>
        <w:numPr>
          <w:ilvl w:val="1"/>
          <w:numId w:val="1"/>
        </w:numPr>
      </w:pPr>
      <w:r w:rsidRPr="000A4537">
        <w:t xml:space="preserve">pro poskytování Průběžných služeb </w:t>
      </w:r>
      <w:r w:rsidR="00FA0DFC" w:rsidRPr="000A4537">
        <w:t xml:space="preserve">na dobu 72 měsíců </w:t>
      </w:r>
      <w:r w:rsidRPr="000A4537">
        <w:t xml:space="preserve">ode </w:t>
      </w:r>
      <w:r w:rsidR="003E00CB" w:rsidRPr="000A4537">
        <w:t>Dne zahájení poskytování Průběžných služeb;</w:t>
      </w:r>
    </w:p>
    <w:p w14:paraId="10CD8CFA" w14:textId="7EE31AA4" w:rsidR="00306281" w:rsidRPr="000A4537" w:rsidRDefault="002420A7" w:rsidP="007759AE">
      <w:pPr>
        <w:pStyle w:val="2sltext"/>
        <w:numPr>
          <w:ilvl w:val="1"/>
          <w:numId w:val="1"/>
        </w:numPr>
      </w:pPr>
      <w:r w:rsidRPr="000A4537">
        <w:t xml:space="preserve">pro </w:t>
      </w:r>
      <w:r w:rsidR="00803785" w:rsidRPr="000A4537">
        <w:t>objednání</w:t>
      </w:r>
      <w:r w:rsidRPr="000A4537">
        <w:t xml:space="preserve"> Služby IS0</w:t>
      </w:r>
      <w:r w:rsidR="002A36D9">
        <w:t>6</w:t>
      </w:r>
      <w:r w:rsidRPr="000A4537">
        <w:t xml:space="preserve"> na dobu 48 měsíců ode </w:t>
      </w:r>
      <w:r w:rsidR="003E00CB" w:rsidRPr="000A4537">
        <w:t>Dne zahájení poskytování Průběžných služeb</w:t>
      </w:r>
      <w:r w:rsidR="00893561" w:rsidRPr="000A4537">
        <w:t xml:space="preserve"> k </w:t>
      </w:r>
      <w:r w:rsidR="00661177" w:rsidRPr="00412E9D">
        <w:t>Dodan</w:t>
      </w:r>
      <w:r w:rsidR="00661177">
        <w:t>é</w:t>
      </w:r>
      <w:r w:rsidR="00661177" w:rsidRPr="00412E9D">
        <w:t xml:space="preserve"> </w:t>
      </w:r>
      <w:r w:rsidR="00661177">
        <w:t>infrastruktuře</w:t>
      </w:r>
      <w:r w:rsidR="00803785" w:rsidRPr="000A4537">
        <w:t>;</w:t>
      </w:r>
    </w:p>
    <w:p w14:paraId="491036E9" w14:textId="7F1F0D15" w:rsidR="00803785" w:rsidRPr="000A4537" w:rsidRDefault="00803785" w:rsidP="007759AE">
      <w:pPr>
        <w:pStyle w:val="2sltext"/>
        <w:numPr>
          <w:ilvl w:val="1"/>
          <w:numId w:val="1"/>
        </w:numPr>
      </w:pPr>
      <w:r w:rsidRPr="000A4537">
        <w:t>pro objednání Služby JS01 na dobu 48 měsíců ode dne nabytí účinnosti této Smlouvy;</w:t>
      </w:r>
    </w:p>
    <w:p w14:paraId="4611F139" w14:textId="50E60EF8" w:rsidR="00803785" w:rsidRPr="000A4537" w:rsidRDefault="00803785" w:rsidP="007759AE">
      <w:pPr>
        <w:pStyle w:val="2sltext"/>
        <w:numPr>
          <w:ilvl w:val="1"/>
          <w:numId w:val="1"/>
        </w:numPr>
      </w:pPr>
      <w:bookmarkStart w:id="412" w:name="_Ref175295500"/>
      <w:r w:rsidRPr="000A4537">
        <w:t xml:space="preserve">pro objednání Služby JS02 na dobu 72 měsíců </w:t>
      </w:r>
      <w:r w:rsidR="00893561" w:rsidRPr="000A4537">
        <w:t>ode Dne zahájení poskytování Průběžných služeb</w:t>
      </w:r>
      <w:r w:rsidRPr="000A4537">
        <w:t>;</w:t>
      </w:r>
      <w:bookmarkEnd w:id="412"/>
    </w:p>
    <w:p w14:paraId="645E073C" w14:textId="00ABD87A" w:rsidR="00803785" w:rsidRPr="000A4537" w:rsidRDefault="00803785" w:rsidP="007759AE">
      <w:pPr>
        <w:pStyle w:val="2sltext"/>
        <w:numPr>
          <w:ilvl w:val="1"/>
          <w:numId w:val="1"/>
        </w:numPr>
      </w:pPr>
      <w:r w:rsidRPr="000A4537">
        <w:t xml:space="preserve">pro objednání Služby JS03 na dobu 48 měsíců </w:t>
      </w:r>
      <w:r w:rsidR="00893561" w:rsidRPr="000A4537">
        <w:t xml:space="preserve">ode Dne zahájení poskytování Průběžných služeb k </w:t>
      </w:r>
      <w:r w:rsidR="00661177" w:rsidRPr="00412E9D">
        <w:t>Dodan</w:t>
      </w:r>
      <w:r w:rsidR="00661177">
        <w:t>é</w:t>
      </w:r>
      <w:r w:rsidR="00661177" w:rsidRPr="00412E9D">
        <w:t xml:space="preserve"> </w:t>
      </w:r>
      <w:r w:rsidR="00661177">
        <w:t>infrastruktuře</w:t>
      </w:r>
      <w:r w:rsidRPr="000A4537">
        <w:t>.</w:t>
      </w:r>
    </w:p>
    <w:p w14:paraId="38A607CC" w14:textId="77777777" w:rsidR="00306281" w:rsidRPr="000A4537" w:rsidRDefault="00306281" w:rsidP="002420A7">
      <w:pPr>
        <w:pStyle w:val="Styl2"/>
        <w:numPr>
          <w:ilvl w:val="0"/>
          <w:numId w:val="0"/>
        </w:numPr>
        <w:spacing w:before="0" w:line="240" w:lineRule="auto"/>
        <w:rPr>
          <w:rFonts w:cstheme="minorHAnsi"/>
        </w:rPr>
      </w:pPr>
    </w:p>
    <w:bookmarkEnd w:id="411"/>
    <w:p w14:paraId="5485E0B2" w14:textId="77777777" w:rsidR="00306281" w:rsidRPr="000A4537" w:rsidRDefault="00306281" w:rsidP="007759AE">
      <w:pPr>
        <w:pStyle w:val="2sltext"/>
      </w:pPr>
      <w:r w:rsidRPr="000A4537">
        <w:t>Smlouva může být před uplynutím doby, na kterou byla uzavřena, ukončena:</w:t>
      </w:r>
    </w:p>
    <w:p w14:paraId="2F09E05C" w14:textId="77777777" w:rsidR="00306281" w:rsidRPr="000A4537" w:rsidRDefault="00306281" w:rsidP="007759AE">
      <w:pPr>
        <w:pStyle w:val="2sltext"/>
        <w:numPr>
          <w:ilvl w:val="1"/>
          <w:numId w:val="1"/>
        </w:numPr>
      </w:pPr>
      <w:r w:rsidRPr="000A4537">
        <w:t>odstoupením za podmínek stanovených touto Smlouvou; nebo</w:t>
      </w:r>
    </w:p>
    <w:p w14:paraId="28F0FF24" w14:textId="77777777" w:rsidR="00306281" w:rsidRPr="000A4537" w:rsidRDefault="00306281" w:rsidP="007759AE">
      <w:pPr>
        <w:pStyle w:val="2sltext"/>
        <w:numPr>
          <w:ilvl w:val="1"/>
          <w:numId w:val="1"/>
        </w:numPr>
      </w:pPr>
      <w:r w:rsidRPr="000A4537">
        <w:t>výpovědí za podmínek stanovených touto Smlouvou; nebo</w:t>
      </w:r>
    </w:p>
    <w:p w14:paraId="4078DA20" w14:textId="77777777" w:rsidR="00306281" w:rsidRPr="000A4537" w:rsidRDefault="00306281" w:rsidP="007759AE">
      <w:pPr>
        <w:pStyle w:val="2sltext"/>
        <w:numPr>
          <w:ilvl w:val="1"/>
          <w:numId w:val="1"/>
        </w:numPr>
        <w:rPr>
          <w:szCs w:val="24"/>
        </w:rPr>
      </w:pPr>
      <w:r w:rsidRPr="000A4537">
        <w:t>dohodou</w:t>
      </w:r>
      <w:r w:rsidRPr="000A4537">
        <w:rPr>
          <w:szCs w:val="24"/>
        </w:rPr>
        <w:t xml:space="preserve"> Smluvních stran.</w:t>
      </w:r>
    </w:p>
    <w:p w14:paraId="7754D37D" w14:textId="77777777" w:rsidR="00306281" w:rsidRPr="000A4537" w:rsidRDefault="00306281" w:rsidP="007759AE">
      <w:pPr>
        <w:pStyle w:val="2sltext"/>
        <w:numPr>
          <w:ilvl w:val="0"/>
          <w:numId w:val="0"/>
        </w:numPr>
        <w:ind w:left="567"/>
      </w:pPr>
      <w:bookmarkStart w:id="413" w:name="_Ref389063463"/>
      <w:bookmarkStart w:id="414" w:name="_Ref419288004"/>
    </w:p>
    <w:bookmarkEnd w:id="413"/>
    <w:bookmarkEnd w:id="414"/>
    <w:p w14:paraId="0C4268C3" w14:textId="77777777" w:rsidR="00306281" w:rsidRPr="000A4537" w:rsidRDefault="00306281" w:rsidP="007759AE">
      <w:pPr>
        <w:pStyle w:val="2sltext"/>
      </w:pPr>
      <w:r w:rsidRPr="000A4537">
        <w:t>Poskytovatel je oprávněn od této Smlouvy odstoupit pouze v případě jejího podstatného porušení Objednatelem, které nebude napraveno ani do 60 dnů ode dne doručení písemné výzvy k nápravě Objednateli.</w:t>
      </w:r>
    </w:p>
    <w:p w14:paraId="6AB9A82D" w14:textId="77777777" w:rsidR="00306281" w:rsidRDefault="00306281" w:rsidP="007759AE">
      <w:pPr>
        <w:pStyle w:val="2sltext"/>
        <w:numPr>
          <w:ilvl w:val="0"/>
          <w:numId w:val="0"/>
        </w:numPr>
        <w:ind w:left="567"/>
      </w:pPr>
    </w:p>
    <w:p w14:paraId="6F75AE0C" w14:textId="77777777" w:rsidR="00306281" w:rsidRPr="00510DBA" w:rsidRDefault="00306281" w:rsidP="007759AE">
      <w:pPr>
        <w:pStyle w:val="2sltext"/>
      </w:pPr>
      <w:r w:rsidRPr="00510DBA">
        <w:lastRenderedPageBreak/>
        <w:t>Objednatel je oprávněn od této Smlouvy odstoupit z důvodů stanovených právními předpisy nebo sjednaných touto Smlouvou. Objednatel je oprávněn od této Smlouvy odstoupit zejména:</w:t>
      </w:r>
    </w:p>
    <w:p w14:paraId="10A2EB30" w14:textId="228A438B" w:rsidR="00306281" w:rsidRPr="00514D9C" w:rsidRDefault="00306281" w:rsidP="007759AE">
      <w:pPr>
        <w:pStyle w:val="2sltext"/>
        <w:numPr>
          <w:ilvl w:val="1"/>
          <w:numId w:val="1"/>
        </w:numPr>
      </w:pPr>
      <w:r w:rsidRPr="00514D9C">
        <w:t>v případě zpoždění s</w:t>
      </w:r>
      <w:r w:rsidR="00510DBA" w:rsidRPr="00514D9C">
        <w:t>e lhůtou pro</w:t>
      </w:r>
      <w:r w:rsidRPr="00514D9C">
        <w:t xml:space="preserve"> vyřešení</w:t>
      </w:r>
      <w:r w:rsidR="00510DBA" w:rsidRPr="00514D9C">
        <w:t xml:space="preserve">/uzavření </w:t>
      </w:r>
      <w:r w:rsidR="00E72D41" w:rsidRPr="00514D9C">
        <w:t>incidentu</w:t>
      </w:r>
      <w:r w:rsidRPr="00514D9C">
        <w:t xml:space="preserve"> </w:t>
      </w:r>
      <w:r w:rsidR="00514D9C" w:rsidRPr="00514D9C">
        <w:t>K</w:t>
      </w:r>
      <w:r w:rsidRPr="00514D9C">
        <w:t>ategorie A</w:t>
      </w:r>
      <w:r w:rsidR="00E93A18" w:rsidRPr="00514D9C">
        <w:t xml:space="preserve"> </w:t>
      </w:r>
      <w:r w:rsidR="00514D9C" w:rsidRPr="00514D9C">
        <w:t>– PROD stanovenou v Katalogu služeb</w:t>
      </w:r>
      <w:r w:rsidR="00946CA0" w:rsidRPr="00514D9C">
        <w:t xml:space="preserve"> </w:t>
      </w:r>
      <w:r w:rsidRPr="00514D9C">
        <w:t>o</w:t>
      </w:r>
      <w:r w:rsidR="00946CA0" w:rsidRPr="00514D9C">
        <w:t> </w:t>
      </w:r>
      <w:r w:rsidR="00514D9C" w:rsidRPr="00514D9C">
        <w:t xml:space="preserve">více než </w:t>
      </w:r>
      <w:r w:rsidR="00514D9C">
        <w:t>36 hodin</w:t>
      </w:r>
      <w:r w:rsidRPr="00514D9C">
        <w:t>;</w:t>
      </w:r>
    </w:p>
    <w:p w14:paraId="3F8D7790" w14:textId="590B3E84" w:rsidR="00514D9C" w:rsidRPr="00514D9C" w:rsidRDefault="00514D9C" w:rsidP="007759AE">
      <w:pPr>
        <w:pStyle w:val="2sltext"/>
        <w:numPr>
          <w:ilvl w:val="1"/>
          <w:numId w:val="1"/>
        </w:numPr>
      </w:pPr>
      <w:r w:rsidRPr="00514D9C">
        <w:t xml:space="preserve">v případě překročení maximálního počtu incidentů za Vyhodnocovací období stanoveného pro Kategorii A – PROD v Katalogu služeb o více než </w:t>
      </w:r>
      <w:r>
        <w:t xml:space="preserve">2 </w:t>
      </w:r>
      <w:r w:rsidRPr="00514D9C">
        <w:t>incidenty;</w:t>
      </w:r>
    </w:p>
    <w:p w14:paraId="55254868" w14:textId="77777777" w:rsidR="00306281" w:rsidRDefault="00306281" w:rsidP="007759AE">
      <w:pPr>
        <w:pStyle w:val="2sltext"/>
        <w:numPr>
          <w:ilvl w:val="1"/>
          <w:numId w:val="1"/>
        </w:numPr>
      </w:pPr>
      <w:r w:rsidRPr="00707F6C">
        <w:t xml:space="preserve">ukáže-li se jako nepravdivé jakékoliv prohlášení </w:t>
      </w:r>
      <w:r>
        <w:t>Poskytovatel</w:t>
      </w:r>
      <w:r w:rsidRPr="00707F6C">
        <w:t>e uvedené v</w:t>
      </w:r>
      <w:r>
        <w:t> této</w:t>
      </w:r>
      <w:r w:rsidRPr="00707F6C">
        <w:t> </w:t>
      </w:r>
      <w:r>
        <w:t>Smlouvě;</w:t>
      </w:r>
    </w:p>
    <w:p w14:paraId="1257B1EC" w14:textId="77777777" w:rsidR="00306281" w:rsidRPr="00707F6C" w:rsidRDefault="00306281" w:rsidP="007759AE">
      <w:pPr>
        <w:pStyle w:val="2sltext"/>
        <w:numPr>
          <w:ilvl w:val="1"/>
          <w:numId w:val="1"/>
        </w:numPr>
      </w:pPr>
      <w:r w:rsidRPr="00707F6C">
        <w:t xml:space="preserve">ocitne-li se </w:t>
      </w:r>
      <w:r>
        <w:t>Poskytovatel</w:t>
      </w:r>
      <w:r w:rsidRPr="00707F6C">
        <w:t xml:space="preserve"> ve stavu úpadku nebo hrozícího úpadku;</w:t>
      </w:r>
    </w:p>
    <w:p w14:paraId="4951730A" w14:textId="77777777" w:rsidR="00306281" w:rsidRPr="00707F6C" w:rsidRDefault="00306281" w:rsidP="007759AE">
      <w:pPr>
        <w:pStyle w:val="2sltext"/>
        <w:numPr>
          <w:ilvl w:val="1"/>
          <w:numId w:val="1"/>
        </w:numPr>
      </w:pPr>
      <w:r w:rsidRPr="00707F6C">
        <w:t xml:space="preserve">jestliže </w:t>
      </w:r>
      <w:r>
        <w:t>Poskytovatel</w:t>
      </w:r>
      <w:r w:rsidRPr="00707F6C">
        <w:t xml:space="preserve"> bezdůvodně přeruší </w:t>
      </w:r>
      <w:r>
        <w:t>poskytování některé ze Služeb;</w:t>
      </w:r>
    </w:p>
    <w:p w14:paraId="54B72B56" w14:textId="73972BD2" w:rsidR="00306281" w:rsidRPr="00707F6C" w:rsidRDefault="00306281" w:rsidP="007759AE">
      <w:pPr>
        <w:pStyle w:val="2sltext"/>
        <w:numPr>
          <w:ilvl w:val="1"/>
          <w:numId w:val="1"/>
        </w:numPr>
      </w:pPr>
      <w:r w:rsidRPr="00707F6C">
        <w:t xml:space="preserve">jestliže </w:t>
      </w:r>
      <w:r>
        <w:t>Poskytovatel</w:t>
      </w:r>
      <w:r w:rsidRPr="00707F6C">
        <w:t xml:space="preserve"> poruší některou svoji povinnost uvedenou v</w:t>
      </w:r>
      <w:r>
        <w:t> </w:t>
      </w:r>
      <w:r w:rsidRPr="00707F6C">
        <w:t>ods</w:t>
      </w:r>
      <w:r>
        <w:t>t.</w:t>
      </w:r>
      <w:r w:rsidR="00510DBA">
        <w:t xml:space="preserve"> </w:t>
      </w:r>
      <w:r>
        <w:fldChar w:fldCharType="begin"/>
      </w:r>
      <w:r>
        <w:instrText xml:space="preserve"> REF _Ref391989464 \r \h  \* MERGEFORMAT </w:instrText>
      </w:r>
      <w:r>
        <w:fldChar w:fldCharType="separate"/>
      </w:r>
      <w:ins w:id="415" w:author="Word Document Comparison" w:date="2025-03-20T15:34:00Z" w16du:dateUtc="2025-03-20T14:34:00Z">
        <w:r w:rsidR="004E617D">
          <w:t>157</w:t>
        </w:r>
      </w:ins>
      <w:del w:id="416" w:author="Word Document Comparison" w:date="2025-03-20T15:34:00Z" w16du:dateUtc="2025-03-20T14:34:00Z">
        <w:r w:rsidR="00A31417">
          <w:delText>153</w:delText>
        </w:r>
      </w:del>
      <w:r>
        <w:fldChar w:fldCharType="end"/>
      </w:r>
      <w:r>
        <w:t xml:space="preserve">, </w:t>
      </w:r>
      <w:r w:rsidRPr="00707F6C">
        <w:fldChar w:fldCharType="begin"/>
      </w:r>
      <w:r w:rsidRPr="00707F6C">
        <w:instrText xml:space="preserve"> REF _Ref391989475 \r \h  \* MERGEFORMAT </w:instrText>
      </w:r>
      <w:r w:rsidRPr="00707F6C">
        <w:fldChar w:fldCharType="separate"/>
      </w:r>
      <w:ins w:id="417" w:author="Word Document Comparison" w:date="2025-03-20T15:34:00Z" w16du:dateUtc="2025-03-20T14:34:00Z">
        <w:r w:rsidR="004E617D">
          <w:t>158</w:t>
        </w:r>
      </w:ins>
      <w:del w:id="418" w:author="Word Document Comparison" w:date="2025-03-20T15:34:00Z" w16du:dateUtc="2025-03-20T14:34:00Z">
        <w:r w:rsidR="00A31417">
          <w:delText>154</w:delText>
        </w:r>
      </w:del>
      <w:r w:rsidRPr="00707F6C">
        <w:fldChar w:fldCharType="end"/>
      </w:r>
      <w:r>
        <w:t xml:space="preserve"> nebo</w:t>
      </w:r>
      <w:r w:rsidR="00946CA0">
        <w:t xml:space="preserve"> </w:t>
      </w:r>
      <w:r w:rsidR="00946CA0">
        <w:fldChar w:fldCharType="begin"/>
      </w:r>
      <w:r w:rsidR="00946CA0">
        <w:instrText xml:space="preserve"> REF _Ref158629490 \r \h </w:instrText>
      </w:r>
      <w:r w:rsidR="007759AE">
        <w:instrText xml:space="preserve"> \* MERGEFORMAT </w:instrText>
      </w:r>
      <w:r w:rsidR="00946CA0">
        <w:fldChar w:fldCharType="separate"/>
      </w:r>
      <w:ins w:id="419" w:author="Word Document Comparison" w:date="2025-03-20T15:34:00Z" w16du:dateUtc="2025-03-20T14:34:00Z">
        <w:r w:rsidR="004E617D">
          <w:t>222</w:t>
        </w:r>
      </w:ins>
      <w:del w:id="420" w:author="Word Document Comparison" w:date="2025-03-20T15:34:00Z" w16du:dateUtc="2025-03-20T14:34:00Z">
        <w:r w:rsidR="00A31417">
          <w:delText>215</w:delText>
        </w:r>
      </w:del>
      <w:r w:rsidR="00946CA0">
        <w:fldChar w:fldCharType="end"/>
      </w:r>
      <w:r w:rsidR="00946CA0">
        <w:t xml:space="preserve"> až </w:t>
      </w:r>
      <w:r w:rsidR="00946CA0">
        <w:fldChar w:fldCharType="begin"/>
      </w:r>
      <w:r w:rsidR="00946CA0">
        <w:instrText xml:space="preserve"> REF _Ref158629501 \r \h </w:instrText>
      </w:r>
      <w:r w:rsidR="007759AE">
        <w:instrText xml:space="preserve"> \* MERGEFORMAT </w:instrText>
      </w:r>
      <w:r w:rsidR="00946CA0">
        <w:fldChar w:fldCharType="separate"/>
      </w:r>
      <w:ins w:id="421" w:author="Word Document Comparison" w:date="2025-03-20T15:34:00Z" w16du:dateUtc="2025-03-20T14:34:00Z">
        <w:r w:rsidR="004E617D">
          <w:t>229</w:t>
        </w:r>
      </w:ins>
      <w:del w:id="422" w:author="Word Document Comparison" w:date="2025-03-20T15:34:00Z" w16du:dateUtc="2025-03-20T14:34:00Z">
        <w:r w:rsidR="00A31417">
          <w:delText>222</w:delText>
        </w:r>
      </w:del>
      <w:r w:rsidR="00946CA0">
        <w:fldChar w:fldCharType="end"/>
      </w:r>
      <w:r w:rsidR="00946CA0">
        <w:t>,</w:t>
      </w:r>
      <w:r>
        <w:t xml:space="preserve"> </w:t>
      </w:r>
      <w:r w:rsidRPr="00707F6C">
        <w:fldChar w:fldCharType="begin"/>
      </w:r>
      <w:r w:rsidRPr="00707F6C">
        <w:instrText xml:space="preserve"> REF _Ref433127238 \r \h  \* MERGEFORMAT </w:instrText>
      </w:r>
      <w:r w:rsidRPr="00707F6C">
        <w:fldChar w:fldCharType="separate"/>
      </w:r>
      <w:ins w:id="423" w:author="Word Document Comparison" w:date="2025-03-20T15:34:00Z" w16du:dateUtc="2025-03-20T14:34:00Z">
        <w:r w:rsidR="004E617D">
          <w:t>232</w:t>
        </w:r>
      </w:ins>
      <w:del w:id="424" w:author="Word Document Comparison" w:date="2025-03-20T15:34:00Z" w16du:dateUtc="2025-03-20T14:34:00Z">
        <w:r w:rsidR="00A31417">
          <w:delText>225</w:delText>
        </w:r>
      </w:del>
      <w:r w:rsidRPr="00707F6C">
        <w:fldChar w:fldCharType="end"/>
      </w:r>
      <w:r w:rsidRPr="00707F6C">
        <w:t xml:space="preserve"> až </w:t>
      </w:r>
      <w:r w:rsidR="00946CA0">
        <w:fldChar w:fldCharType="begin"/>
      </w:r>
      <w:r w:rsidR="00946CA0">
        <w:instrText xml:space="preserve"> REF _Ref130288969 \r \h </w:instrText>
      </w:r>
      <w:r w:rsidR="007759AE">
        <w:instrText xml:space="preserve"> \* MERGEFORMAT </w:instrText>
      </w:r>
      <w:r w:rsidR="00946CA0">
        <w:fldChar w:fldCharType="separate"/>
      </w:r>
      <w:ins w:id="425" w:author="Word Document Comparison" w:date="2025-03-20T15:34:00Z" w16du:dateUtc="2025-03-20T14:34:00Z">
        <w:r w:rsidR="004E617D">
          <w:t>239</w:t>
        </w:r>
      </w:ins>
      <w:del w:id="426" w:author="Word Document Comparison" w:date="2025-03-20T15:34:00Z" w16du:dateUtc="2025-03-20T14:34:00Z">
        <w:r w:rsidR="00A31417">
          <w:delText>232</w:delText>
        </w:r>
      </w:del>
      <w:r w:rsidR="00946CA0">
        <w:fldChar w:fldCharType="end"/>
      </w:r>
      <w:r>
        <w:t xml:space="preserve"> </w:t>
      </w:r>
      <w:r w:rsidRPr="00707F6C">
        <w:t>Smlouvy;</w:t>
      </w:r>
    </w:p>
    <w:p w14:paraId="120660E1" w14:textId="77777777" w:rsidR="00306281" w:rsidRDefault="00306281" w:rsidP="007759AE">
      <w:pPr>
        <w:pStyle w:val="2sltext"/>
        <w:numPr>
          <w:ilvl w:val="1"/>
          <w:numId w:val="1"/>
        </w:numPr>
      </w:pPr>
      <w:r>
        <w:t>poruší-li Poskytovatel jakoukoliv povinnost dle této Smlouvy podstatným způsobem;</w:t>
      </w:r>
    </w:p>
    <w:p w14:paraId="19BF5B07" w14:textId="0C37570B" w:rsidR="00306281" w:rsidRPr="00E54D29" w:rsidRDefault="00306281" w:rsidP="007759AE">
      <w:pPr>
        <w:pStyle w:val="2sltext"/>
        <w:numPr>
          <w:ilvl w:val="1"/>
          <w:numId w:val="1"/>
        </w:numPr>
      </w:pPr>
      <w:r>
        <w:t xml:space="preserve">nebyl-li </w:t>
      </w:r>
      <w:r w:rsidR="00B0059B">
        <w:rPr>
          <w:rFonts w:cs="Calibri"/>
        </w:rPr>
        <w:t>P</w:t>
      </w:r>
      <w:r w:rsidR="00510DBA" w:rsidRPr="00185DA9">
        <w:rPr>
          <w:rFonts w:cs="Calibri"/>
        </w:rPr>
        <w:t xml:space="preserve">ředmět </w:t>
      </w:r>
      <w:r w:rsidR="004E3055">
        <w:rPr>
          <w:rFonts w:cs="Calibri"/>
        </w:rPr>
        <w:t xml:space="preserve">plnění </w:t>
      </w:r>
      <w:r w:rsidR="00561557">
        <w:rPr>
          <w:rFonts w:cs="Calibri"/>
        </w:rPr>
        <w:t>dle Smlouv</w:t>
      </w:r>
      <w:r w:rsidR="00FC3712">
        <w:rPr>
          <w:rFonts w:cs="Calibri"/>
        </w:rPr>
        <w:t>y</w:t>
      </w:r>
      <w:r w:rsidR="00561557">
        <w:rPr>
          <w:rFonts w:cs="Calibri"/>
        </w:rPr>
        <w:t xml:space="preserve"> na dodávku </w:t>
      </w:r>
      <w:r w:rsidR="00510DBA">
        <w:rPr>
          <w:rFonts w:cs="Calibri"/>
        </w:rPr>
        <w:t>dodán</w:t>
      </w:r>
      <w:r w:rsidR="004E3055">
        <w:rPr>
          <w:rFonts w:cs="Calibri"/>
        </w:rPr>
        <w:t xml:space="preserve"> a odevzdán</w:t>
      </w:r>
      <w:r w:rsidR="00510DBA">
        <w:rPr>
          <w:rFonts w:cs="Calibri"/>
        </w:rPr>
        <w:t xml:space="preserve"> </w:t>
      </w:r>
      <w:r w:rsidR="00510DBA" w:rsidRPr="00185DA9">
        <w:rPr>
          <w:rFonts w:cs="Calibri"/>
        </w:rPr>
        <w:t>dle Smlouvy na dodávku</w:t>
      </w:r>
      <w:r>
        <w:t xml:space="preserve">, nebo bude-li zřejmé, že </w:t>
      </w:r>
      <w:r w:rsidR="00B0059B">
        <w:rPr>
          <w:rFonts w:cs="Calibri"/>
        </w:rPr>
        <w:t>P</w:t>
      </w:r>
      <w:r w:rsidR="00510DBA" w:rsidRPr="00185DA9">
        <w:rPr>
          <w:rFonts w:cs="Calibri"/>
        </w:rPr>
        <w:t xml:space="preserve">ředmět </w:t>
      </w:r>
      <w:r w:rsidR="00561557">
        <w:rPr>
          <w:rFonts w:cs="Calibri"/>
        </w:rPr>
        <w:t>plnění dle Smlouvy na dodávku</w:t>
      </w:r>
      <w:r w:rsidR="00561557" w:rsidRPr="00185DA9">
        <w:rPr>
          <w:rFonts w:cs="Calibri"/>
        </w:rPr>
        <w:t xml:space="preserve"> </w:t>
      </w:r>
      <w:r w:rsidR="00510DBA">
        <w:rPr>
          <w:rFonts w:cs="Calibri"/>
        </w:rPr>
        <w:t xml:space="preserve">nebude dodán </w:t>
      </w:r>
      <w:r w:rsidR="00561557">
        <w:rPr>
          <w:rFonts w:cs="Calibri"/>
        </w:rPr>
        <w:t xml:space="preserve">a odevzdán </w:t>
      </w:r>
      <w:r w:rsidR="00510DBA" w:rsidRPr="00185DA9">
        <w:rPr>
          <w:rFonts w:cs="Calibri"/>
        </w:rPr>
        <w:t>dle Smlouvy na dodávku</w:t>
      </w:r>
      <w:r w:rsidRPr="00E54D29">
        <w:t>;</w:t>
      </w:r>
    </w:p>
    <w:p w14:paraId="5D13D35D" w14:textId="03174AAA" w:rsidR="00306281" w:rsidRPr="00E54D29" w:rsidRDefault="00306281" w:rsidP="007759AE">
      <w:pPr>
        <w:pStyle w:val="2sltext"/>
        <w:numPr>
          <w:ilvl w:val="1"/>
          <w:numId w:val="1"/>
        </w:numPr>
      </w:pPr>
      <w:r w:rsidRPr="00E54D29">
        <w:t xml:space="preserve">bude-li Poskytovatel pravomocně odsouzen za trestný čin uvedený v příloze č. 3 </w:t>
      </w:r>
      <w:del w:id="427" w:author="Word Document Comparison" w:date="2025-03-20T15:34:00Z" w16du:dateUtc="2025-03-20T14:34:00Z">
        <w:r w:rsidRPr="00E54D29">
          <w:delText>zákona č.</w:delText>
        </w:r>
      </w:del>
      <w:moveFromRangeStart w:id="428" w:author="Word Document Comparison" w:date="2025-03-20T15:34:00Z" w:name="move193377300"/>
      <w:moveFrom w:id="429" w:author="Word Document Comparison" w:date="2025-03-20T15:34:00Z" w16du:dateUtc="2025-03-20T14:34:00Z">
        <w:r w:rsidRPr="00D91585">
          <w:rPr>
            <w:color w:val="000000" w:themeColor="text1"/>
            <w:rPrChange w:id="430" w:author="Word Document Comparison" w:date="2025-03-20T15:34:00Z" w16du:dateUtc="2025-03-20T14:34:00Z">
              <w:rPr/>
            </w:rPrChange>
          </w:rPr>
          <w:t xml:space="preserve"> 134/2016 Sb., </w:t>
        </w:r>
      </w:moveFrom>
      <w:moveFromRangeEnd w:id="428"/>
      <w:ins w:id="431" w:author="Word Document Comparison" w:date="2025-03-20T15:34:00Z" w16du:dateUtc="2025-03-20T14:34:00Z">
        <w:r w:rsidR="00AC6379">
          <w:t>Z</w:t>
        </w:r>
        <w:r w:rsidRPr="00E54D29">
          <w:t xml:space="preserve">ákona </w:t>
        </w:r>
      </w:ins>
      <w:r w:rsidRPr="00E54D29">
        <w:t>o zadávání veřejných zakázek</w:t>
      </w:r>
      <w:ins w:id="432" w:author="Word Document Comparison" w:date="2025-03-20T15:34:00Z" w16du:dateUtc="2025-03-20T14:34:00Z">
        <w:r w:rsidRPr="00AC6379">
          <w:t>;</w:t>
        </w:r>
      </w:ins>
      <w:del w:id="433" w:author="Word Document Comparison" w:date="2025-03-20T15:34:00Z" w16du:dateUtc="2025-03-20T14:34:00Z">
        <w:r w:rsidRPr="00E54D29">
          <w:delText>, ve znění pozdějších předpisů (dále jen „</w:delText>
        </w:r>
        <w:r w:rsidRPr="00E54D29">
          <w:rPr>
            <w:b/>
            <w:bCs/>
            <w:i/>
            <w:iCs/>
          </w:rPr>
          <w:delText>Zákon o zadávání veřejných zakázek</w:delText>
        </w:r>
        <w:r w:rsidRPr="00E54D29">
          <w:delText>“);</w:delText>
        </w:r>
      </w:del>
    </w:p>
    <w:p w14:paraId="5CA07CFC" w14:textId="77777777" w:rsidR="00306281" w:rsidRDefault="00306281" w:rsidP="007759AE">
      <w:pPr>
        <w:pStyle w:val="2sltext"/>
        <w:numPr>
          <w:ilvl w:val="1"/>
          <w:numId w:val="1"/>
        </w:numPr>
      </w:pPr>
      <w:r w:rsidRPr="00E54D29">
        <w:t>bude-li Poskytovateli uložen zákaz plnění veřejných zakázek;</w:t>
      </w:r>
    </w:p>
    <w:p w14:paraId="50111602" w14:textId="772FC2D6" w:rsidR="00C01C2D" w:rsidRPr="00514D9C" w:rsidRDefault="00C01C2D" w:rsidP="007759AE">
      <w:pPr>
        <w:pStyle w:val="2sltext"/>
        <w:numPr>
          <w:ilvl w:val="1"/>
          <w:numId w:val="1"/>
        </w:numPr>
      </w:pPr>
      <w:r w:rsidRPr="003659C2">
        <w:t xml:space="preserve">v případě významné změny ovládání </w:t>
      </w:r>
      <w:r>
        <w:t>Poskytovatele</w:t>
      </w:r>
      <w:r w:rsidRPr="003659C2">
        <w:t xml:space="preserve"> dle Zákona o obchodních korporacích nebo významné změny kontroly nad </w:t>
      </w:r>
      <w:r>
        <w:t>Poskytovatelem</w:t>
      </w:r>
      <w:r w:rsidRPr="003659C2">
        <w:t xml:space="preserve"> nebo změny vlastnictví zásadních aktiv využívaných </w:t>
      </w:r>
      <w:r>
        <w:t>Poskytovatelem</w:t>
      </w:r>
      <w:r w:rsidRPr="003659C2">
        <w:t xml:space="preserve"> k plnění této Smlouvy, popřípadě změny oprávnění nakládat s těmito aktivy</w:t>
      </w:r>
      <w:r w:rsidRPr="006D709E">
        <w:t>;</w:t>
      </w:r>
    </w:p>
    <w:p w14:paraId="13E7C676" w14:textId="29679C8C" w:rsidR="00306281" w:rsidRPr="00E54D29" w:rsidRDefault="00306281" w:rsidP="007759AE">
      <w:pPr>
        <w:pStyle w:val="2sltext"/>
        <w:numPr>
          <w:ilvl w:val="1"/>
          <w:numId w:val="1"/>
        </w:numPr>
      </w:pPr>
      <w:r w:rsidRPr="00E54D29">
        <w:t xml:space="preserve">dosáhne-li maximální celková výše smluvních pokut za jeden kalendářní </w:t>
      </w:r>
      <w:r w:rsidR="00687DD6">
        <w:t>měsíc</w:t>
      </w:r>
      <w:r w:rsidRPr="00E54D29">
        <w:t xml:space="preserve">, kterou je Poskytovatel dle této Smlouvy povinen Objednateli uhradit v daném kalendářním </w:t>
      </w:r>
      <w:r w:rsidR="00687DD6">
        <w:t>měsíci</w:t>
      </w:r>
      <w:r w:rsidRPr="00E54D29">
        <w:t xml:space="preserve">, částky </w:t>
      </w:r>
      <w:r w:rsidR="00412B48">
        <w:t>2 000 000</w:t>
      </w:r>
      <w:r w:rsidRPr="00E54D29">
        <w:t xml:space="preserve"> Kč.</w:t>
      </w:r>
    </w:p>
    <w:p w14:paraId="3DB55A75" w14:textId="77777777" w:rsidR="00306281" w:rsidRPr="00E54D29" w:rsidRDefault="00306281" w:rsidP="00306281">
      <w:pPr>
        <w:jc w:val="both"/>
      </w:pPr>
    </w:p>
    <w:p w14:paraId="715C202E" w14:textId="6EE275DC" w:rsidR="00306281" w:rsidRPr="00412B48" w:rsidRDefault="00306281" w:rsidP="007759AE">
      <w:pPr>
        <w:pStyle w:val="2sltext"/>
      </w:pPr>
      <w:r w:rsidRPr="00412B48">
        <w:t xml:space="preserve">Objednatel je oprávněn tuto Smlouvu vypovědět bez uvedení důvodů, a to nejdříve po </w:t>
      </w:r>
      <w:r w:rsidR="00FE5C18" w:rsidRPr="00412B48">
        <w:t>18</w:t>
      </w:r>
      <w:r w:rsidRPr="00412B48">
        <w:t xml:space="preserve"> měsících ode dne zahájení poskytování Průběžných služeb dle této Smlouvy, s výpovědní dobou 6 měsíců, která počíná běžet prvního dne měsíce následujícího po doručení výpovědi Poskytovateli.</w:t>
      </w:r>
    </w:p>
    <w:p w14:paraId="06FC31F7" w14:textId="77777777" w:rsidR="00412B48" w:rsidRDefault="00412B48" w:rsidP="007759AE">
      <w:pPr>
        <w:pStyle w:val="2sltext"/>
        <w:numPr>
          <w:ilvl w:val="0"/>
          <w:numId w:val="0"/>
        </w:numPr>
        <w:ind w:left="567"/>
      </w:pPr>
    </w:p>
    <w:p w14:paraId="725E637D" w14:textId="7DA7E4A3" w:rsidR="00412B48" w:rsidRPr="003D4357" w:rsidRDefault="00412B48" w:rsidP="007759AE">
      <w:pPr>
        <w:pStyle w:val="2sltext"/>
      </w:pPr>
      <w:r>
        <w:t>Poskytovatel</w:t>
      </w:r>
      <w:r w:rsidRPr="00E54D29">
        <w:t xml:space="preserve"> je oprávněn tuto Smlouvu vypovědět bez uvedení důvodů, a to nejdříve po </w:t>
      </w:r>
      <w:r>
        <w:t>24</w:t>
      </w:r>
      <w:r w:rsidRPr="00E54D29">
        <w:t xml:space="preserve"> měsících ode dne zahájení poskytování Průběžných služeb dle této Smlouvy, s výpovědní dobou </w:t>
      </w:r>
      <w:r>
        <w:t>18</w:t>
      </w:r>
      <w:r w:rsidRPr="003D4357">
        <w:t xml:space="preserve"> měsíců, která počíná běžet prvního dne měsíce následujícího po doručení výpovědi </w:t>
      </w:r>
      <w:r>
        <w:t>Objednateli</w:t>
      </w:r>
      <w:r w:rsidRPr="003D4357">
        <w:t>.</w:t>
      </w:r>
    </w:p>
    <w:p w14:paraId="764B7134" w14:textId="6EC22933" w:rsidR="00306281" w:rsidRPr="001143D7" w:rsidRDefault="00066468" w:rsidP="00306281">
      <w:pPr>
        <w:pStyle w:val="Nadpis1"/>
      </w:pPr>
      <w:bookmarkStart w:id="434" w:name="_Toc177719311"/>
      <w:bookmarkStart w:id="435" w:name="_Toc185618972"/>
      <w:bookmarkStart w:id="436" w:name="_Toc193377225"/>
      <w:r w:rsidRPr="001143D7">
        <w:t>ŘÍZENÉ UKONČENÍ POSKYTOVÁNÍ SLUŽEB</w:t>
      </w:r>
      <w:bookmarkEnd w:id="434"/>
      <w:bookmarkEnd w:id="435"/>
      <w:bookmarkEnd w:id="436"/>
    </w:p>
    <w:p w14:paraId="4742D8B1" w14:textId="727CDC3A" w:rsidR="00306281" w:rsidRDefault="00306281" w:rsidP="007759AE">
      <w:pPr>
        <w:pStyle w:val="2sltext"/>
      </w:pPr>
      <w:bookmarkStart w:id="437" w:name="_Ref115096088"/>
      <w:r>
        <w:t>Poskytovatel</w:t>
      </w:r>
      <w:r w:rsidRPr="00B3009D">
        <w:t xml:space="preserve"> se zavazuje dle pokynů Objednatele poskytnout </w:t>
      </w:r>
      <w:r w:rsidR="006F11F4">
        <w:t>veškerou potřebnou</w:t>
      </w:r>
      <w:r w:rsidRPr="00B3009D">
        <w:t xml:space="preserve"> součinnost, dokumentaci a informace, účastnit se jednání s Objednatelem </w:t>
      </w:r>
      <w:r>
        <w:t xml:space="preserve">nebo s Objednatelem určenými </w:t>
      </w:r>
      <w:r w:rsidRPr="00B3009D">
        <w:t>třetími osobami za účelem plynulého a řádného převedení všech činností spojených s</w:t>
      </w:r>
      <w:r>
        <w:t> poskytováním Služeb na Objednatele nebo jím určenou třetí osobu, d</w:t>
      </w:r>
      <w:r w:rsidRPr="004E71DB">
        <w:t xml:space="preserve">ojde-li </w:t>
      </w:r>
      <w:r>
        <w:t xml:space="preserve">nebo má-li dojít </w:t>
      </w:r>
      <w:r w:rsidRPr="004E71DB">
        <w:t>k ukončení této Smlouvy</w:t>
      </w:r>
      <w:r>
        <w:t xml:space="preserve"> </w:t>
      </w:r>
      <w:r w:rsidRPr="00431A61">
        <w:t>(dále jen „</w:t>
      </w:r>
      <w:r w:rsidR="00066468">
        <w:rPr>
          <w:b/>
          <w:bCs/>
          <w:i/>
          <w:iCs/>
        </w:rPr>
        <w:t>Ř</w:t>
      </w:r>
      <w:r w:rsidR="00066468" w:rsidRPr="00066468">
        <w:rPr>
          <w:b/>
          <w:bCs/>
          <w:i/>
          <w:iCs/>
        </w:rPr>
        <w:t>ízené ukončení poskytování služeb</w:t>
      </w:r>
      <w:r w:rsidRPr="00431A61">
        <w:t>“).</w:t>
      </w:r>
      <w:bookmarkStart w:id="438" w:name="_Ref402508013"/>
      <w:bookmarkEnd w:id="437"/>
    </w:p>
    <w:p w14:paraId="6A7FE16E" w14:textId="77777777" w:rsidR="00306281" w:rsidRDefault="00306281" w:rsidP="007759AE">
      <w:pPr>
        <w:pStyle w:val="2sltext"/>
        <w:numPr>
          <w:ilvl w:val="0"/>
          <w:numId w:val="0"/>
        </w:numPr>
        <w:ind w:left="567"/>
      </w:pPr>
    </w:p>
    <w:p w14:paraId="46F81EB7" w14:textId="22803DBF" w:rsidR="00306281" w:rsidRPr="00066468" w:rsidRDefault="00521F14" w:rsidP="007759AE">
      <w:pPr>
        <w:pStyle w:val="2sltext"/>
      </w:pPr>
      <w:bookmarkStart w:id="439" w:name="_Ref175814957"/>
      <w:r w:rsidRPr="00066468">
        <w:t>Za tímto účelem se Poskytovatel zavazuje</w:t>
      </w:r>
      <w:r w:rsidR="00066468" w:rsidRPr="00066468">
        <w:t xml:space="preserve"> na základě objednávky Služby JS02</w:t>
      </w:r>
      <w:r w:rsidR="00E34E4B">
        <w:t xml:space="preserve"> </w:t>
      </w:r>
      <w:r w:rsidR="00066468" w:rsidRPr="00066468">
        <w:t>uzavřít s Objednatele</w:t>
      </w:r>
      <w:r w:rsidR="007F6B06">
        <w:t>m</w:t>
      </w:r>
      <w:r w:rsidR="00066468" w:rsidRPr="00066468">
        <w:t xml:space="preserve"> Prováděcí smlouvu na provedení této Služby JS02 dle čl. </w:t>
      </w:r>
      <w:r w:rsidR="00066468" w:rsidRPr="00066468">
        <w:fldChar w:fldCharType="begin"/>
      </w:r>
      <w:r w:rsidR="00066468" w:rsidRPr="00066468">
        <w:instrText xml:space="preserve"> REF _Ref66168717 \r \h </w:instrText>
      </w:r>
      <w:r w:rsidR="00066468">
        <w:instrText xml:space="preserve"> \* MERGEFORMAT </w:instrText>
      </w:r>
      <w:r w:rsidR="00066468" w:rsidRPr="00066468">
        <w:fldChar w:fldCharType="separate"/>
      </w:r>
      <w:r w:rsidR="00A31417">
        <w:t>X</w:t>
      </w:r>
      <w:r w:rsidR="00066468" w:rsidRPr="00066468">
        <w:fldChar w:fldCharType="end"/>
      </w:r>
      <w:r w:rsidRPr="00066468">
        <w:t xml:space="preserve"> Smlouvy </w:t>
      </w:r>
      <w:r w:rsidR="00066468" w:rsidRPr="00066468">
        <w:t xml:space="preserve">a připravit a provést scénář ukončení dle Katalogu služeb </w:t>
      </w:r>
      <w:r w:rsidRPr="00066468">
        <w:t xml:space="preserve">a poskytnout </w:t>
      </w:r>
      <w:r w:rsidR="00066468" w:rsidRPr="00066468">
        <w:t xml:space="preserve">veškerá </w:t>
      </w:r>
      <w:r w:rsidRPr="00066468">
        <w:t>plnění nezbytná k</w:t>
      </w:r>
      <w:r w:rsidR="00066468" w:rsidRPr="00066468">
        <w:t xml:space="preserve"> provedení </w:t>
      </w:r>
      <w:r w:rsidR="00066468" w:rsidRPr="00066468">
        <w:lastRenderedPageBreak/>
        <w:t>scénáře ukončení dle Katalogu služeb</w:t>
      </w:r>
      <w:r w:rsidRPr="00066468">
        <w:t xml:space="preserve"> za přiměřeného použití vhodných ustanovení této Smlouvy.</w:t>
      </w:r>
      <w:bookmarkEnd w:id="439"/>
    </w:p>
    <w:p w14:paraId="410492C7" w14:textId="77777777" w:rsidR="00521F14" w:rsidRDefault="00521F14" w:rsidP="007759AE">
      <w:pPr>
        <w:pStyle w:val="2sltext"/>
        <w:numPr>
          <w:ilvl w:val="0"/>
          <w:numId w:val="0"/>
        </w:numPr>
        <w:ind w:left="567"/>
      </w:pPr>
    </w:p>
    <w:p w14:paraId="2655B4C4" w14:textId="759BF8D7" w:rsidR="00521F14" w:rsidRDefault="00521F14" w:rsidP="007759AE">
      <w:pPr>
        <w:pStyle w:val="2sltext"/>
      </w:pPr>
      <w:bookmarkStart w:id="440" w:name="_Ref45148487"/>
      <w:r w:rsidRPr="00B3009D">
        <w:t xml:space="preserve">Objednatel je oprávněn </w:t>
      </w:r>
      <w:r w:rsidR="00066468" w:rsidRPr="00066468">
        <w:t>objedn</w:t>
      </w:r>
      <w:r w:rsidR="00066468">
        <w:t>at</w:t>
      </w:r>
      <w:r w:rsidR="00066468" w:rsidRPr="00066468">
        <w:t xml:space="preserve"> Služb</w:t>
      </w:r>
      <w:r w:rsidR="00066468">
        <w:t>u</w:t>
      </w:r>
      <w:r w:rsidR="00066468" w:rsidRPr="00066468">
        <w:t xml:space="preserve"> JS02</w:t>
      </w:r>
      <w:r w:rsidR="00E34E4B">
        <w:t xml:space="preserve"> </w:t>
      </w:r>
      <w:r>
        <w:t>ihned poté, jakmile zjistí, že tato Smlouva bude ukončena</w:t>
      </w:r>
      <w:r w:rsidRPr="00B3009D">
        <w:t>,</w:t>
      </w:r>
      <w:r>
        <w:t xml:space="preserve"> tj.</w:t>
      </w:r>
      <w:r w:rsidRPr="00B3009D">
        <w:t xml:space="preserve"> kdykoli spolu s odstoupením Objednatele </w:t>
      </w:r>
      <w:r>
        <w:t xml:space="preserve">či Poskytovatele </w:t>
      </w:r>
      <w:r w:rsidRPr="00B3009D">
        <w:t xml:space="preserve">od této Smlouvy, nebo i po </w:t>
      </w:r>
      <w:r>
        <w:t xml:space="preserve">takovém </w:t>
      </w:r>
      <w:r w:rsidRPr="00B3009D">
        <w:t>odstoupení</w:t>
      </w:r>
      <w:r>
        <w:t>, popřípadě kdykoli spolu s výpovědí této Smlouvy Objednatelem či Poskytovatelem, nebo i po takové výpovědi</w:t>
      </w:r>
      <w:r w:rsidR="00066468">
        <w:t xml:space="preserve">, či spolu s uzavřením dohody Smluvních stran o ukončení této Smlouvy, nebo i po uzavření takové dohody </w:t>
      </w:r>
      <w:r w:rsidR="007F6B06">
        <w:t xml:space="preserve">Smluvních stran </w:t>
      </w:r>
      <w:r w:rsidR="00066468">
        <w:t>o ukončení této Smlouvy.</w:t>
      </w:r>
      <w:bookmarkEnd w:id="440"/>
      <w:r w:rsidR="00E34E4B">
        <w:t xml:space="preserve"> Smluvní strany výslovně stanovují, že ukončení této Smlouvy před uplynutím doby stanovené v odst. </w:t>
      </w:r>
      <w:r w:rsidR="00E34E4B">
        <w:fldChar w:fldCharType="begin"/>
      </w:r>
      <w:r w:rsidR="00E34E4B">
        <w:instrText xml:space="preserve"> REF _Ref175295500 \r \h </w:instrText>
      </w:r>
      <w:r w:rsidR="007759AE">
        <w:instrText xml:space="preserve"> \* MERGEFORMAT </w:instrText>
      </w:r>
      <w:r w:rsidR="00E34E4B">
        <w:fldChar w:fldCharType="separate"/>
      </w:r>
      <w:ins w:id="441" w:author="Word Document Comparison" w:date="2025-03-20T15:34:00Z" w16du:dateUtc="2025-03-20T14:34:00Z">
        <w:r w:rsidR="004E617D">
          <w:t>185</w:t>
        </w:r>
      </w:ins>
      <w:del w:id="442" w:author="Word Document Comparison" w:date="2025-03-20T15:34:00Z" w16du:dateUtc="2025-03-20T14:34:00Z">
        <w:r w:rsidR="00A31417">
          <w:delText>178</w:delText>
        </w:r>
      </w:del>
      <w:r w:rsidR="00A31417">
        <w:t>.4</w:t>
      </w:r>
      <w:r w:rsidR="00E34E4B">
        <w:fldChar w:fldCharType="end"/>
      </w:r>
      <w:r w:rsidR="00E34E4B">
        <w:t xml:space="preserve"> Smlouvy nemá na oprávnění objednat Službu JS02 žádný vliv a Službu JS02 tak lze </w:t>
      </w:r>
      <w:r w:rsidR="00A02CB9">
        <w:t xml:space="preserve">v době stanovené v odst. </w:t>
      </w:r>
      <w:r w:rsidR="00A02CB9">
        <w:fldChar w:fldCharType="begin"/>
      </w:r>
      <w:r w:rsidR="00A02CB9">
        <w:instrText xml:space="preserve"> REF _Ref175295500 \r \h </w:instrText>
      </w:r>
      <w:r w:rsidR="007759AE">
        <w:instrText xml:space="preserve"> \* MERGEFORMAT </w:instrText>
      </w:r>
      <w:r w:rsidR="00A02CB9">
        <w:fldChar w:fldCharType="separate"/>
      </w:r>
      <w:ins w:id="443" w:author="Word Document Comparison" w:date="2025-03-20T15:34:00Z" w16du:dateUtc="2025-03-20T14:34:00Z">
        <w:r w:rsidR="004E617D">
          <w:t>185</w:t>
        </w:r>
      </w:ins>
      <w:del w:id="444" w:author="Word Document Comparison" w:date="2025-03-20T15:34:00Z" w16du:dateUtc="2025-03-20T14:34:00Z">
        <w:r w:rsidR="00A31417">
          <w:delText>178</w:delText>
        </w:r>
      </w:del>
      <w:r w:rsidR="00A31417">
        <w:t>.4</w:t>
      </w:r>
      <w:r w:rsidR="00A02CB9">
        <w:fldChar w:fldCharType="end"/>
      </w:r>
      <w:r w:rsidR="00A02CB9">
        <w:t xml:space="preserve"> Smlouvy </w:t>
      </w:r>
      <w:r w:rsidR="00E34E4B">
        <w:t xml:space="preserve">objednat i </w:t>
      </w:r>
      <w:r w:rsidR="00A02CB9">
        <w:t>po ukončení této Smlouvy.</w:t>
      </w:r>
    </w:p>
    <w:p w14:paraId="37BF1F95" w14:textId="77777777" w:rsidR="00306281" w:rsidRPr="00B8413E" w:rsidRDefault="00306281" w:rsidP="007759AE">
      <w:pPr>
        <w:pStyle w:val="2sltext"/>
        <w:numPr>
          <w:ilvl w:val="0"/>
          <w:numId w:val="0"/>
        </w:numPr>
        <w:ind w:left="567"/>
      </w:pPr>
    </w:p>
    <w:p w14:paraId="2F1291D8" w14:textId="036A1A0C" w:rsidR="00306281" w:rsidRPr="007F6B06" w:rsidRDefault="00521F14" w:rsidP="007759AE">
      <w:pPr>
        <w:pStyle w:val="2sltext"/>
      </w:pPr>
      <w:bookmarkStart w:id="445" w:name="_Ref159283634"/>
      <w:r w:rsidRPr="00B3009D">
        <w:t>V případě jakéhokoliv ukončení</w:t>
      </w:r>
      <w:r>
        <w:t xml:space="preserve"> této</w:t>
      </w:r>
      <w:r w:rsidRPr="00B3009D">
        <w:t xml:space="preserve"> Smlouvy je </w:t>
      </w:r>
      <w:r>
        <w:t>Poskytovatel</w:t>
      </w:r>
      <w:r w:rsidRPr="00B3009D">
        <w:t xml:space="preserve"> </w:t>
      </w:r>
      <w:r w:rsidR="00066468">
        <w:t>v</w:t>
      </w:r>
      <w:r w:rsidR="007F6B06">
        <w:t> rámci</w:t>
      </w:r>
      <w:r w:rsidR="00066468">
        <w:t xml:space="preserve"> </w:t>
      </w:r>
      <w:r w:rsidR="00066468" w:rsidRPr="00066468">
        <w:t>Řízené</w:t>
      </w:r>
      <w:r w:rsidR="00066468">
        <w:t>ho</w:t>
      </w:r>
      <w:r w:rsidR="00066468" w:rsidRPr="00066468">
        <w:t xml:space="preserve"> ukončení poskytování služeb</w:t>
      </w:r>
      <w:r w:rsidRPr="00B3009D">
        <w:t xml:space="preserve"> povinen poskytnout Objednateli nebo Objednatelem určené třetí osobě maximální nezbytnou součinnost za účelem plynulého a řádného převedení činností dle</w:t>
      </w:r>
      <w:r>
        <w:t xml:space="preserve"> této</w:t>
      </w:r>
      <w:r w:rsidRPr="00B3009D">
        <w:t xml:space="preserve"> Smlouvy či jejich části na </w:t>
      </w:r>
      <w:r w:rsidR="006F11F4">
        <w:t xml:space="preserve">Objednatele nebo na </w:t>
      </w:r>
      <w:r w:rsidRPr="00B3009D">
        <w:t xml:space="preserve">Objednatelem určenou třetí osobu tak, aby Objednateli nevznikla újma (škoda) související s přechodem poskytování plnění dle této Smlouvy na </w:t>
      </w:r>
      <w:r w:rsidR="006F11F4">
        <w:t xml:space="preserve">Objednatele nebo na </w:t>
      </w:r>
      <w:r w:rsidRPr="00B3009D">
        <w:t xml:space="preserve">nového </w:t>
      </w:r>
      <w:r w:rsidR="007F6B06">
        <w:t>p</w:t>
      </w:r>
      <w:r>
        <w:t>oskytovatel</w:t>
      </w:r>
      <w:r w:rsidRPr="00B3009D">
        <w:t>e</w:t>
      </w:r>
      <w:r w:rsidR="00A02CB9">
        <w:t xml:space="preserve"> plnění a aby byla zajištěna kontinuita navazujícího poskytování plnění dle této Smlouvy ze strany Objednatele nebo nového poskytovatele plnění</w:t>
      </w:r>
      <w:r w:rsidR="006F11F4">
        <w:t xml:space="preserve">, </w:t>
      </w:r>
      <w:r w:rsidR="006F11F4" w:rsidRPr="00B3009D">
        <w:t xml:space="preserve">s výjimkou případu, že by novým </w:t>
      </w:r>
      <w:r w:rsidR="007F6B06">
        <w:t>p</w:t>
      </w:r>
      <w:r w:rsidR="006F11F4">
        <w:t>oskytovatel</w:t>
      </w:r>
      <w:r w:rsidR="006F11F4" w:rsidRPr="00B3009D">
        <w:t xml:space="preserve">em </w:t>
      </w:r>
      <w:r w:rsidR="006F11F4">
        <w:t>p</w:t>
      </w:r>
      <w:r w:rsidR="006F11F4" w:rsidRPr="00B3009D">
        <w:t xml:space="preserve">lnění byl stávající </w:t>
      </w:r>
      <w:r w:rsidR="006F11F4">
        <w:t>Poskytovatel</w:t>
      </w:r>
      <w:r w:rsidR="006F11F4" w:rsidRPr="00B3009D">
        <w:t xml:space="preserve"> dle této Smlouvy</w:t>
      </w:r>
      <w:r w:rsidR="006F11F4">
        <w:t xml:space="preserve">. </w:t>
      </w:r>
      <w:r>
        <w:t>Poskytovatel</w:t>
      </w:r>
      <w:r w:rsidRPr="00B3009D">
        <w:t xml:space="preserve"> se zavazuje tuto součinnost poskytovat s odbornou péčí, zodpovědně v rozsahu, který po něm lze spravedlivě požadovat, a to do doby úplného převzetí takových činností</w:t>
      </w:r>
      <w:r w:rsidR="006F11F4">
        <w:t xml:space="preserve"> Objednatelem nebo</w:t>
      </w:r>
      <w:r w:rsidRPr="00B3009D">
        <w:t xml:space="preserve"> Objednatelem určenou třetí osobou. Součinnost bude spočívat především </w:t>
      </w:r>
      <w:r w:rsidR="00066468">
        <w:t>v</w:t>
      </w:r>
      <w:r w:rsidR="007F6B06">
        <w:t xml:space="preserve"> řádném </w:t>
      </w:r>
      <w:r w:rsidR="00066468">
        <w:t>provedení scénáře ukončení dle Katalogu služeb</w:t>
      </w:r>
      <w:r w:rsidRPr="00B3009D">
        <w:t xml:space="preserve"> (</w:t>
      </w:r>
      <w:r w:rsidR="007F6B06">
        <w:t xml:space="preserve">provedení činností </w:t>
      </w:r>
      <w:r w:rsidRPr="00B3009D">
        <w:t>vedoucí</w:t>
      </w:r>
      <w:r w:rsidR="007F6B06">
        <w:t>ch</w:t>
      </w:r>
      <w:r w:rsidRPr="00B3009D">
        <w:t xml:space="preserve"> k řádnému </w:t>
      </w:r>
      <w:r w:rsidR="00066468">
        <w:t>provedení scénáře ukončení dle Katalogu služeb</w:t>
      </w:r>
      <w:r w:rsidRPr="00B3009D">
        <w:t>).</w:t>
      </w:r>
      <w:bookmarkEnd w:id="445"/>
    </w:p>
    <w:p w14:paraId="6FA24D07" w14:textId="77777777" w:rsidR="007F6B06" w:rsidRPr="007F6B06" w:rsidRDefault="007F6B06" w:rsidP="007759AE">
      <w:pPr>
        <w:pStyle w:val="2sltext"/>
        <w:numPr>
          <w:ilvl w:val="0"/>
          <w:numId w:val="0"/>
        </w:numPr>
        <w:ind w:left="567"/>
      </w:pPr>
    </w:p>
    <w:p w14:paraId="7833281B" w14:textId="6D041510" w:rsidR="007F6B06" w:rsidRDefault="007F6B06" w:rsidP="007759AE">
      <w:pPr>
        <w:pStyle w:val="2sltext"/>
      </w:pPr>
      <w:bookmarkStart w:id="446" w:name="_Hlk175294666"/>
      <w:r w:rsidRPr="001F0971">
        <w:rPr>
          <w:szCs w:val="20"/>
        </w:rPr>
        <w:t>Bližší podmínky a</w:t>
      </w:r>
      <w:r>
        <w:rPr>
          <w:szCs w:val="20"/>
        </w:rPr>
        <w:t> </w:t>
      </w:r>
      <w:r w:rsidRPr="001F0971">
        <w:rPr>
          <w:szCs w:val="20"/>
        </w:rPr>
        <w:t xml:space="preserve">požadavky </w:t>
      </w:r>
      <w:r>
        <w:rPr>
          <w:szCs w:val="20"/>
        </w:rPr>
        <w:t xml:space="preserve">na přípravu scénáře ukončení dle Katalogu služeb a </w:t>
      </w:r>
      <w:r w:rsidRPr="00B3009D">
        <w:t>poskyt</w:t>
      </w:r>
      <w:r>
        <w:t>ování</w:t>
      </w:r>
      <w:r w:rsidRPr="00B3009D">
        <w:t xml:space="preserve"> plnění nezbytného k jeho </w:t>
      </w:r>
      <w:r>
        <w:t xml:space="preserve">provedení a </w:t>
      </w:r>
      <w:r w:rsidRPr="00B3009D">
        <w:t xml:space="preserve">vedoucího k úspěšnému </w:t>
      </w:r>
      <w:r>
        <w:t>provedení řízeného ukončení poskytování služeb</w:t>
      </w:r>
      <w:r w:rsidRPr="00B3009D">
        <w:t xml:space="preserve"> </w:t>
      </w:r>
      <w:r>
        <w:t xml:space="preserve">a </w:t>
      </w:r>
      <w:r w:rsidRPr="00B3009D">
        <w:t>poskytování další součinnosti dle tohoto článku</w:t>
      </w:r>
      <w:r>
        <w:t xml:space="preserve"> této</w:t>
      </w:r>
      <w:r w:rsidRPr="00B3009D">
        <w:t xml:space="preserve"> Smlouvy</w:t>
      </w:r>
      <w:r>
        <w:rPr>
          <w:szCs w:val="20"/>
        </w:rPr>
        <w:t xml:space="preserve"> </w:t>
      </w:r>
      <w:r w:rsidRPr="001F0971">
        <w:rPr>
          <w:szCs w:val="20"/>
        </w:rPr>
        <w:t>jsou stanoveny v</w:t>
      </w:r>
      <w:r>
        <w:rPr>
          <w:szCs w:val="20"/>
        </w:rPr>
        <w:t xml:space="preserve"> Katalogu služeb a dále </w:t>
      </w:r>
      <w:r w:rsidR="00A02CB9">
        <w:rPr>
          <w:szCs w:val="20"/>
        </w:rPr>
        <w:t>budou</w:t>
      </w:r>
      <w:r>
        <w:rPr>
          <w:szCs w:val="20"/>
        </w:rPr>
        <w:t xml:space="preserve"> stanoveny </w:t>
      </w:r>
      <w:r>
        <w:t xml:space="preserve">v rámci </w:t>
      </w:r>
      <w:bookmarkEnd w:id="446"/>
      <w:r w:rsidR="00A02CB9">
        <w:t xml:space="preserve">objednávky </w:t>
      </w:r>
      <w:r w:rsidR="00A02CB9" w:rsidRPr="00066468">
        <w:t>Služb</w:t>
      </w:r>
      <w:r w:rsidR="00A02CB9">
        <w:t>y</w:t>
      </w:r>
      <w:r w:rsidR="00A02CB9" w:rsidRPr="00066468">
        <w:t xml:space="preserve"> JS02</w:t>
      </w:r>
      <w:r w:rsidR="00A02CB9">
        <w:t>.</w:t>
      </w:r>
    </w:p>
    <w:p w14:paraId="5D968E9D" w14:textId="77777777" w:rsidR="007F6B06" w:rsidRPr="00B8413E" w:rsidRDefault="007F6B06" w:rsidP="007759AE">
      <w:pPr>
        <w:pStyle w:val="2sltext"/>
        <w:numPr>
          <w:ilvl w:val="0"/>
          <w:numId w:val="0"/>
        </w:numPr>
        <w:ind w:left="567"/>
      </w:pPr>
    </w:p>
    <w:p w14:paraId="2DBCBBB4" w14:textId="47686089" w:rsidR="007F6B06" w:rsidRPr="00066468" w:rsidRDefault="007F6B06" w:rsidP="007759AE">
      <w:pPr>
        <w:pStyle w:val="2sltext"/>
      </w:pPr>
      <w:r>
        <w:rPr>
          <w:szCs w:val="20"/>
        </w:rPr>
        <w:t xml:space="preserve">Příprava scénáře ukončení dle Katalogu služeb a </w:t>
      </w:r>
      <w:r w:rsidRPr="00B3009D">
        <w:t>poskyt</w:t>
      </w:r>
      <w:r>
        <w:t>ování</w:t>
      </w:r>
      <w:r w:rsidRPr="00B3009D">
        <w:t xml:space="preserve"> plnění nezbytného k jeho </w:t>
      </w:r>
      <w:r w:rsidR="00E34E4B">
        <w:t>provedení</w:t>
      </w:r>
      <w:r w:rsidRPr="00B3009D">
        <w:t xml:space="preserve"> </w:t>
      </w:r>
      <w:r>
        <w:t xml:space="preserve">a </w:t>
      </w:r>
      <w:r w:rsidRPr="00B3009D">
        <w:t xml:space="preserve">vedoucího k úspěšnému </w:t>
      </w:r>
      <w:r w:rsidR="00E34E4B">
        <w:t>provedení řízeného ukončení poskytování služeb</w:t>
      </w:r>
      <w:r w:rsidR="00E34E4B" w:rsidRPr="00B3009D">
        <w:t xml:space="preserve"> </w:t>
      </w:r>
      <w:r w:rsidR="00E34E4B">
        <w:t xml:space="preserve">a </w:t>
      </w:r>
      <w:r w:rsidR="00E34E4B" w:rsidRPr="00B3009D">
        <w:t>poskytování další součinnosti dle tohoto článku</w:t>
      </w:r>
      <w:r w:rsidR="00E34E4B">
        <w:t xml:space="preserve"> této</w:t>
      </w:r>
      <w:r w:rsidR="00E34E4B" w:rsidRPr="00B3009D">
        <w:t xml:space="preserve"> Smlouvy</w:t>
      </w:r>
      <w:r w:rsidR="00E34E4B">
        <w:t xml:space="preserve"> </w:t>
      </w:r>
      <w:r>
        <w:t>bude prováděno v rámci poskytování Služ</w:t>
      </w:r>
      <w:r w:rsidR="00E34E4B">
        <w:t>by JS02</w:t>
      </w:r>
      <w:r>
        <w:t>, přičemž Poskytoval se zavazuje</w:t>
      </w:r>
      <w:r w:rsidR="00A02CB9">
        <w:t xml:space="preserve"> </w:t>
      </w:r>
      <w:r w:rsidR="00E34E4B">
        <w:t>Službu JS02</w:t>
      </w:r>
      <w:r>
        <w:t xml:space="preserve"> Objednateli poskytnout.</w:t>
      </w:r>
    </w:p>
    <w:p w14:paraId="145641DF" w14:textId="77777777" w:rsidR="00306281" w:rsidRPr="001143D7" w:rsidRDefault="00306281" w:rsidP="00306281">
      <w:pPr>
        <w:pStyle w:val="Nadpis1"/>
      </w:pPr>
      <w:bookmarkStart w:id="447" w:name="_Toc177719312"/>
      <w:bookmarkStart w:id="448" w:name="_Toc185618973"/>
      <w:bookmarkStart w:id="449" w:name="_Toc193377226"/>
      <w:bookmarkEnd w:id="438"/>
      <w:r w:rsidRPr="001143D7">
        <w:t>PROHLÁŠENÍ SMLUVNÍCH STRAN</w:t>
      </w:r>
      <w:bookmarkEnd w:id="447"/>
      <w:bookmarkEnd w:id="448"/>
      <w:bookmarkEnd w:id="449"/>
    </w:p>
    <w:p w14:paraId="4C29B318" w14:textId="77777777" w:rsidR="00306281" w:rsidRPr="001477F5" w:rsidRDefault="00306281" w:rsidP="007759AE">
      <w:pPr>
        <w:pStyle w:val="2sltext"/>
      </w:pPr>
      <w:bookmarkStart w:id="450" w:name="_Ref380406284"/>
      <w:r>
        <w:t>Poskytovatel</w:t>
      </w:r>
      <w:r w:rsidRPr="001477F5">
        <w:t xml:space="preserve"> prohlašuje, že není v úpadku ani ve stavu hrozícího úpadku, a že mu není známo, že by vůči němu bylo zahájeno insolvenční řízení. </w:t>
      </w:r>
      <w:r>
        <w:t>Poskytovatel</w:t>
      </w:r>
      <w:r w:rsidRPr="001477F5">
        <w:t xml:space="preserve"> dále prohlašuje, že vůči němu není v právní moci žádné soudní rozhodnutí, případně rozhodnutí správního, daňového či jiného orgánu na plnění, které by mohlo být důvodem zahájení exekučního řízení na majetek </w:t>
      </w:r>
      <w:r>
        <w:t>Poskytovatel</w:t>
      </w:r>
      <w:r w:rsidRPr="001477F5">
        <w:t>e a že mu není známo, že by vůči němu takové řízení bylo zahájeno.</w:t>
      </w:r>
      <w:bookmarkEnd w:id="450"/>
    </w:p>
    <w:p w14:paraId="76C88A90" w14:textId="77777777" w:rsidR="00306281" w:rsidRPr="001477F5" w:rsidRDefault="00306281" w:rsidP="007759AE">
      <w:pPr>
        <w:pStyle w:val="2sltext"/>
        <w:numPr>
          <w:ilvl w:val="0"/>
          <w:numId w:val="0"/>
        </w:numPr>
        <w:ind w:left="567"/>
      </w:pPr>
    </w:p>
    <w:p w14:paraId="0678B745" w14:textId="77777777" w:rsidR="00306281" w:rsidRPr="001477F5" w:rsidRDefault="00306281" w:rsidP="007759AE">
      <w:pPr>
        <w:pStyle w:val="2sltext"/>
      </w:pPr>
      <w:r>
        <w:t>Poskytovatel</w:t>
      </w:r>
      <w:r w:rsidRPr="001477F5">
        <w:t xml:space="preserve"> na sebe přebírá nebezpečí změny okolností ve smyslu § 1765 Občanského zákoníku.</w:t>
      </w:r>
    </w:p>
    <w:p w14:paraId="601B7668" w14:textId="77777777" w:rsidR="00306281" w:rsidRPr="001477F5" w:rsidRDefault="00306281" w:rsidP="007759AE">
      <w:pPr>
        <w:pStyle w:val="2sltext"/>
        <w:numPr>
          <w:ilvl w:val="0"/>
          <w:numId w:val="0"/>
        </w:numPr>
        <w:ind w:left="567"/>
      </w:pPr>
    </w:p>
    <w:p w14:paraId="189A514B" w14:textId="2A60A805" w:rsidR="00306281" w:rsidRDefault="00306281" w:rsidP="007759AE">
      <w:pPr>
        <w:pStyle w:val="2sltext"/>
      </w:pPr>
      <w:r w:rsidRPr="001477F5">
        <w:t xml:space="preserve">Vzhledem k veřejnoprávnímu charakteru Objednatele </w:t>
      </w:r>
      <w:r>
        <w:t>Poskytovatel</w:t>
      </w:r>
      <w:r w:rsidRPr="001477F5">
        <w:t xml:space="preserve"> výslovně prohlašuje, že je s touto skutečností obeznámen a souhlasí se zveřejněním </w:t>
      </w:r>
      <w:r>
        <w:t xml:space="preserve">této </w:t>
      </w:r>
      <w:r w:rsidRPr="001477F5">
        <w:t xml:space="preserve">Smlouvy v </w:t>
      </w:r>
      <w:r w:rsidRPr="001477F5">
        <w:lastRenderedPageBreak/>
        <w:t xml:space="preserve">rozsahu a za podmínek vyplývajících </w:t>
      </w:r>
      <w:r w:rsidR="00D5062A" w:rsidRPr="00707F6C">
        <w:t xml:space="preserve">z příslušných </w:t>
      </w:r>
      <w:r w:rsidR="00D5062A">
        <w:t xml:space="preserve">platných a účinných obecně závazných </w:t>
      </w:r>
      <w:r w:rsidR="00D5062A" w:rsidRPr="00707F6C">
        <w:t>právních předpisů.</w:t>
      </w:r>
    </w:p>
    <w:p w14:paraId="2A3FFB70" w14:textId="77777777" w:rsidR="009F647A" w:rsidRDefault="009F647A" w:rsidP="007759AE">
      <w:pPr>
        <w:pStyle w:val="2sltext"/>
        <w:numPr>
          <w:ilvl w:val="0"/>
          <w:numId w:val="0"/>
        </w:numPr>
        <w:ind w:left="567"/>
      </w:pPr>
    </w:p>
    <w:p w14:paraId="549A089D" w14:textId="344962F3" w:rsidR="009F647A" w:rsidRPr="001477F5" w:rsidRDefault="009F647A" w:rsidP="007759AE">
      <w:pPr>
        <w:pStyle w:val="2sltext"/>
      </w:pPr>
      <w:r>
        <w:t>Poskytovatel</w:t>
      </w:r>
      <w:r w:rsidRPr="00707F6C">
        <w:t xml:space="preserve"> bere na vědomí, že Objednatel je povinným subjektem podle zákona č. 106/1999 Sb., o svobodném přístupu k informacím, ve znění pozdějších předpisů.</w:t>
      </w:r>
    </w:p>
    <w:p w14:paraId="732D7818" w14:textId="77777777" w:rsidR="00306281" w:rsidRPr="001477F5" w:rsidRDefault="00306281" w:rsidP="007759AE">
      <w:pPr>
        <w:pStyle w:val="2sltext"/>
        <w:numPr>
          <w:ilvl w:val="0"/>
          <w:numId w:val="0"/>
        </w:numPr>
        <w:ind w:left="567"/>
      </w:pPr>
    </w:p>
    <w:p w14:paraId="3265265B" w14:textId="77777777" w:rsidR="00306281" w:rsidRPr="001477F5" w:rsidRDefault="00306281" w:rsidP="007759AE">
      <w:pPr>
        <w:pStyle w:val="2sltext"/>
      </w:pPr>
      <w:r>
        <w:t>Poskytovatel</w:t>
      </w:r>
      <w:r w:rsidRPr="001477F5">
        <w:t xml:space="preserve"> si je vědom, že je ve smyslu § 2 písm. e) zákona č. 320/2001 Sb., o finanční kontrole ve veřejné správě a o změně některých zákonů (zákon o finanční kontrole), ve znění pozdějších předpisů, povinen spolupůsobit při výkonu finanční kontroly.</w:t>
      </w:r>
    </w:p>
    <w:p w14:paraId="6D7D51CA" w14:textId="77777777" w:rsidR="00306281" w:rsidRPr="001477F5" w:rsidRDefault="00306281" w:rsidP="007759AE">
      <w:pPr>
        <w:pStyle w:val="2sltext"/>
        <w:numPr>
          <w:ilvl w:val="0"/>
          <w:numId w:val="0"/>
        </w:numPr>
        <w:ind w:left="567"/>
      </w:pPr>
    </w:p>
    <w:p w14:paraId="7BB79F53" w14:textId="77777777" w:rsidR="00306281" w:rsidRPr="001477F5" w:rsidRDefault="00306281" w:rsidP="007759AE">
      <w:pPr>
        <w:pStyle w:val="2sltext"/>
      </w:pPr>
      <w:r w:rsidRPr="001477F5">
        <w:t>Smluvní strany prohlašují, že identifikační údaje uvedené v</w:t>
      </w:r>
      <w:r>
        <w:t xml:space="preserve"> záhlaví této </w:t>
      </w:r>
      <w:r w:rsidRPr="001477F5">
        <w:t xml:space="preserve">Smlouvy odpovídají aktuálnímu stavu a že osobami jednajícími při uzavření </w:t>
      </w:r>
      <w:r>
        <w:t xml:space="preserve">této </w:t>
      </w:r>
      <w:r w:rsidRPr="001477F5">
        <w:t>Smlouvy jsou osoby oprávněné k jednání za Smluvní strany bez jakéhokoliv omezení vnitřními předpisy Smluvních stran.</w:t>
      </w:r>
    </w:p>
    <w:p w14:paraId="4E68378D" w14:textId="77777777" w:rsidR="00306281" w:rsidRPr="001477F5" w:rsidRDefault="00306281" w:rsidP="007759AE">
      <w:pPr>
        <w:pStyle w:val="2sltext"/>
        <w:numPr>
          <w:ilvl w:val="0"/>
          <w:numId w:val="0"/>
        </w:numPr>
        <w:ind w:left="567"/>
      </w:pPr>
    </w:p>
    <w:p w14:paraId="0F27F491" w14:textId="77777777" w:rsidR="00306281" w:rsidRPr="001477F5" w:rsidRDefault="00306281" w:rsidP="007759AE">
      <w:pPr>
        <w:pStyle w:val="2sltext"/>
      </w:pPr>
      <w:r w:rsidRPr="001477F5">
        <w:t>Jakékoliv změny údajů uvedených</w:t>
      </w:r>
      <w:r>
        <w:t xml:space="preserve"> v</w:t>
      </w:r>
      <w:r w:rsidRPr="001477F5">
        <w:t xml:space="preserve"> </w:t>
      </w:r>
      <w:r>
        <w:t xml:space="preserve">záhlaví této </w:t>
      </w:r>
      <w:r w:rsidRPr="001477F5">
        <w:t xml:space="preserve">Smlouvy, jež nastanou v době po uzavření </w:t>
      </w:r>
      <w:r>
        <w:t xml:space="preserve">této </w:t>
      </w:r>
      <w:r w:rsidRPr="001477F5">
        <w:t>Smlouvy, jsou Smluvní strany povinny bez zbytečného odkladu písemně sdělit druhé Smluvní straně.</w:t>
      </w:r>
    </w:p>
    <w:p w14:paraId="0ADE1813" w14:textId="77777777" w:rsidR="00306281" w:rsidRPr="001477F5" w:rsidRDefault="00306281" w:rsidP="007759AE">
      <w:pPr>
        <w:pStyle w:val="2sltext"/>
        <w:numPr>
          <w:ilvl w:val="0"/>
          <w:numId w:val="0"/>
        </w:numPr>
        <w:ind w:left="567"/>
      </w:pPr>
    </w:p>
    <w:p w14:paraId="27ECCA42" w14:textId="0EF4A9FD" w:rsidR="00306281" w:rsidRPr="00BE6EDA" w:rsidRDefault="00306281" w:rsidP="007759AE">
      <w:pPr>
        <w:pStyle w:val="2sltext"/>
      </w:pPr>
      <w:r w:rsidRPr="001477F5">
        <w:t>V případě, že se kterékoliv prohlášení některé ze Smluvních stran uvedené v</w:t>
      </w:r>
      <w:r>
        <w:t> této</w:t>
      </w:r>
      <w:r w:rsidRPr="001477F5">
        <w:t> Smlouvě ukáže býti nepravdivým, odpovídá tato Smluvní strana za škodu a nemajetkovou újmu, které nepravdivostí prohlášení nebo v souvislosti s ní druhé Smluvní straně vznikly.</w:t>
      </w:r>
    </w:p>
    <w:p w14:paraId="5DF43951" w14:textId="77777777" w:rsidR="00306281" w:rsidRPr="001143D7" w:rsidRDefault="00306281" w:rsidP="00306281">
      <w:pPr>
        <w:pStyle w:val="Nadpis1"/>
      </w:pPr>
      <w:bookmarkStart w:id="451" w:name="_Toc383117526"/>
      <w:bookmarkStart w:id="452" w:name="_Toc66189566"/>
      <w:bookmarkStart w:id="453" w:name="_Toc177719313"/>
      <w:bookmarkStart w:id="454" w:name="_Toc185618974"/>
      <w:bookmarkStart w:id="455" w:name="_Toc193377227"/>
      <w:r w:rsidRPr="001143D7">
        <w:t>OSTATNÍ UJEDNÁNÍ</w:t>
      </w:r>
      <w:bookmarkEnd w:id="451"/>
      <w:bookmarkEnd w:id="452"/>
      <w:bookmarkEnd w:id="453"/>
      <w:bookmarkEnd w:id="454"/>
      <w:bookmarkEnd w:id="455"/>
    </w:p>
    <w:p w14:paraId="48C43BFA" w14:textId="7AAF011C" w:rsidR="00306281" w:rsidRPr="00707F6C" w:rsidRDefault="00D5062A" w:rsidP="007759AE">
      <w:pPr>
        <w:pStyle w:val="2sltext"/>
      </w:pPr>
      <w:r>
        <w:t>Tvoří-li Poskytovatele více osob, jsou všechny</w:t>
      </w:r>
      <w:r w:rsidRPr="00690AD9">
        <w:t xml:space="preserve"> osoby tvořící </w:t>
      </w:r>
      <w:r>
        <w:t>Poskytovatele</w:t>
      </w:r>
      <w:r w:rsidRPr="00690AD9">
        <w:t xml:space="preserve"> z</w:t>
      </w:r>
      <w:r w:rsidRPr="004E5848">
        <w:t xml:space="preserve"> </w:t>
      </w:r>
      <w:r>
        <w:t xml:space="preserve">této Smlouvy </w:t>
      </w:r>
      <w:r w:rsidRPr="004E5848">
        <w:t>zavázán</w:t>
      </w:r>
      <w:r>
        <w:t>y společně a </w:t>
      </w:r>
      <w:r w:rsidRPr="004E5848">
        <w:t>nerozdílně</w:t>
      </w:r>
      <w:r>
        <w:t>, přičemž jednání osob tvořících Poskytovatele je upraveno samostatnou smlouvou předloženou Poskytovatelem v rámci Řízení veřejné zakázky.</w:t>
      </w:r>
    </w:p>
    <w:p w14:paraId="2B3DD3E4" w14:textId="77777777" w:rsidR="00306281" w:rsidRPr="00707F6C" w:rsidRDefault="00306281" w:rsidP="007759AE">
      <w:pPr>
        <w:pStyle w:val="2sltext"/>
        <w:numPr>
          <w:ilvl w:val="0"/>
          <w:numId w:val="0"/>
        </w:numPr>
        <w:ind w:left="567"/>
      </w:pPr>
    </w:p>
    <w:p w14:paraId="7DF6A525" w14:textId="77777777" w:rsidR="00306281" w:rsidRDefault="00306281" w:rsidP="007759AE">
      <w:pPr>
        <w:pStyle w:val="2sltext"/>
      </w:pPr>
      <w:r>
        <w:t>Poskytovatel</w:t>
      </w:r>
      <w:r w:rsidRPr="00707F6C">
        <w:t xml:space="preserve"> je povinen neprodleně písemně informovat Objednatele o skutečnostech majících i potenciálně vliv na plnění jeho povinností vyplývajících z</w:t>
      </w:r>
      <w:r>
        <w:t> této</w:t>
      </w:r>
      <w:r w:rsidRPr="00707F6C">
        <w:t xml:space="preserve"> Smlouvy, a není-li to možné, nejpozději následující den poté, kdy příslušná skutečnost nastane nebo </w:t>
      </w:r>
      <w:r>
        <w:t>Poskytovatel</w:t>
      </w:r>
      <w:r w:rsidRPr="00707F6C">
        <w:t xml:space="preserve"> zjistí, že by nastat mohla. Současně je </w:t>
      </w:r>
      <w:r>
        <w:t>Poskytovatel</w:t>
      </w:r>
      <w:r w:rsidRPr="00707F6C">
        <w:t xml:space="preserve"> povinen učinit veškeré nezbytné kroky vedoucí k</w:t>
      </w:r>
      <w:r>
        <w:t> </w:t>
      </w:r>
      <w:r w:rsidRPr="00707F6C">
        <w:t>eliminaci případné škody hrozící Objednateli, a to zejména obstarat neprodleně náhradní plnění, přičemž je povinen nést případný rozdíl ceny.</w:t>
      </w:r>
    </w:p>
    <w:p w14:paraId="6520CC3E" w14:textId="77777777" w:rsidR="00306281" w:rsidRPr="00FF4C21" w:rsidRDefault="00306281" w:rsidP="007759AE">
      <w:pPr>
        <w:pStyle w:val="2sltext"/>
        <w:numPr>
          <w:ilvl w:val="0"/>
          <w:numId w:val="0"/>
        </w:numPr>
        <w:ind w:left="567"/>
      </w:pPr>
    </w:p>
    <w:p w14:paraId="36485AF7" w14:textId="77777777" w:rsidR="00306281" w:rsidRDefault="00306281" w:rsidP="007759AE">
      <w:pPr>
        <w:pStyle w:val="2sltext"/>
      </w:pPr>
      <w:bookmarkStart w:id="456" w:name="_Ref43298503"/>
      <w:bookmarkStart w:id="457" w:name="_Ref370380924"/>
      <w:bookmarkStart w:id="458" w:name="_Ref372631475"/>
      <w:bookmarkStart w:id="459" w:name="_Ref428801518"/>
      <w:bookmarkStart w:id="460" w:name="_Ref428804137"/>
      <w:bookmarkStart w:id="461" w:name="_Ref430670575"/>
      <w:bookmarkStart w:id="462" w:name="_Ref430682427"/>
      <w:r w:rsidRPr="00FF4C21">
        <w:t xml:space="preserve">Smlouva je platná dnem připojení platného uznávaného elektronického podpisu dle zákona </w:t>
      </w:r>
      <w:r>
        <w:br/>
      </w:r>
      <w:r w:rsidRPr="00FF4C21">
        <w:t>č. 297/2016 Sb., o službách vytvářejících důvěru pro elektronické transakce, ve znění pozdějších předpisů, oběma Smluvními stranami do této Smlouvy a jejích jednotlivých příloh, nejsou</w:t>
      </w:r>
      <w:r w:rsidRPr="001477F5">
        <w:t xml:space="preserve">-li součástí jediného elektronického dokumentu (tj. do všech samostatných souborů tvořících v souhrnu </w:t>
      </w:r>
      <w:r>
        <w:t xml:space="preserve">tuto </w:t>
      </w:r>
      <w:r w:rsidRPr="001477F5">
        <w:t>Smlouvu</w:t>
      </w:r>
      <w:r>
        <w:t>)</w:t>
      </w:r>
      <w:r w:rsidRPr="001477F5">
        <w:t>.</w:t>
      </w:r>
      <w:bookmarkStart w:id="463" w:name="_Ref43313230"/>
      <w:bookmarkEnd w:id="456"/>
    </w:p>
    <w:p w14:paraId="10D6738D" w14:textId="77777777" w:rsidR="00306281" w:rsidRPr="001477F5" w:rsidRDefault="00306281" w:rsidP="007759AE">
      <w:pPr>
        <w:pStyle w:val="2sltext"/>
        <w:numPr>
          <w:ilvl w:val="0"/>
          <w:numId w:val="0"/>
        </w:numPr>
        <w:ind w:left="567"/>
      </w:pPr>
    </w:p>
    <w:p w14:paraId="6F889EE3" w14:textId="6B6DA765" w:rsidR="00306281" w:rsidRPr="00660F04" w:rsidRDefault="00306281" w:rsidP="007759AE">
      <w:pPr>
        <w:pStyle w:val="2sltext"/>
      </w:pPr>
      <w:r w:rsidRPr="000978B4">
        <w:t>Tato Smlouva nabývá</w:t>
      </w:r>
      <w:bookmarkEnd w:id="457"/>
      <w:bookmarkEnd w:id="458"/>
      <w:bookmarkEnd w:id="459"/>
      <w:bookmarkEnd w:id="460"/>
      <w:bookmarkEnd w:id="461"/>
      <w:r w:rsidRPr="000978B4">
        <w:t> účinnosti dnem uveřejnění v registru smluv dle zákona</w:t>
      </w:r>
      <w:r>
        <w:t xml:space="preserve"> </w:t>
      </w:r>
      <w:r w:rsidRPr="00A126DE">
        <w:t>č. 340/2015 Sb., o</w:t>
      </w:r>
      <w:r>
        <w:t> </w:t>
      </w:r>
      <w:r w:rsidRPr="00A126DE">
        <w:t xml:space="preserve">zvláštních podmínkách účinnosti některých smluv, uveřejňování těchto smluv a o registru smluv (zákon o registru smluv), </w:t>
      </w:r>
      <w:r w:rsidRPr="00707F6C">
        <w:t>ve znění pozdějších předpisů</w:t>
      </w:r>
      <w:r w:rsidRPr="00A126DE">
        <w:t xml:space="preserve"> (dále jen „</w:t>
      </w:r>
      <w:r w:rsidRPr="00A126DE">
        <w:rPr>
          <w:b/>
          <w:i/>
        </w:rPr>
        <w:t>Zákon o registru smluv</w:t>
      </w:r>
      <w:r w:rsidRPr="00A126DE">
        <w:t>“).</w:t>
      </w:r>
      <w:bookmarkEnd w:id="462"/>
      <w:bookmarkEnd w:id="463"/>
      <w:r>
        <w:t xml:space="preserve"> Poskytovatel</w:t>
      </w:r>
      <w:r w:rsidRPr="00A126DE">
        <w:t xml:space="preserve"> souhlasí se zveřejněním </w:t>
      </w:r>
      <w:r>
        <w:t xml:space="preserve">této </w:t>
      </w:r>
      <w:r w:rsidRPr="00A126DE">
        <w:t xml:space="preserve">Smlouvy v souladu s povinnostmi Objednatele za podmínek vyplývajících z příslušných právních předpisů, zejména souhlasí se zveřejněním </w:t>
      </w:r>
      <w:r>
        <w:t xml:space="preserve">této </w:t>
      </w:r>
      <w:r w:rsidRPr="00A126DE">
        <w:t xml:space="preserve">Smlouvy, včetně všech jejích změn a dodatků, výše skutečně uhrazené ceny na základě </w:t>
      </w:r>
      <w:r>
        <w:t xml:space="preserve">této </w:t>
      </w:r>
      <w:r w:rsidRPr="00A126DE">
        <w:t xml:space="preserve">Smlouvy a dalších údajů na profilu zadavatele Objednatele podle Zákona o zadávání veřejných zakázek a v registru smluv podle </w:t>
      </w:r>
      <w:r>
        <w:t>Z</w:t>
      </w:r>
      <w:r w:rsidRPr="00A126DE">
        <w:t xml:space="preserve">ákona </w:t>
      </w:r>
      <w:r>
        <w:t>o registru smluv</w:t>
      </w:r>
      <w:r w:rsidRPr="00A126DE">
        <w:t xml:space="preserve">. Smluvní strany se dohodly, </w:t>
      </w:r>
      <w:r w:rsidRPr="00A126DE">
        <w:lastRenderedPageBreak/>
        <w:t xml:space="preserve">že zákonnou povinnost dle § 5 odst. 2 Zákona o registru smluv splní Objednatel. </w:t>
      </w:r>
      <w:r>
        <w:t>Poskytovatel</w:t>
      </w:r>
      <w:r w:rsidRPr="00A126DE">
        <w:t xml:space="preserve"> prohlašuje, že Smlouva ani žádná její část nejsou obchodním tajemstvím </w:t>
      </w:r>
      <w:r>
        <w:t>Poskytovatel</w:t>
      </w:r>
      <w:r w:rsidRPr="00A126DE">
        <w:t xml:space="preserve">e ve smyslu § 504 Občanského zákoníku. </w:t>
      </w:r>
    </w:p>
    <w:p w14:paraId="079D1E87" w14:textId="77777777" w:rsidR="00660F04" w:rsidRPr="00707F6C" w:rsidRDefault="00660F04" w:rsidP="007759AE">
      <w:pPr>
        <w:pStyle w:val="2sltext"/>
        <w:numPr>
          <w:ilvl w:val="0"/>
          <w:numId w:val="0"/>
        </w:numPr>
        <w:ind w:left="567"/>
      </w:pPr>
    </w:p>
    <w:p w14:paraId="67445828" w14:textId="77777777" w:rsidR="00306281" w:rsidRPr="00707F6C" w:rsidRDefault="00306281" w:rsidP="007759AE">
      <w:pPr>
        <w:pStyle w:val="2sltext"/>
      </w:pPr>
      <w:r>
        <w:t>Poskytovatel</w:t>
      </w:r>
      <w:r w:rsidRPr="00707F6C">
        <w:t xml:space="preserve"> není oprávněn postoupit žádnou svou pohledávku za Objednatelem vyplývající z</w:t>
      </w:r>
      <w:r>
        <w:t> této</w:t>
      </w:r>
      <w:r w:rsidRPr="00707F6C">
        <w:t> Smlouvy nebo vzniklou v souvislosti s</w:t>
      </w:r>
      <w:r>
        <w:t> touto</w:t>
      </w:r>
      <w:r w:rsidRPr="00707F6C">
        <w:t> Smlouvou</w:t>
      </w:r>
      <w:r>
        <w:t xml:space="preserve"> bez předchozího písemného souhlasu Objednatele s postoupením</w:t>
      </w:r>
      <w:r w:rsidRPr="00707F6C">
        <w:t>.</w:t>
      </w:r>
    </w:p>
    <w:p w14:paraId="43F6F3BD" w14:textId="77777777" w:rsidR="00306281" w:rsidRPr="00707F6C" w:rsidRDefault="00306281" w:rsidP="007759AE">
      <w:pPr>
        <w:pStyle w:val="2sltext"/>
        <w:numPr>
          <w:ilvl w:val="0"/>
          <w:numId w:val="0"/>
        </w:numPr>
        <w:ind w:left="567"/>
      </w:pPr>
    </w:p>
    <w:p w14:paraId="73F16124" w14:textId="77777777" w:rsidR="00306281" w:rsidRPr="00707F6C" w:rsidRDefault="00306281" w:rsidP="007759AE">
      <w:pPr>
        <w:pStyle w:val="2sltext"/>
      </w:pPr>
      <w:r>
        <w:t>Poskytovatel</w:t>
      </w:r>
      <w:r w:rsidRPr="00707F6C">
        <w:t xml:space="preserve"> není oprávněn provést jednostranné započtení žádné své pohledávky za Objednatelem vyplývající z</w:t>
      </w:r>
      <w:r>
        <w:t> této</w:t>
      </w:r>
      <w:r w:rsidRPr="00707F6C">
        <w:t> Smlouvy nebo vzniklé v souvislosti s</w:t>
      </w:r>
      <w:r>
        <w:t> touto</w:t>
      </w:r>
      <w:r w:rsidRPr="00707F6C">
        <w:t xml:space="preserve"> Smlouvou na jakoukoliv pohledávku Objednatele za </w:t>
      </w:r>
      <w:r>
        <w:t>Poskytovatel</w:t>
      </w:r>
      <w:r w:rsidRPr="00707F6C">
        <w:t>em</w:t>
      </w:r>
      <w:r>
        <w:t xml:space="preserve"> bez předchozího písemného souhlasu Objednatele se započtením</w:t>
      </w:r>
      <w:r w:rsidRPr="00707F6C">
        <w:t>.</w:t>
      </w:r>
    </w:p>
    <w:p w14:paraId="0E2886DC" w14:textId="77777777" w:rsidR="00306281" w:rsidRPr="001477F5" w:rsidRDefault="00306281" w:rsidP="007759AE">
      <w:pPr>
        <w:pStyle w:val="2sltext"/>
        <w:numPr>
          <w:ilvl w:val="0"/>
          <w:numId w:val="0"/>
        </w:numPr>
        <w:ind w:left="567"/>
      </w:pPr>
    </w:p>
    <w:p w14:paraId="43CA653D" w14:textId="77777777" w:rsidR="00306281" w:rsidRPr="00707F6C" w:rsidRDefault="00306281" w:rsidP="007759AE">
      <w:pPr>
        <w:pStyle w:val="2sltext"/>
      </w:pPr>
      <w:r w:rsidRPr="00707F6C">
        <w:t xml:space="preserve">Objednatel je oprávněn provést jednostranné započtení jakékoliv své splatné i nesplatné pohledávky za </w:t>
      </w:r>
      <w:r>
        <w:t>Poskytovatel</w:t>
      </w:r>
      <w:r w:rsidRPr="00707F6C">
        <w:t>em vyplývající z</w:t>
      </w:r>
      <w:r>
        <w:t> této</w:t>
      </w:r>
      <w:r w:rsidRPr="00707F6C">
        <w:t> Smlouvy nebo vzniklé v souvislosti s</w:t>
      </w:r>
      <w:r>
        <w:t> touto</w:t>
      </w:r>
      <w:r w:rsidRPr="00707F6C">
        <w:t xml:space="preserve"> Smlouvou (zejména smluvní pokutu) na jakoukoliv splatnou i nesplatnou pohledávku </w:t>
      </w:r>
      <w:r>
        <w:t>Poskytovatel</w:t>
      </w:r>
      <w:r w:rsidRPr="00707F6C">
        <w:t>e za Objednatelem.</w:t>
      </w:r>
    </w:p>
    <w:p w14:paraId="2D4754E1" w14:textId="77777777" w:rsidR="00D5062A" w:rsidRPr="00D5062A" w:rsidRDefault="00D5062A" w:rsidP="007759AE">
      <w:pPr>
        <w:pStyle w:val="2sltext"/>
        <w:numPr>
          <w:ilvl w:val="0"/>
          <w:numId w:val="0"/>
        </w:numPr>
        <w:ind w:left="567"/>
        <w:rPr>
          <w:bCs/>
        </w:rPr>
      </w:pPr>
    </w:p>
    <w:p w14:paraId="64053B9C" w14:textId="2619B49F" w:rsidR="00306281" w:rsidRPr="00C367DC" w:rsidRDefault="00306281" w:rsidP="007759AE">
      <w:pPr>
        <w:pStyle w:val="2sltext"/>
        <w:rPr>
          <w:bCs/>
        </w:rPr>
      </w:pPr>
      <w:r w:rsidRPr="001147EA">
        <w:rPr>
          <w:bCs/>
        </w:rPr>
        <w:t xml:space="preserve">Zánikem nebo ukončením této Smlouvy nejsou dotčena práva a povinnosti vyplývající z ustanovení této Smlouvy, která dle projevené vůle Smluvních stran nebo vzhledem ke své povaze mají trvat i po ukončení této Smlouvy, a to zejména práva a povinnosti související s odpovědností za škodu, náhradou škody, smluvními pokutami, fakturací </w:t>
      </w:r>
      <w:r w:rsidR="00D5062A">
        <w:rPr>
          <w:bCs/>
        </w:rPr>
        <w:t>odměn</w:t>
      </w:r>
      <w:r w:rsidRPr="001147EA">
        <w:rPr>
          <w:bCs/>
        </w:rPr>
        <w:t>, s úroky z prodlení, dále s</w:t>
      </w:r>
      <w:r>
        <w:rPr>
          <w:bCs/>
        </w:rPr>
        <w:t> </w:t>
      </w:r>
      <w:r w:rsidRPr="001147EA">
        <w:rPr>
          <w:bCs/>
        </w:rPr>
        <w:t>licenc</w:t>
      </w:r>
      <w:r>
        <w:rPr>
          <w:bCs/>
        </w:rPr>
        <w:t>emi</w:t>
      </w:r>
      <w:r w:rsidRPr="001147EA">
        <w:rPr>
          <w:bCs/>
        </w:rPr>
        <w:t>, odpovědností za vady</w:t>
      </w:r>
      <w:r>
        <w:rPr>
          <w:bCs/>
        </w:rPr>
        <w:t xml:space="preserve"> a </w:t>
      </w:r>
      <w:r w:rsidRPr="001147EA">
        <w:rPr>
          <w:bCs/>
        </w:rPr>
        <w:t>ochranou osobních údajů a </w:t>
      </w:r>
      <w:r>
        <w:rPr>
          <w:bCs/>
        </w:rPr>
        <w:t>mlčenlivostí.</w:t>
      </w:r>
    </w:p>
    <w:p w14:paraId="37CCB6A0" w14:textId="77777777" w:rsidR="00306281" w:rsidRPr="00C367DC" w:rsidRDefault="00306281" w:rsidP="007759AE">
      <w:pPr>
        <w:pStyle w:val="2sltext"/>
        <w:numPr>
          <w:ilvl w:val="0"/>
          <w:numId w:val="0"/>
        </w:numPr>
        <w:ind w:left="567"/>
        <w:rPr>
          <w:bCs/>
        </w:rPr>
      </w:pPr>
    </w:p>
    <w:p w14:paraId="4386E1A1" w14:textId="77777777" w:rsidR="00306281" w:rsidRPr="00C367DC" w:rsidRDefault="00306281" w:rsidP="007759AE">
      <w:pPr>
        <w:pStyle w:val="2sltext"/>
        <w:rPr>
          <w:bCs/>
        </w:rPr>
      </w:pPr>
      <w:bookmarkStart w:id="464" w:name="_Ref69818320"/>
      <w:r w:rsidRPr="00C367DC">
        <w:rPr>
          <w:bCs/>
        </w:rPr>
        <w:t>Poskytovatel se zavazuje zajistit důstojné pracovní podmínky, bezpečnost práce a dodržování veškerých pracovněprávních předpisů, zejména pak zákona č. 262/2006 Sb., zákoník práce, ve znění pozdějších předpisů (odměňování, pracovní doba, doba odpočinku mezi směnami, placené přesčasy)</w:t>
      </w:r>
      <w:r>
        <w:rPr>
          <w:bCs/>
        </w:rPr>
        <w:t>,</w:t>
      </w:r>
      <w:r w:rsidRPr="00C367DC">
        <w:rPr>
          <w:bCs/>
        </w:rPr>
        <w:t xml:space="preserve"> a zákona č. 435/2004 Sb., o zaměstnanosti, ve znění pozdějších předpisů, a to vůči všem osobám, které se na plnění předmětu </w:t>
      </w:r>
      <w:r>
        <w:rPr>
          <w:bCs/>
        </w:rPr>
        <w:t xml:space="preserve">této </w:t>
      </w:r>
      <w:r w:rsidRPr="00C367DC">
        <w:rPr>
          <w:bCs/>
        </w:rPr>
        <w:t>Smlouvy budou podílet a bez ohledu na to, zda bude plnění předmětu</w:t>
      </w:r>
      <w:r>
        <w:rPr>
          <w:bCs/>
        </w:rPr>
        <w:t xml:space="preserve"> této</w:t>
      </w:r>
      <w:r w:rsidRPr="00C367DC">
        <w:rPr>
          <w:bCs/>
        </w:rPr>
        <w:t xml:space="preserve"> Smlouvy prováděno Poskytovatelem či jeho poddodavatelem.</w:t>
      </w:r>
      <w:bookmarkEnd w:id="464"/>
    </w:p>
    <w:p w14:paraId="288ABE99" w14:textId="77777777" w:rsidR="00306281" w:rsidRPr="00C367DC" w:rsidRDefault="00306281" w:rsidP="007759AE">
      <w:pPr>
        <w:pStyle w:val="2sltext"/>
        <w:numPr>
          <w:ilvl w:val="0"/>
          <w:numId w:val="0"/>
        </w:numPr>
        <w:ind w:left="567"/>
        <w:rPr>
          <w:bCs/>
        </w:rPr>
      </w:pPr>
    </w:p>
    <w:p w14:paraId="6DBEB6A4" w14:textId="77777777" w:rsidR="00306281" w:rsidRPr="00C367DC" w:rsidRDefault="00306281" w:rsidP="007759AE">
      <w:pPr>
        <w:pStyle w:val="2sltext"/>
      </w:pPr>
      <w:r w:rsidRPr="00C367DC">
        <w:t>Poskytovatel se zavazuje k dodržování veškerých povinností zaměstnavatele vztahujících se k jeho zaměstnancům a příslušným institucím a vyplývajících ze zákona č. 48/1997 Sb., o veřejném zdravotním pojištění a o změně a doplnění některých souvisejících zákonů, ve znění pozdějších předpisů, zákona č. 592/1992 Sb., o pojistném na všeobecné zdravotní pojištění, ve znění pozdějších předpisů, a zákona č. 187/2006 Sb., o nemocenském pojištění, ve znění pozdějších předpisů.</w:t>
      </w:r>
    </w:p>
    <w:p w14:paraId="4871A139" w14:textId="77777777" w:rsidR="00306281" w:rsidRPr="00C367DC" w:rsidRDefault="00306281" w:rsidP="007759AE">
      <w:pPr>
        <w:pStyle w:val="2sltext"/>
        <w:numPr>
          <w:ilvl w:val="0"/>
          <w:numId w:val="0"/>
        </w:numPr>
        <w:ind w:left="567"/>
        <w:rPr>
          <w:bCs/>
        </w:rPr>
      </w:pPr>
    </w:p>
    <w:p w14:paraId="4A42D40F" w14:textId="77777777" w:rsidR="00306281" w:rsidRPr="00C367DC" w:rsidRDefault="00306281" w:rsidP="007759AE">
      <w:pPr>
        <w:pStyle w:val="2sltext"/>
      </w:pPr>
      <w:bookmarkStart w:id="465" w:name="_Ref69818342"/>
      <w:r w:rsidRPr="00C367DC">
        <w:t>Poskytovatel se zavazuje zachovávat férové vztahy v dodavatelsko-odběratelském řetězci, tj.</w:t>
      </w:r>
      <w:r>
        <w:t> </w:t>
      </w:r>
      <w:r w:rsidRPr="00C367DC">
        <w:t xml:space="preserve">zejména ve vztahu ke svým poddodavatelům. Jakýkoliv závazek uzavřený </w:t>
      </w:r>
      <w:r>
        <w:t>Poskytovatelem</w:t>
      </w:r>
      <w:r w:rsidRPr="00C367DC">
        <w:t xml:space="preserve"> a</w:t>
      </w:r>
      <w:r>
        <w:t> </w:t>
      </w:r>
      <w:r w:rsidRPr="00C367DC">
        <w:t>jeho poddodavatelem, jehož předmětem je plnění této Smlouvy,</w:t>
      </w:r>
      <w:r>
        <w:t xml:space="preserve"> resp. její části,</w:t>
      </w:r>
      <w:r w:rsidRPr="00C367DC">
        <w:t xml:space="preserve"> nesmí obsahovat splatnost faktury delší než 30 dnů.</w:t>
      </w:r>
      <w:bookmarkEnd w:id="465"/>
    </w:p>
    <w:p w14:paraId="00CE20D0" w14:textId="77777777" w:rsidR="00306281" w:rsidRPr="00C367DC" w:rsidRDefault="00306281" w:rsidP="007759AE">
      <w:pPr>
        <w:pStyle w:val="2sltext"/>
        <w:numPr>
          <w:ilvl w:val="0"/>
          <w:numId w:val="0"/>
        </w:numPr>
        <w:ind w:left="567"/>
      </w:pPr>
    </w:p>
    <w:p w14:paraId="7ECD8B79" w14:textId="77777777" w:rsidR="00306281" w:rsidRPr="003D048E" w:rsidRDefault="00306281" w:rsidP="007759AE">
      <w:pPr>
        <w:pStyle w:val="2sltext"/>
      </w:pPr>
      <w:r w:rsidRPr="00C367DC">
        <w:t xml:space="preserve">Smluvní strany se zavazují, že budou v maximální možné míře zajišťovat digitalizaci jakýchkoliv úkonů, služeb a agend souvisejících </w:t>
      </w:r>
      <w:r>
        <w:t>s plněním této Smlouvy. Smluvní strany v </w:t>
      </w:r>
      <w:r w:rsidRPr="00C367DC">
        <w:t>maximální možné míře upřednostní elektronickou komunikaci,</w:t>
      </w:r>
      <w:r>
        <w:t xml:space="preserve"> a to i ve vztahu k fakturaci a </w:t>
      </w:r>
      <w:r w:rsidRPr="00C367DC">
        <w:t>platbám.</w:t>
      </w:r>
    </w:p>
    <w:p w14:paraId="2E6C9ED7" w14:textId="77777777" w:rsidR="00306281" w:rsidRDefault="00306281" w:rsidP="007759AE">
      <w:pPr>
        <w:pStyle w:val="2sltext"/>
        <w:numPr>
          <w:ilvl w:val="0"/>
          <w:numId w:val="0"/>
        </w:numPr>
        <w:ind w:left="567"/>
      </w:pPr>
    </w:p>
    <w:p w14:paraId="5429E62B" w14:textId="06F5EA80" w:rsidR="00FB3DF7" w:rsidRPr="001477F5" w:rsidRDefault="00306281" w:rsidP="007759AE">
      <w:pPr>
        <w:pStyle w:val="2sltext"/>
      </w:pPr>
      <w:r>
        <w:t>Je-li v této Smlouvě uveden počet dní a není-li u takového počtu dní výslovně uvedeno, že se jedná o dny pracovní, tak se jedná o dny kalendářní.</w:t>
      </w:r>
    </w:p>
    <w:p w14:paraId="2DE5348A" w14:textId="77777777" w:rsidR="00306281" w:rsidRPr="001143D7" w:rsidRDefault="00306281" w:rsidP="00306281">
      <w:pPr>
        <w:pStyle w:val="Nadpis1"/>
      </w:pPr>
      <w:bookmarkStart w:id="466" w:name="_Ref115090954"/>
      <w:bookmarkStart w:id="467" w:name="_Toc177719314"/>
      <w:bookmarkStart w:id="468" w:name="_Toc185618975"/>
      <w:bookmarkStart w:id="469" w:name="_Hlk175310369"/>
      <w:bookmarkStart w:id="470" w:name="_Toc193377228"/>
      <w:r w:rsidRPr="001143D7">
        <w:lastRenderedPageBreak/>
        <w:t>OPRÁVNĚNÉ OSOBY</w:t>
      </w:r>
      <w:bookmarkEnd w:id="466"/>
      <w:bookmarkEnd w:id="467"/>
      <w:bookmarkEnd w:id="468"/>
      <w:bookmarkEnd w:id="470"/>
    </w:p>
    <w:p w14:paraId="4D1D6647" w14:textId="4C65D641" w:rsidR="00306281" w:rsidRDefault="00306281" w:rsidP="007759AE">
      <w:pPr>
        <w:pStyle w:val="2sltext"/>
      </w:pPr>
      <w:r w:rsidRPr="003F2EE5">
        <w:t>Každá ze Smluvních stran jmenuje oprávněn</w:t>
      </w:r>
      <w:r>
        <w:t>é</w:t>
      </w:r>
      <w:r w:rsidRPr="003F2EE5">
        <w:t xml:space="preserve"> osob</w:t>
      </w:r>
      <w:r>
        <w:t>y</w:t>
      </w:r>
      <w:r w:rsidRPr="003F2EE5">
        <w:t xml:space="preserve">, </w:t>
      </w:r>
      <w:r>
        <w:t>které</w:t>
      </w:r>
      <w:r w:rsidRPr="003F2EE5">
        <w:t xml:space="preserve"> budou zastupovat příslušnou Smluvní stranu ve smluvních</w:t>
      </w:r>
      <w:r>
        <w:t xml:space="preserve"> a</w:t>
      </w:r>
      <w:r w:rsidRPr="003F2EE5">
        <w:t xml:space="preserve"> obchodních</w:t>
      </w:r>
      <w:r>
        <w:t xml:space="preserve"> záležitostech a věcných a technických </w:t>
      </w:r>
      <w:r w:rsidRPr="003F2EE5">
        <w:t xml:space="preserve">záležitostech </w:t>
      </w:r>
      <w:r w:rsidR="00311948">
        <w:t xml:space="preserve">případně dalších záležitostech dle dohody Smluvních stran </w:t>
      </w:r>
      <w:r w:rsidRPr="003F2EE5">
        <w:t xml:space="preserve">souvisejících s plněním </w:t>
      </w:r>
      <w:r>
        <w:t xml:space="preserve">této </w:t>
      </w:r>
      <w:r w:rsidRPr="003F2EE5">
        <w:t>Smlouvy.</w:t>
      </w:r>
      <w:r>
        <w:t xml:space="preserve"> Každá ze Smluvních stran je bez zbytečného odkladu po zahájení plnění dle této Smlouvy povinna písemně oznámit druhé Smluvní straně jmenované oprávněné osoby.</w:t>
      </w:r>
    </w:p>
    <w:p w14:paraId="7BE98AF4" w14:textId="77777777" w:rsidR="00306281" w:rsidRDefault="00306281" w:rsidP="007759AE">
      <w:pPr>
        <w:pStyle w:val="2sltext"/>
        <w:numPr>
          <w:ilvl w:val="0"/>
          <w:numId w:val="0"/>
        </w:numPr>
        <w:ind w:left="567"/>
      </w:pPr>
    </w:p>
    <w:p w14:paraId="4984B8B0" w14:textId="77777777" w:rsidR="00306281" w:rsidRDefault="00306281" w:rsidP="007759AE">
      <w:pPr>
        <w:pStyle w:val="2sltext"/>
      </w:pPr>
      <w:r w:rsidRPr="003F2EE5">
        <w:t xml:space="preserve">Oprávněné osoby budou oprávněny činit </w:t>
      </w:r>
      <w:r>
        <w:t xml:space="preserve">v příslušných záležitostech </w:t>
      </w:r>
      <w:r w:rsidRPr="003F2EE5">
        <w:t>rozhodnutí závazná pro Smluvní strany ve vztahu k</w:t>
      </w:r>
      <w:r>
        <w:t> této</w:t>
      </w:r>
      <w:r w:rsidRPr="003F2EE5">
        <w:t xml:space="preserve"> Smlouvě. Oprávněné osoby, nejsou-li statutárními orgány, však nejsou oprávněny provádět změny </w:t>
      </w:r>
      <w:r>
        <w:t>nebo ukončení</w:t>
      </w:r>
      <w:r w:rsidRPr="003F2EE5">
        <w:t xml:space="preserve"> </w:t>
      </w:r>
      <w:r>
        <w:t xml:space="preserve">této </w:t>
      </w:r>
      <w:r w:rsidRPr="003F2EE5">
        <w:t>Smlouvy, nebude-li jim k tomu udělena zvláštní plná moc.</w:t>
      </w:r>
    </w:p>
    <w:p w14:paraId="03AE1022" w14:textId="77777777" w:rsidR="00306281" w:rsidRDefault="00306281" w:rsidP="007759AE">
      <w:pPr>
        <w:pStyle w:val="2sltext"/>
        <w:numPr>
          <w:ilvl w:val="0"/>
          <w:numId w:val="0"/>
        </w:numPr>
        <w:ind w:left="567"/>
      </w:pPr>
    </w:p>
    <w:p w14:paraId="47AD93CF" w14:textId="77777777" w:rsidR="00306281" w:rsidRDefault="00306281" w:rsidP="007759AE">
      <w:pPr>
        <w:pStyle w:val="2sltext"/>
      </w:pPr>
      <w:r w:rsidRPr="003F2EE5">
        <w:t>Každá ze Smluvních stran má právo změnit jí jmenované oprávněné osoby</w:t>
      </w:r>
      <w:r>
        <w:t xml:space="preserve"> a</w:t>
      </w:r>
      <w:r w:rsidRPr="003F2EE5">
        <w:t xml:space="preserve"> o každé změně </w:t>
      </w:r>
      <w:r>
        <w:t>oprávněných osob druhou Smluvní stranu písemně vyrozumět</w:t>
      </w:r>
      <w:r w:rsidRPr="003F2EE5">
        <w:t>. Změna oprávněných osob je vůči druhé Smluvní straně účinná okamžikem, kdy o ní byla písemně vyrozuměna.</w:t>
      </w:r>
    </w:p>
    <w:p w14:paraId="690C5386" w14:textId="77777777" w:rsidR="00306281" w:rsidRDefault="00306281" w:rsidP="007759AE">
      <w:pPr>
        <w:pStyle w:val="2sltext"/>
        <w:numPr>
          <w:ilvl w:val="0"/>
          <w:numId w:val="0"/>
        </w:numPr>
        <w:ind w:left="567"/>
      </w:pPr>
    </w:p>
    <w:p w14:paraId="18ED2807" w14:textId="77777777" w:rsidR="00306281" w:rsidRPr="00E63F0D" w:rsidRDefault="00306281" w:rsidP="007759AE">
      <w:pPr>
        <w:pStyle w:val="2sltext"/>
      </w:pPr>
      <w:r w:rsidRPr="003F2EE5">
        <w:t xml:space="preserve">Existencí oprávněné osoby není dotčeno právo </w:t>
      </w:r>
      <w:r>
        <w:t xml:space="preserve">Smluvní strany </w:t>
      </w:r>
      <w:r w:rsidRPr="003F2EE5">
        <w:t xml:space="preserve">komunikovat a kontaktovat pracovníky </w:t>
      </w:r>
      <w:r>
        <w:t>druhé Smluvní strany</w:t>
      </w:r>
      <w:r w:rsidRPr="003F2EE5">
        <w:t xml:space="preserve"> dle </w:t>
      </w:r>
      <w:r>
        <w:t xml:space="preserve">pracovní </w:t>
      </w:r>
      <w:r w:rsidRPr="003F2EE5">
        <w:t>komunikační matice, která bude</w:t>
      </w:r>
      <w:r>
        <w:t xml:space="preserve"> mezi Smluvními stranami </w:t>
      </w:r>
      <w:r w:rsidRPr="003F2EE5">
        <w:t>stanovena při</w:t>
      </w:r>
      <w:r>
        <w:t xml:space="preserve"> </w:t>
      </w:r>
      <w:r w:rsidRPr="003F2EE5">
        <w:t xml:space="preserve">plnění </w:t>
      </w:r>
      <w:r>
        <w:t xml:space="preserve">této </w:t>
      </w:r>
      <w:r w:rsidRPr="003F2EE5">
        <w:t>Smlouvy.</w:t>
      </w:r>
    </w:p>
    <w:p w14:paraId="499FE4F6" w14:textId="77777777" w:rsidR="00E63F0D" w:rsidRPr="001143D7" w:rsidRDefault="00E63F0D" w:rsidP="00E63F0D">
      <w:pPr>
        <w:pStyle w:val="Nadpis1"/>
      </w:pPr>
      <w:bookmarkStart w:id="471" w:name="_Toc158672715"/>
      <w:bookmarkStart w:id="472" w:name="_Toc177719315"/>
      <w:bookmarkStart w:id="473" w:name="_Toc185618976"/>
      <w:bookmarkStart w:id="474" w:name="_Toc193377229"/>
      <w:bookmarkEnd w:id="469"/>
      <w:r w:rsidRPr="001143D7">
        <w:t>REALIZAČNÍ TÝM</w:t>
      </w:r>
      <w:bookmarkEnd w:id="471"/>
      <w:bookmarkEnd w:id="472"/>
      <w:bookmarkEnd w:id="473"/>
      <w:bookmarkEnd w:id="474"/>
    </w:p>
    <w:p w14:paraId="161F7E8C" w14:textId="492AB0A2" w:rsidR="00E63F0D" w:rsidRDefault="00E63F0D" w:rsidP="007759AE">
      <w:pPr>
        <w:pStyle w:val="2sltext"/>
      </w:pPr>
      <w:bookmarkStart w:id="475" w:name="_Ref66108257"/>
      <w:bookmarkStart w:id="476" w:name="_Ref158629490"/>
      <w:r>
        <w:t>Poskytovatel</w:t>
      </w:r>
      <w:r w:rsidRPr="007B383F">
        <w:t xml:space="preserve"> je povinen provádět </w:t>
      </w:r>
      <w:r>
        <w:t>plnění</w:t>
      </w:r>
      <w:r w:rsidRPr="007B383F">
        <w:t xml:space="preserve"> </w:t>
      </w:r>
      <w:r>
        <w:t>dle</w:t>
      </w:r>
      <w:r w:rsidRPr="007B383F">
        <w:t xml:space="preserve"> </w:t>
      </w:r>
      <w:r>
        <w:t xml:space="preserve">této </w:t>
      </w:r>
      <w:r w:rsidRPr="007B383F">
        <w:t>Smlouvy</w:t>
      </w:r>
      <w:r>
        <w:t xml:space="preserve"> </w:t>
      </w:r>
      <w:r w:rsidRPr="007B383F">
        <w:t>prostřednictvím osob uvedených v</w:t>
      </w:r>
      <w:r>
        <w:t> </w:t>
      </w:r>
      <w:r w:rsidRPr="007B383F">
        <w:t>příloze</w:t>
      </w:r>
      <w:r>
        <w:t xml:space="preserve"> této S</w:t>
      </w:r>
      <w:r w:rsidRPr="007B383F">
        <w:t>mlouvy (</w:t>
      </w:r>
      <w:r>
        <w:fldChar w:fldCharType="begin"/>
      </w:r>
      <w:r>
        <w:instrText xml:space="preserve"> REF _Ref158906616 \r \h </w:instrText>
      </w:r>
      <w:r w:rsidR="007759AE">
        <w:instrText xml:space="preserve"> \* MERGEFORMAT </w:instrText>
      </w:r>
      <w:r>
        <w:fldChar w:fldCharType="separate"/>
      </w:r>
      <w:r w:rsidR="00A31417">
        <w:t>Příloha č. 2</w:t>
      </w:r>
      <w:r>
        <w:fldChar w:fldCharType="end"/>
      </w:r>
      <w:r>
        <w:t xml:space="preserve"> </w:t>
      </w:r>
      <w:r w:rsidRPr="007B383F">
        <w:t xml:space="preserve">Smlouvy), </w:t>
      </w:r>
      <w:r>
        <w:t>kterými</w:t>
      </w:r>
      <w:r w:rsidRPr="007B383F">
        <w:t xml:space="preserve"> v rámci Řízení veřejné zakázky prokazoval splnění kvalifikac</w:t>
      </w:r>
      <w:r>
        <w:t>e,</w:t>
      </w:r>
      <w:r w:rsidRPr="007B383F">
        <w:t xml:space="preserve"> nebo </w:t>
      </w:r>
      <w:r>
        <w:t>osob</w:t>
      </w:r>
      <w:r w:rsidRPr="007B383F">
        <w:t xml:space="preserve"> písemně odsouhlasený</w:t>
      </w:r>
      <w:r>
        <w:t>ch</w:t>
      </w:r>
      <w:r w:rsidRPr="007B383F">
        <w:t xml:space="preserve"> Objednatelem (dále jen jednotlivě „</w:t>
      </w:r>
      <w:r w:rsidRPr="007B383F">
        <w:rPr>
          <w:b/>
          <w:bCs/>
          <w:i/>
          <w:iCs/>
        </w:rPr>
        <w:t>Člen realizačního týmu</w:t>
      </w:r>
      <w:r w:rsidRPr="007B383F">
        <w:t>“ nebo společně „</w:t>
      </w:r>
      <w:r w:rsidRPr="007B383F">
        <w:rPr>
          <w:b/>
          <w:bCs/>
          <w:i/>
          <w:iCs/>
        </w:rPr>
        <w:t>Členové realizačního týmu</w:t>
      </w:r>
      <w:r w:rsidRPr="007B383F">
        <w:t>“).</w:t>
      </w:r>
      <w:bookmarkEnd w:id="475"/>
      <w:r>
        <w:t xml:space="preserve"> Poskytovatel</w:t>
      </w:r>
      <w:r w:rsidRPr="004178BB">
        <w:rPr>
          <w:lang w:bidi="en-US"/>
        </w:rPr>
        <w:t xml:space="preserve"> </w:t>
      </w:r>
      <w:r w:rsidR="00E152DE">
        <w:rPr>
          <w:lang w:bidi="en-US"/>
        </w:rPr>
        <w:t xml:space="preserve">je povinen </w:t>
      </w:r>
      <w:r w:rsidRPr="004178BB">
        <w:rPr>
          <w:lang w:bidi="en-US"/>
        </w:rPr>
        <w:t xml:space="preserve">pro splnění této povinnosti </w:t>
      </w:r>
      <w:r w:rsidR="00E152DE">
        <w:rPr>
          <w:lang w:bidi="en-US"/>
        </w:rPr>
        <w:t xml:space="preserve">zajistit </w:t>
      </w:r>
      <w:r w:rsidRPr="004178BB">
        <w:rPr>
          <w:lang w:bidi="en-US"/>
        </w:rPr>
        <w:t>dostatečn</w:t>
      </w:r>
      <w:r w:rsidR="007C78E9">
        <w:rPr>
          <w:lang w:bidi="en-US"/>
        </w:rPr>
        <w:t>ě</w:t>
      </w:r>
      <w:r w:rsidRPr="004178BB">
        <w:rPr>
          <w:lang w:bidi="en-US"/>
        </w:rPr>
        <w:t xml:space="preserve"> volné časové kapacity Členů realizačního týmu.</w:t>
      </w:r>
      <w:bookmarkEnd w:id="476"/>
    </w:p>
    <w:p w14:paraId="514677C8" w14:textId="77777777" w:rsidR="00E63F0D" w:rsidRPr="007B383F" w:rsidRDefault="00E63F0D" w:rsidP="007759AE">
      <w:pPr>
        <w:pStyle w:val="2sltext"/>
        <w:numPr>
          <w:ilvl w:val="0"/>
          <w:numId w:val="0"/>
        </w:numPr>
        <w:ind w:left="567"/>
      </w:pPr>
    </w:p>
    <w:p w14:paraId="1A55CFB2" w14:textId="77777777" w:rsidR="00E152DE" w:rsidRDefault="00E63F0D" w:rsidP="007759AE">
      <w:pPr>
        <w:pStyle w:val="2sltext"/>
      </w:pPr>
      <w:r>
        <w:t>Poskytovatel</w:t>
      </w:r>
      <w:r w:rsidRPr="006718DD">
        <w:t xml:space="preserve"> je povinen zajistit, aby se všichni Členové realizačního týmu,</w:t>
      </w:r>
      <w:r w:rsidRPr="007D0338">
        <w:t xml:space="preserve"> jimiž v</w:t>
      </w:r>
      <w:r>
        <w:t> </w:t>
      </w:r>
      <w:r w:rsidRPr="007D0338">
        <w:t>rámci</w:t>
      </w:r>
      <w:r>
        <w:t xml:space="preserve"> Ř</w:t>
      </w:r>
      <w:r w:rsidRPr="007D0338">
        <w:t xml:space="preserve">ízení </w:t>
      </w:r>
      <w:r>
        <w:t>v</w:t>
      </w:r>
      <w:r w:rsidRPr="007D0338">
        <w:t>eřejn</w:t>
      </w:r>
      <w:r>
        <w:t>é</w:t>
      </w:r>
      <w:r w:rsidRPr="007D0338">
        <w:t xml:space="preserve"> zakázk</w:t>
      </w:r>
      <w:r>
        <w:t>y</w:t>
      </w:r>
      <w:r w:rsidRPr="007D0338">
        <w:t xml:space="preserve"> prokazoval splnění kvalifikace,</w:t>
      </w:r>
      <w:r w:rsidRPr="006718DD">
        <w:t xml:space="preserve"> aktivně podíleli na </w:t>
      </w:r>
      <w:r>
        <w:t>prov</w:t>
      </w:r>
      <w:r w:rsidR="00D5062A">
        <w:t>ádění</w:t>
      </w:r>
      <w:r>
        <w:t xml:space="preserve"> příslušné části plnění dle této Smlouvy </w:t>
      </w:r>
      <w:r w:rsidRPr="007D0338">
        <w:t xml:space="preserve">a nabídky podané </w:t>
      </w:r>
      <w:r>
        <w:t>na Veřejnou zakázku</w:t>
      </w:r>
      <w:r w:rsidRPr="007D0338">
        <w:t>.</w:t>
      </w:r>
      <w:bookmarkStart w:id="477" w:name="_Ref165390702"/>
    </w:p>
    <w:p w14:paraId="4AAFC848" w14:textId="77777777" w:rsidR="00E152DE" w:rsidRDefault="00E152DE" w:rsidP="007759AE">
      <w:pPr>
        <w:pStyle w:val="2sltext"/>
        <w:numPr>
          <w:ilvl w:val="0"/>
          <w:numId w:val="0"/>
        </w:numPr>
        <w:ind w:left="567"/>
      </w:pPr>
    </w:p>
    <w:p w14:paraId="1973F393" w14:textId="02F52AD8" w:rsidR="00E152DE" w:rsidRPr="00E152DE" w:rsidRDefault="00E152DE" w:rsidP="007759AE">
      <w:pPr>
        <w:pStyle w:val="2sltext"/>
      </w:pPr>
      <w:bookmarkStart w:id="478" w:name="_Ref175136801"/>
      <w:r w:rsidRPr="00F93353">
        <w:t xml:space="preserve">Poskytovatel je povinen zajistit, </w:t>
      </w:r>
      <w:r>
        <w:t>aby všichni</w:t>
      </w:r>
      <w:r w:rsidRPr="00F93353">
        <w:t xml:space="preserve"> Členové realizačního týmu po celou </w:t>
      </w:r>
      <w:r w:rsidRPr="00E152DE">
        <w:t xml:space="preserve">dobu trvání této </w:t>
      </w:r>
      <w:r>
        <w:t>Smlouvy</w:t>
      </w:r>
      <w:r w:rsidRPr="00E152DE">
        <w:t xml:space="preserve"> disponova</w:t>
      </w:r>
      <w:r>
        <w:t>li</w:t>
      </w:r>
      <w:r w:rsidRPr="00E152DE">
        <w:t xml:space="preserve"> </w:t>
      </w:r>
      <w:r w:rsidRPr="00F93353">
        <w:t xml:space="preserve">stejnou nebo vyšší úrovní kvalifikace, než jaká byla pro příslušného Člena realizačního </w:t>
      </w:r>
      <w:r>
        <w:t xml:space="preserve">týmu </w:t>
      </w:r>
      <w:r w:rsidRPr="00F93353">
        <w:t>stanovena v</w:t>
      </w:r>
      <w:r>
        <w:t> </w:t>
      </w:r>
      <w:bookmarkEnd w:id="477"/>
      <w:r>
        <w:t>Řízení veřejné zakázky.</w:t>
      </w:r>
      <w:bookmarkEnd w:id="478"/>
    </w:p>
    <w:p w14:paraId="66DC4066" w14:textId="77777777" w:rsidR="00E152DE" w:rsidRPr="00E152DE" w:rsidRDefault="00E152DE" w:rsidP="007759AE">
      <w:pPr>
        <w:pStyle w:val="2sltext"/>
        <w:numPr>
          <w:ilvl w:val="0"/>
          <w:numId w:val="0"/>
        </w:numPr>
        <w:ind w:left="567"/>
      </w:pPr>
    </w:p>
    <w:p w14:paraId="797933BE" w14:textId="6E725692" w:rsidR="00E152DE" w:rsidRDefault="00E152DE" w:rsidP="007759AE">
      <w:pPr>
        <w:pStyle w:val="2sltext"/>
      </w:pPr>
      <w:bookmarkStart w:id="479" w:name="_Ref165385824"/>
      <w:r w:rsidRPr="00F93353">
        <w:t xml:space="preserve">Poskytovatel je povinen změnit Člena realizačního týmu, pokud daný Člen realizačního týmu nedisponuje stejnou nebo vyšší úrovní kvalifikace, než jaká byla pro příslušného Člena realizačního </w:t>
      </w:r>
      <w:r>
        <w:t xml:space="preserve">týmu </w:t>
      </w:r>
      <w:r w:rsidRPr="00F93353">
        <w:t xml:space="preserve">stanovena </w:t>
      </w:r>
      <w:bookmarkEnd w:id="479"/>
      <w:r w:rsidRPr="00F93353">
        <w:t>v</w:t>
      </w:r>
      <w:r>
        <w:t> Řízení veřejné zakázky.</w:t>
      </w:r>
    </w:p>
    <w:p w14:paraId="74DA695D" w14:textId="77777777" w:rsidR="00E63F0D" w:rsidRPr="007D0338" w:rsidRDefault="00E63F0D" w:rsidP="007759AE">
      <w:pPr>
        <w:pStyle w:val="2sltext"/>
        <w:numPr>
          <w:ilvl w:val="0"/>
          <w:numId w:val="0"/>
        </w:numPr>
        <w:ind w:left="567"/>
      </w:pPr>
    </w:p>
    <w:p w14:paraId="7A091A9B" w14:textId="5129D036" w:rsidR="00E63F0D" w:rsidRPr="007B383F" w:rsidRDefault="00E63F0D" w:rsidP="007759AE">
      <w:pPr>
        <w:pStyle w:val="2sltext"/>
      </w:pPr>
      <w:bookmarkStart w:id="480" w:name="_Ref175136605"/>
      <w:r w:rsidRPr="007D0338">
        <w:t xml:space="preserve">Objednatel je oprávněn požadovat a </w:t>
      </w:r>
      <w:r>
        <w:t>Poskytovatel</w:t>
      </w:r>
      <w:r w:rsidRPr="007D0338">
        <w:t xml:space="preserve"> je povinen zabezpečit změnu Člena realizačního týmu, </w:t>
      </w:r>
      <w:r w:rsidR="00E152DE" w:rsidRPr="00F93353">
        <w:t xml:space="preserve">pokud daný Člen realizačního týmu nedisponuje stejnou nebo vyšší úrovní kvalifikace, než jaká byla pro příslušného Člena realizačního </w:t>
      </w:r>
      <w:r w:rsidR="00E152DE">
        <w:t xml:space="preserve">týmu </w:t>
      </w:r>
      <w:r w:rsidR="00E152DE" w:rsidRPr="00F93353">
        <w:t>stanovena v</w:t>
      </w:r>
      <w:r w:rsidR="00E152DE">
        <w:t xml:space="preserve"> Řízení veřejné zakázky, nebo </w:t>
      </w:r>
      <w:r w:rsidRPr="007D0338">
        <w:t>pokud je jeho činnost nedostatečná nebo neuspokojivá, zejména v případech, kdy:</w:t>
      </w:r>
      <w:bookmarkEnd w:id="480"/>
    </w:p>
    <w:p w14:paraId="4A4E9608" w14:textId="77777777" w:rsidR="00E63F0D" w:rsidRPr="007B383F" w:rsidRDefault="00E63F0D" w:rsidP="007759AE">
      <w:pPr>
        <w:pStyle w:val="2sltext"/>
        <w:numPr>
          <w:ilvl w:val="1"/>
          <w:numId w:val="1"/>
        </w:numPr>
      </w:pPr>
      <w:r w:rsidRPr="00CE6FA3">
        <w:t>kvalita plnění předmětu</w:t>
      </w:r>
      <w:r>
        <w:t xml:space="preserve"> této </w:t>
      </w:r>
      <w:r w:rsidRPr="00CE6FA3">
        <w:t xml:space="preserve">Smlouvy </w:t>
      </w:r>
      <w:r>
        <w:t xml:space="preserve">prováděného Členem realizačního týmu </w:t>
      </w:r>
      <w:r w:rsidRPr="00CE6FA3">
        <w:t>neodpovídá požadavkům</w:t>
      </w:r>
      <w:r>
        <w:t xml:space="preserve"> této </w:t>
      </w:r>
      <w:r w:rsidRPr="00CE6FA3">
        <w:t>Smlouvy;</w:t>
      </w:r>
    </w:p>
    <w:p w14:paraId="43DE9622" w14:textId="77777777" w:rsidR="00E63F0D" w:rsidRPr="007B383F" w:rsidRDefault="00E63F0D" w:rsidP="007759AE">
      <w:pPr>
        <w:pStyle w:val="2sltext"/>
        <w:numPr>
          <w:ilvl w:val="1"/>
          <w:numId w:val="1"/>
        </w:numPr>
      </w:pPr>
      <w:r w:rsidRPr="00CE6FA3">
        <w:t xml:space="preserve">nejsou </w:t>
      </w:r>
      <w:r>
        <w:t xml:space="preserve">Členem realizačního týmu </w:t>
      </w:r>
      <w:r w:rsidRPr="00CE6FA3">
        <w:t>vykonávány pokyny Objednatele udělené podle</w:t>
      </w:r>
      <w:r>
        <w:t xml:space="preserve"> této </w:t>
      </w:r>
      <w:r w:rsidRPr="00CE6FA3">
        <w:t>Smlouvy;</w:t>
      </w:r>
    </w:p>
    <w:p w14:paraId="4D327F67" w14:textId="77777777" w:rsidR="00E63F0D" w:rsidRDefault="00E63F0D" w:rsidP="007759AE">
      <w:pPr>
        <w:pStyle w:val="2sltext"/>
        <w:numPr>
          <w:ilvl w:val="1"/>
          <w:numId w:val="1"/>
        </w:numPr>
      </w:pPr>
      <w:r w:rsidRPr="00CE6FA3">
        <w:lastRenderedPageBreak/>
        <w:t>bude dán jiný závažný důvod pro změnu Člena realizačního týmu.</w:t>
      </w:r>
    </w:p>
    <w:p w14:paraId="254E5F39" w14:textId="77777777" w:rsidR="00E63F0D" w:rsidRPr="00CE6FA3" w:rsidRDefault="00E63F0D" w:rsidP="00E63F0D">
      <w:pPr>
        <w:tabs>
          <w:tab w:val="left" w:pos="567"/>
        </w:tabs>
        <w:ind w:left="1276"/>
        <w:jc w:val="both"/>
        <w:rPr>
          <w:szCs w:val="22"/>
        </w:rPr>
      </w:pPr>
    </w:p>
    <w:p w14:paraId="4AA7C827" w14:textId="12DC343A" w:rsidR="00E63F0D" w:rsidRDefault="00E63F0D" w:rsidP="007759AE">
      <w:pPr>
        <w:pStyle w:val="2sltext"/>
      </w:pPr>
      <w:bookmarkStart w:id="481" w:name="_Ref175135698"/>
      <w:r>
        <w:t xml:space="preserve">Poskytovatel </w:t>
      </w:r>
      <w:r w:rsidRPr="00CE6FA3">
        <w:t>je povinen navrhnout nového Člena realizačního týmu do 1</w:t>
      </w:r>
      <w:r w:rsidR="00E152DE">
        <w:t>5</w:t>
      </w:r>
      <w:r w:rsidRPr="00CE6FA3">
        <w:t xml:space="preserve"> </w:t>
      </w:r>
      <w:r w:rsidR="00E152DE">
        <w:t xml:space="preserve">pracovních </w:t>
      </w:r>
      <w:r w:rsidRPr="00CE6FA3">
        <w:t xml:space="preserve">dnů </w:t>
      </w:r>
      <w:r w:rsidR="00E152DE" w:rsidRPr="004178BB">
        <w:t>od</w:t>
      </w:r>
      <w:r w:rsidR="00E152DE">
        <w:t xml:space="preserve">e dne, kdy se dozvěděl, že daný Člen realizačního týmu nedisponuje </w:t>
      </w:r>
      <w:r w:rsidR="00E152DE" w:rsidRPr="00740DD7">
        <w:t xml:space="preserve">stejnou nebo vyšší úrovní kvalifikace, než jaká byla pro příslušného Člena realizačního </w:t>
      </w:r>
      <w:r w:rsidR="00E152DE">
        <w:t xml:space="preserve">týmu </w:t>
      </w:r>
      <w:r w:rsidR="00E152DE" w:rsidRPr="00740DD7">
        <w:t>stanovena v</w:t>
      </w:r>
      <w:r w:rsidR="00E152DE">
        <w:t xml:space="preserve"> Řízení veřejné zakázky dle odst. </w:t>
      </w:r>
      <w:r w:rsidR="00E152DE">
        <w:fldChar w:fldCharType="begin"/>
      </w:r>
      <w:r w:rsidR="00E152DE">
        <w:instrText xml:space="preserve"> REF _Ref165385824 \r \h </w:instrText>
      </w:r>
      <w:r w:rsidR="007759AE">
        <w:instrText xml:space="preserve"> \* MERGEFORMAT </w:instrText>
      </w:r>
      <w:r w:rsidR="00E152DE">
        <w:fldChar w:fldCharType="separate"/>
      </w:r>
      <w:ins w:id="482" w:author="Word Document Comparison" w:date="2025-03-20T15:34:00Z" w16du:dateUtc="2025-03-20T14:34:00Z">
        <w:r w:rsidR="004E617D">
          <w:t>225</w:t>
        </w:r>
      </w:ins>
      <w:del w:id="483" w:author="Word Document Comparison" w:date="2025-03-20T15:34:00Z" w16du:dateUtc="2025-03-20T14:34:00Z">
        <w:r w:rsidR="00A31417">
          <w:delText>218</w:delText>
        </w:r>
      </w:del>
      <w:r w:rsidR="00E152DE">
        <w:fldChar w:fldCharType="end"/>
      </w:r>
      <w:r w:rsidR="00E152DE">
        <w:t xml:space="preserve"> Smlouvy, nebo </w:t>
      </w:r>
      <w:r w:rsidRPr="00CE6FA3">
        <w:t>od</w:t>
      </w:r>
      <w:r w:rsidR="00E152DE">
        <w:t>e dne</w:t>
      </w:r>
      <w:r w:rsidRPr="00CE6FA3">
        <w:t xml:space="preserve"> doručení žádosti Objednatele</w:t>
      </w:r>
      <w:r w:rsidR="00E152DE">
        <w:t xml:space="preserve"> dle odst. </w:t>
      </w:r>
      <w:r w:rsidR="00E152DE">
        <w:fldChar w:fldCharType="begin"/>
      </w:r>
      <w:r w:rsidR="00E152DE">
        <w:instrText xml:space="preserve"> REF _Ref175136605 \r \h </w:instrText>
      </w:r>
      <w:r w:rsidR="007759AE">
        <w:instrText xml:space="preserve"> \* MERGEFORMAT </w:instrText>
      </w:r>
      <w:r w:rsidR="00E152DE">
        <w:fldChar w:fldCharType="separate"/>
      </w:r>
      <w:ins w:id="484" w:author="Word Document Comparison" w:date="2025-03-20T15:34:00Z" w16du:dateUtc="2025-03-20T14:34:00Z">
        <w:r w:rsidR="004E617D">
          <w:t>226</w:t>
        </w:r>
      </w:ins>
      <w:del w:id="485" w:author="Word Document Comparison" w:date="2025-03-20T15:34:00Z" w16du:dateUtc="2025-03-20T14:34:00Z">
        <w:r w:rsidR="00A31417">
          <w:delText>219</w:delText>
        </w:r>
      </w:del>
      <w:r w:rsidR="00E152DE">
        <w:fldChar w:fldCharType="end"/>
      </w:r>
      <w:r w:rsidR="00E152DE">
        <w:t xml:space="preserve"> Smlouvy</w:t>
      </w:r>
      <w:r w:rsidRPr="00CE6FA3">
        <w:t xml:space="preserve">. </w:t>
      </w:r>
      <w:r w:rsidRPr="0004319A">
        <w:t xml:space="preserve">Pokud se jedná o Člena realizačního týmu, jehož prostřednictvím </w:t>
      </w:r>
      <w:r>
        <w:t xml:space="preserve">Poskytovatel </w:t>
      </w:r>
      <w:r w:rsidRPr="0004319A">
        <w:t>v</w:t>
      </w:r>
      <w:r>
        <w:t> Řízení veřejné zakázky</w:t>
      </w:r>
      <w:r w:rsidRPr="0004319A">
        <w:t xml:space="preserve"> prokazoval </w:t>
      </w:r>
      <w:r>
        <w:t xml:space="preserve">splnění </w:t>
      </w:r>
      <w:r w:rsidRPr="0004319A">
        <w:t>kvalifikac</w:t>
      </w:r>
      <w:r>
        <w:t>e</w:t>
      </w:r>
      <w:r w:rsidRPr="0004319A">
        <w:t>, musí nový Člen realizačního týmu disponovat stejnou nebo vyšší úrovní kvalifikace</w:t>
      </w:r>
      <w:r w:rsidRPr="00F71506">
        <w:t xml:space="preserve">, než jaká byla pro příslušného Člena realizačního stanovena v Řízení veřejné zakázky, </w:t>
      </w:r>
      <w:r>
        <w:t>a Poskytovatel musí doložit příslušné doklady prokazující splnění takové kvalifikace, přičemž takový n</w:t>
      </w:r>
      <w:r w:rsidRPr="003265CA">
        <w:t xml:space="preserve">ový Člen realizačního týmu musí být odsouhlasen Objednatelem postupem obdobným postupu dle odst. </w:t>
      </w:r>
      <w:r>
        <w:fldChar w:fldCharType="begin"/>
      </w:r>
      <w:r>
        <w:instrText xml:space="preserve"> REF _Ref433119755 \r \h </w:instrText>
      </w:r>
      <w:r w:rsidR="007759AE">
        <w:instrText xml:space="preserve"> \* MERGEFORMAT </w:instrText>
      </w:r>
      <w:r>
        <w:fldChar w:fldCharType="separate"/>
      </w:r>
      <w:ins w:id="486" w:author="Word Document Comparison" w:date="2025-03-20T15:34:00Z" w16du:dateUtc="2025-03-20T14:34:00Z">
        <w:r w:rsidR="004E617D">
          <w:t>228</w:t>
        </w:r>
      </w:ins>
      <w:del w:id="487" w:author="Word Document Comparison" w:date="2025-03-20T15:34:00Z" w16du:dateUtc="2025-03-20T14:34:00Z">
        <w:r w:rsidR="00A31417">
          <w:delText>221</w:delText>
        </w:r>
      </w:del>
      <w:r>
        <w:fldChar w:fldCharType="end"/>
      </w:r>
      <w:r>
        <w:t xml:space="preserve"> </w:t>
      </w:r>
      <w:r w:rsidRPr="003265CA">
        <w:t>Smlouvy.</w:t>
      </w:r>
      <w:bookmarkEnd w:id="481"/>
    </w:p>
    <w:p w14:paraId="21B64DB9" w14:textId="77777777" w:rsidR="00E63F0D" w:rsidRPr="00CE6FA3" w:rsidRDefault="00E63F0D" w:rsidP="007759AE">
      <w:pPr>
        <w:pStyle w:val="2sltext"/>
        <w:numPr>
          <w:ilvl w:val="0"/>
          <w:numId w:val="0"/>
        </w:numPr>
        <w:ind w:left="567"/>
      </w:pPr>
    </w:p>
    <w:p w14:paraId="69D0659B" w14:textId="4DA45566" w:rsidR="00E63F0D" w:rsidRPr="007B383F" w:rsidRDefault="00E63F0D" w:rsidP="007759AE">
      <w:pPr>
        <w:pStyle w:val="2sltext"/>
      </w:pPr>
      <w:bookmarkStart w:id="488" w:name="_Ref433119755"/>
      <w:r>
        <w:t xml:space="preserve">Poskytovatel </w:t>
      </w:r>
      <w:r w:rsidRPr="00CE6FA3">
        <w:t xml:space="preserve">je oprávněn změnit Člena realizačního týmu, jímž v rámci </w:t>
      </w:r>
      <w:r>
        <w:t>Ř</w:t>
      </w:r>
      <w:r w:rsidRPr="00CE6FA3">
        <w:t xml:space="preserve">ízení </w:t>
      </w:r>
      <w:r>
        <w:t>v</w:t>
      </w:r>
      <w:r w:rsidRPr="00CE6FA3">
        <w:t>eřejn</w:t>
      </w:r>
      <w:r>
        <w:t>é</w:t>
      </w:r>
      <w:r w:rsidRPr="00CE6FA3">
        <w:t xml:space="preserve"> zakázk</w:t>
      </w:r>
      <w:r>
        <w:t>y</w:t>
      </w:r>
      <w:r w:rsidRPr="00CE6FA3">
        <w:t xml:space="preserve"> prokazoval splnění kvalifikace, z důvodů na straně </w:t>
      </w:r>
      <w:r>
        <w:t>Poskytovatele</w:t>
      </w:r>
      <w:r w:rsidRPr="00CE6FA3">
        <w:t xml:space="preserve"> pouze s předchozím písemným souhlasem Objednatele. Objednatel udělí písemný souhlas se změnou </w:t>
      </w:r>
      <w:r w:rsidR="00E152DE" w:rsidRPr="004178BB">
        <w:t>bez zbytečného odkladu</w:t>
      </w:r>
      <w:r w:rsidRPr="00CE6FA3">
        <w:t xml:space="preserve"> od doručení žádosti Objednateli. Objednatel neodmítne písemný souhlas udělit bez vážného důvodu. Objednatel písemný souhlas se změnou neudělí, pokud:</w:t>
      </w:r>
      <w:bookmarkEnd w:id="488"/>
      <w:r w:rsidRPr="00CE6FA3">
        <w:t xml:space="preserve"> </w:t>
      </w:r>
    </w:p>
    <w:p w14:paraId="7AD6DC5F" w14:textId="77777777" w:rsidR="00E63F0D" w:rsidRDefault="00E63F0D" w:rsidP="007759AE">
      <w:pPr>
        <w:pStyle w:val="2sltext"/>
        <w:numPr>
          <w:ilvl w:val="1"/>
          <w:numId w:val="1"/>
        </w:numPr>
      </w:pPr>
      <w:r w:rsidRPr="00CE6FA3">
        <w:t>takový nový Člen realizačního týmu nebude mít stejnou či vyšší úroveň kvalifikace</w:t>
      </w:r>
      <w:r w:rsidRPr="00F71506">
        <w:t>, než jaká byla pro příslušného Člena realizačního stanovena v Řízení veřejné zakázky nebo</w:t>
      </w:r>
    </w:p>
    <w:p w14:paraId="1FD12C63" w14:textId="77777777" w:rsidR="00E63F0D" w:rsidRPr="00E82E01" w:rsidRDefault="00E63F0D" w:rsidP="007759AE">
      <w:pPr>
        <w:pStyle w:val="2sltext"/>
        <w:numPr>
          <w:ilvl w:val="1"/>
          <w:numId w:val="1"/>
        </w:numPr>
      </w:pPr>
      <w:r w:rsidRPr="009E4ECF">
        <w:t>po Objednateli nelze spravedlivě požadovat, aby s takovou změnou souhlasil.</w:t>
      </w:r>
      <w:bookmarkStart w:id="489" w:name="_Ref130288955"/>
    </w:p>
    <w:p w14:paraId="36A09FD1" w14:textId="77777777" w:rsidR="00E63F0D" w:rsidRPr="00E82E01" w:rsidRDefault="00E63F0D" w:rsidP="00E63F0D">
      <w:pPr>
        <w:tabs>
          <w:tab w:val="left" w:pos="567"/>
        </w:tabs>
        <w:ind w:left="1134"/>
        <w:jc w:val="both"/>
        <w:rPr>
          <w:szCs w:val="22"/>
        </w:rPr>
      </w:pPr>
    </w:p>
    <w:p w14:paraId="4B1FE433" w14:textId="20D3D6FF" w:rsidR="00E63F0D" w:rsidRDefault="00E63F0D" w:rsidP="007759AE">
      <w:pPr>
        <w:pStyle w:val="2sltext"/>
      </w:pPr>
      <w:bookmarkStart w:id="490" w:name="_Ref158629501"/>
      <w:r>
        <w:t>Poskytovatel</w:t>
      </w:r>
      <w:r w:rsidRPr="004178BB">
        <w:t xml:space="preserve"> je oprávněn doplnit Členy realizačního týmu o nového Člena realizačního týmu z důvodů na straně </w:t>
      </w:r>
      <w:r>
        <w:t>Poskytovatele</w:t>
      </w:r>
      <w:r w:rsidRPr="004178BB">
        <w:t xml:space="preserve"> pouze s předchozím písemným souhlasem Objednatele. Objednatel udělí písemný souhlas s doplněním </w:t>
      </w:r>
      <w:r w:rsidR="00E152DE" w:rsidRPr="004178BB">
        <w:t>bez zbytečného odkladu</w:t>
      </w:r>
      <w:r w:rsidRPr="00CE6FA3">
        <w:t xml:space="preserve"> od doručení žádosti Objednateli</w:t>
      </w:r>
      <w:r w:rsidRPr="004178BB">
        <w:t>.</w:t>
      </w:r>
      <w:r>
        <w:t xml:space="preserve"> </w:t>
      </w:r>
      <w:r w:rsidRPr="004178BB">
        <w:t>Objednatel neodmítne písemný souhlas udělit bez vážného důvodu. Objednatel písemný souhlas s doplněním neudělí, pokud:</w:t>
      </w:r>
      <w:bookmarkEnd w:id="489"/>
      <w:bookmarkEnd w:id="490"/>
      <w:r w:rsidRPr="004178BB">
        <w:t xml:space="preserve"> </w:t>
      </w:r>
    </w:p>
    <w:p w14:paraId="2182591D" w14:textId="77777777" w:rsidR="00E63F0D" w:rsidRDefault="00E63F0D" w:rsidP="007759AE">
      <w:pPr>
        <w:pStyle w:val="2sltext"/>
        <w:numPr>
          <w:ilvl w:val="1"/>
          <w:numId w:val="1"/>
        </w:numPr>
      </w:pPr>
      <w:r w:rsidRPr="00CE6FA3">
        <w:t>takový nový Člen realizačního týmu nebude mít stejnou či vyšší úroveň kvalifikace</w:t>
      </w:r>
      <w:r w:rsidRPr="00F71506">
        <w:t>, než jaká byla pro příslušného Člena realizačního stanovena v Řízení veřejné zakázky nebo</w:t>
      </w:r>
    </w:p>
    <w:p w14:paraId="20A1662F" w14:textId="77777777" w:rsidR="00E63F0D" w:rsidRDefault="00E63F0D" w:rsidP="007759AE">
      <w:pPr>
        <w:pStyle w:val="2sltext"/>
        <w:numPr>
          <w:ilvl w:val="1"/>
          <w:numId w:val="1"/>
        </w:numPr>
      </w:pPr>
      <w:r w:rsidRPr="004178BB">
        <w:t>po Objednateli nelze spravedlivě požadovat, aby s takovým doplněním souhlasil.</w:t>
      </w:r>
      <w:bookmarkStart w:id="491" w:name="_Ref127290265"/>
    </w:p>
    <w:bookmarkEnd w:id="491"/>
    <w:p w14:paraId="6AD9D8D6" w14:textId="77777777" w:rsidR="00E63F0D" w:rsidRDefault="00E63F0D" w:rsidP="00E63F0D"/>
    <w:p w14:paraId="7CAA1F6C" w14:textId="68DE1DD5" w:rsidR="00E63F0D" w:rsidRDefault="00E63F0D" w:rsidP="007759AE">
      <w:pPr>
        <w:pStyle w:val="2sltext"/>
      </w:pPr>
      <w:r w:rsidRPr="00E82E01">
        <w:t xml:space="preserve">Pro změnu Člena realizačního týmu nebo doplnění Členů realizačního týmu o nového Člena realizačního týmu </w:t>
      </w:r>
      <w:r w:rsidRPr="004178BB">
        <w:t xml:space="preserve">dle tohoto článku </w:t>
      </w:r>
      <w:r>
        <w:t xml:space="preserve">této Smlouvy </w:t>
      </w:r>
      <w:r w:rsidRPr="004178BB">
        <w:t xml:space="preserve">nebude uzavírán dodatek k této </w:t>
      </w:r>
      <w:r>
        <w:t>Smlouvě</w:t>
      </w:r>
      <w:r w:rsidRPr="004178BB">
        <w:t>.</w:t>
      </w:r>
    </w:p>
    <w:p w14:paraId="5461A7E8" w14:textId="77777777" w:rsidR="00C440D7" w:rsidRDefault="00C440D7" w:rsidP="007759AE">
      <w:pPr>
        <w:pStyle w:val="2sltext"/>
        <w:numPr>
          <w:ilvl w:val="0"/>
          <w:numId w:val="0"/>
        </w:numPr>
        <w:ind w:left="567"/>
      </w:pPr>
    </w:p>
    <w:p w14:paraId="1C972D92" w14:textId="24CC60C0" w:rsidR="00C440D7" w:rsidRPr="00C440D7" w:rsidRDefault="00C440D7" w:rsidP="007759AE">
      <w:pPr>
        <w:pStyle w:val="2sltext"/>
      </w:pPr>
      <w:bookmarkStart w:id="492" w:name="_Ref165390750"/>
      <w:r w:rsidRPr="00C440D7">
        <w:t xml:space="preserve">Poskytovatel je povinen předložit Objednateli na písemnou výzvu Objednatele doklady prokazující splnění povinností Poskytovatele dle odst. </w:t>
      </w:r>
      <w:r w:rsidRPr="00C440D7">
        <w:fldChar w:fldCharType="begin"/>
      </w:r>
      <w:r w:rsidRPr="00C440D7">
        <w:instrText xml:space="preserve"> REF _Ref175136801 \r \h </w:instrText>
      </w:r>
      <w:r>
        <w:instrText xml:space="preserve"> \* MERGEFORMAT </w:instrText>
      </w:r>
      <w:r w:rsidRPr="00C440D7">
        <w:fldChar w:fldCharType="separate"/>
      </w:r>
      <w:ins w:id="493" w:author="Word Document Comparison" w:date="2025-03-20T15:34:00Z" w16du:dateUtc="2025-03-20T14:34:00Z">
        <w:r w:rsidR="004E617D">
          <w:t>224</w:t>
        </w:r>
      </w:ins>
      <w:del w:id="494" w:author="Word Document Comparison" w:date="2025-03-20T15:34:00Z" w16du:dateUtc="2025-03-20T14:34:00Z">
        <w:r w:rsidR="00A31417">
          <w:delText>217</w:delText>
        </w:r>
      </w:del>
      <w:r w:rsidRPr="00C440D7">
        <w:fldChar w:fldCharType="end"/>
      </w:r>
      <w:r w:rsidRPr="00C440D7">
        <w:t xml:space="preserve"> Smlouvy, </w:t>
      </w:r>
      <w:bookmarkEnd w:id="492"/>
      <w:r w:rsidRPr="00C440D7">
        <w:t>a to v přiměřené lhůtě stanovené Objednatelem.</w:t>
      </w:r>
    </w:p>
    <w:p w14:paraId="5D25610B" w14:textId="77777777" w:rsidR="00306281" w:rsidRPr="001143D7" w:rsidRDefault="00306281" w:rsidP="00306281">
      <w:pPr>
        <w:pStyle w:val="Nadpis1"/>
      </w:pPr>
      <w:bookmarkStart w:id="495" w:name="_Toc66189568"/>
      <w:bookmarkStart w:id="496" w:name="_Toc177719316"/>
      <w:bookmarkStart w:id="497" w:name="_Toc185618977"/>
      <w:bookmarkStart w:id="498" w:name="_Toc383117527"/>
      <w:bookmarkStart w:id="499" w:name="_Toc193377230"/>
      <w:r w:rsidRPr="001143D7">
        <w:t>PODDODAVATELÉ</w:t>
      </w:r>
      <w:bookmarkEnd w:id="495"/>
      <w:bookmarkEnd w:id="496"/>
      <w:bookmarkEnd w:id="497"/>
      <w:bookmarkEnd w:id="499"/>
    </w:p>
    <w:p w14:paraId="7E08CE4A" w14:textId="49CEFDA1" w:rsidR="00306281" w:rsidRPr="00BC2384" w:rsidRDefault="00306281" w:rsidP="007759AE">
      <w:pPr>
        <w:pStyle w:val="2sltext"/>
      </w:pPr>
      <w:bookmarkStart w:id="500" w:name="_Ref394405799"/>
      <w:bookmarkStart w:id="501" w:name="_Ref433127238"/>
      <w:r>
        <w:t>Poskytovatel</w:t>
      </w:r>
      <w:r w:rsidRPr="00BC2384">
        <w:t xml:space="preserve"> </w:t>
      </w:r>
      <w:bookmarkEnd w:id="500"/>
      <w:r w:rsidRPr="00BC2384">
        <w:t>je oprávněn pověřit plněním svých povinností vyplývajících z</w:t>
      </w:r>
      <w:r>
        <w:t> této</w:t>
      </w:r>
      <w:r w:rsidRPr="00BC2384">
        <w:t xml:space="preserve"> Smlouvy pouze jiné osoby uvedené v</w:t>
      </w:r>
      <w:r>
        <w:t> příloze této Smlouvy (</w:t>
      </w:r>
      <w:r>
        <w:fldChar w:fldCharType="begin"/>
      </w:r>
      <w:r>
        <w:instrText xml:space="preserve"> REF _Ref120819775 \r \h </w:instrText>
      </w:r>
      <w:r w:rsidR="007759AE">
        <w:instrText xml:space="preserve"> \* MERGEFORMAT </w:instrText>
      </w:r>
      <w:r>
        <w:fldChar w:fldCharType="separate"/>
      </w:r>
      <w:r w:rsidR="00A31417">
        <w:t>Příloha č. 3</w:t>
      </w:r>
      <w:r>
        <w:fldChar w:fldCharType="end"/>
      </w:r>
      <w:r>
        <w:t xml:space="preserve"> Smlouvy)</w:t>
      </w:r>
      <w:r w:rsidRPr="00BC2384">
        <w:t>,</w:t>
      </w:r>
      <w:r>
        <w:t xml:space="preserve"> </w:t>
      </w:r>
      <w:r w:rsidRPr="00BC2384">
        <w:t>nebo osoby písemně odsouhlasené Objednatelem (</w:t>
      </w:r>
      <w:r>
        <w:t xml:space="preserve">dále jen </w:t>
      </w:r>
      <w:r>
        <w:rPr>
          <w:bCs/>
        </w:rPr>
        <w:t xml:space="preserve">jednotlivě </w:t>
      </w:r>
      <w:r w:rsidRPr="00E81787">
        <w:rPr>
          <w:bCs/>
        </w:rPr>
        <w:t>„</w:t>
      </w:r>
      <w:r>
        <w:rPr>
          <w:b/>
          <w:bCs/>
          <w:i/>
        </w:rPr>
        <w:t>Poddodavatel</w:t>
      </w:r>
      <w:r w:rsidRPr="00E81787">
        <w:rPr>
          <w:bCs/>
        </w:rPr>
        <w:t>“</w:t>
      </w:r>
      <w:r w:rsidRPr="00BC2384">
        <w:rPr>
          <w:bCs/>
        </w:rPr>
        <w:t xml:space="preserve"> nebo společně „</w:t>
      </w:r>
      <w:r>
        <w:rPr>
          <w:b/>
          <w:bCs/>
          <w:i/>
        </w:rPr>
        <w:t>Poddodavatelé</w:t>
      </w:r>
      <w:r w:rsidRPr="00BC2384">
        <w:rPr>
          <w:bCs/>
        </w:rPr>
        <w:t>“).</w:t>
      </w:r>
    </w:p>
    <w:p w14:paraId="32DEF148" w14:textId="77777777" w:rsidR="00306281" w:rsidRDefault="00306281" w:rsidP="007759AE">
      <w:pPr>
        <w:pStyle w:val="2sltext"/>
        <w:numPr>
          <w:ilvl w:val="0"/>
          <w:numId w:val="0"/>
        </w:numPr>
        <w:ind w:left="567"/>
      </w:pPr>
    </w:p>
    <w:p w14:paraId="2DDB2F80" w14:textId="10C60AD0" w:rsidR="00306281" w:rsidRPr="00C042AC" w:rsidRDefault="00E54D92" w:rsidP="007759AE">
      <w:pPr>
        <w:pStyle w:val="2sltext"/>
      </w:pPr>
      <w:r w:rsidRPr="00D1759B">
        <w:t xml:space="preserve">Plní-li </w:t>
      </w:r>
      <w:r>
        <w:t>Poskytovatel</w:t>
      </w:r>
      <w:r w:rsidRPr="00D1759B">
        <w:t xml:space="preserve"> své povinnosti vyplývající z této Smlouvy prostřednictvím Poddodavatele, odpovídá Objednateli za poskytování řádného plnění jako by plnil sám.</w:t>
      </w:r>
    </w:p>
    <w:p w14:paraId="4CB9FAE5" w14:textId="77777777" w:rsidR="00306281" w:rsidRPr="00C042AC" w:rsidRDefault="00306281" w:rsidP="007759AE">
      <w:pPr>
        <w:pStyle w:val="2sltext"/>
        <w:numPr>
          <w:ilvl w:val="0"/>
          <w:numId w:val="0"/>
        </w:numPr>
        <w:ind w:left="567"/>
      </w:pPr>
    </w:p>
    <w:p w14:paraId="15DB0247" w14:textId="77777777" w:rsidR="00306281" w:rsidRDefault="00306281" w:rsidP="007759AE">
      <w:pPr>
        <w:pStyle w:val="2sltext"/>
      </w:pPr>
      <w:r>
        <w:t>Poskytovatel</w:t>
      </w:r>
      <w:r w:rsidRPr="00C042AC">
        <w:t xml:space="preserve"> prohlašuje a zavazuje se, že jako ručitel uspokojí za jakéhokoliv Poddodavatele jeho povinnost nahradit újmu způsobenou Poddodavatelem Objednateli při plnění nebo v souvislosti s plněním povinností z</w:t>
      </w:r>
      <w:r>
        <w:t> této</w:t>
      </w:r>
      <w:r w:rsidRPr="00C042AC">
        <w:t xml:space="preserve"> Smlouvy, jestliže Poddodavatel povinnost k náhradě újmy nesplní. Objednatel </w:t>
      </w:r>
      <w:r>
        <w:t>Poskytovatel</w:t>
      </w:r>
      <w:r w:rsidRPr="00C042AC">
        <w:t>e jako ručitele podle předchozí věty přijímá.</w:t>
      </w:r>
    </w:p>
    <w:p w14:paraId="0DF32487" w14:textId="77777777" w:rsidR="00306281" w:rsidRPr="002D3859" w:rsidRDefault="00306281" w:rsidP="007759AE">
      <w:pPr>
        <w:pStyle w:val="2sltext"/>
        <w:numPr>
          <w:ilvl w:val="0"/>
          <w:numId w:val="0"/>
        </w:numPr>
        <w:ind w:left="567"/>
      </w:pPr>
    </w:p>
    <w:p w14:paraId="43CD1480" w14:textId="439189B7" w:rsidR="00306281" w:rsidRPr="00C042AC" w:rsidRDefault="00306281" w:rsidP="007759AE">
      <w:pPr>
        <w:pStyle w:val="2sltext"/>
      </w:pPr>
      <w:r>
        <w:t>Poskytovatel</w:t>
      </w:r>
      <w:r w:rsidRPr="00394AF4">
        <w:t xml:space="preserve"> se zavazuje, že Poddodavatelé, kterými prokazoval splnění kvalifikace v Řízení veřejné zakázky, se budou podílet na plnění povinností </w:t>
      </w:r>
      <w:r>
        <w:t>Poskytovatele vyplývajících z této Smlouvy v </w:t>
      </w:r>
      <w:r w:rsidRPr="00394AF4">
        <w:t xml:space="preserve">rozsahu podle nabídky </w:t>
      </w:r>
      <w:r>
        <w:t>Poskytovatele</w:t>
      </w:r>
      <w:r w:rsidRPr="00394AF4">
        <w:t xml:space="preserve"> podané </w:t>
      </w:r>
      <w:r w:rsidR="00E54D92">
        <w:t>na Veřejnou zakázku</w:t>
      </w:r>
      <w:r w:rsidRPr="00394AF4">
        <w:t>.</w:t>
      </w:r>
    </w:p>
    <w:p w14:paraId="2D985AF4" w14:textId="77777777" w:rsidR="00306281" w:rsidRPr="00C042AC" w:rsidRDefault="00306281" w:rsidP="00306281">
      <w:pPr>
        <w:pStyle w:val="Odstavecseseznamem"/>
        <w:numPr>
          <w:ilvl w:val="0"/>
          <w:numId w:val="0"/>
        </w:numPr>
        <w:ind w:left="567"/>
      </w:pPr>
    </w:p>
    <w:p w14:paraId="48E5FE0F" w14:textId="4D9973D1" w:rsidR="00306281" w:rsidRPr="00BC2384" w:rsidRDefault="00306281" w:rsidP="007759AE">
      <w:pPr>
        <w:pStyle w:val="2sltext"/>
      </w:pPr>
      <w:r w:rsidRPr="00C042AC">
        <w:t>Objednat</w:t>
      </w:r>
      <w:r w:rsidRPr="00BC2384">
        <w:t xml:space="preserve">el je oprávněn požadovat a </w:t>
      </w:r>
      <w:r>
        <w:t>Poskytovatel</w:t>
      </w:r>
      <w:r w:rsidRPr="00BC2384">
        <w:t xml:space="preserve"> je povinen zabezpečit změnu Poddodavatele</w:t>
      </w:r>
      <w:r>
        <w:t xml:space="preserve"> nebo </w:t>
      </w:r>
      <w:r w:rsidR="00E54D92">
        <w:t>část plnění prováděnou</w:t>
      </w:r>
      <w:r>
        <w:t xml:space="preserve"> Poddodavatelem provést sám,</w:t>
      </w:r>
      <w:r w:rsidRPr="00C922A4">
        <w:t xml:space="preserve"> splňuje-li všechny pro </w:t>
      </w:r>
      <w:r w:rsidR="00E54D92">
        <w:t>provádění</w:t>
      </w:r>
      <w:r w:rsidRPr="00C922A4">
        <w:t xml:space="preserve"> příslušné části </w:t>
      </w:r>
      <w:r w:rsidR="00E54D92">
        <w:t>plnění</w:t>
      </w:r>
      <w:r w:rsidRPr="00C922A4">
        <w:t xml:space="preserve"> Objednatelem stanovené předpoklady a kvalifikaci</w:t>
      </w:r>
      <w:r w:rsidRPr="00BC2384">
        <w:t>, a to v případech, kdy:</w:t>
      </w:r>
    </w:p>
    <w:p w14:paraId="3A5060DD" w14:textId="77777777" w:rsidR="00306281" w:rsidRPr="00A25A59" w:rsidRDefault="00306281" w:rsidP="007759AE">
      <w:pPr>
        <w:pStyle w:val="2sltext"/>
        <w:numPr>
          <w:ilvl w:val="1"/>
          <w:numId w:val="1"/>
        </w:numPr>
      </w:pPr>
      <w:r w:rsidRPr="00A25A59">
        <w:t>bude Poddodavatel vůči Objednateli v prodlení se splněním povinnosti z jiného závazku nebo</w:t>
      </w:r>
    </w:p>
    <w:p w14:paraId="38A0C8D7" w14:textId="77777777" w:rsidR="00306281" w:rsidRPr="00A25A59" w:rsidRDefault="00306281" w:rsidP="007759AE">
      <w:pPr>
        <w:pStyle w:val="2sltext"/>
        <w:numPr>
          <w:ilvl w:val="1"/>
          <w:numId w:val="1"/>
        </w:numPr>
      </w:pPr>
      <w:r w:rsidRPr="00A25A59">
        <w:t>bude Poddodavatel pravomocně odsouzen za trestný čin uvedený v příloze č. 3 Zákona o zadávání veřejných zakázek nebo</w:t>
      </w:r>
    </w:p>
    <w:p w14:paraId="0B45AFAF" w14:textId="77777777" w:rsidR="00306281" w:rsidRPr="00A25A59" w:rsidRDefault="00306281" w:rsidP="007759AE">
      <w:pPr>
        <w:pStyle w:val="2sltext"/>
        <w:numPr>
          <w:ilvl w:val="1"/>
          <w:numId w:val="1"/>
        </w:numPr>
      </w:pPr>
      <w:r w:rsidRPr="00A25A59">
        <w:t>se Poddodavatel ocitne ve stavu úpadku nebo hrozícího úpadku nebo</w:t>
      </w:r>
    </w:p>
    <w:p w14:paraId="0B717C4F" w14:textId="77777777" w:rsidR="00306281" w:rsidRPr="00A25A59" w:rsidRDefault="00306281" w:rsidP="007759AE">
      <w:pPr>
        <w:pStyle w:val="2sltext"/>
        <w:numPr>
          <w:ilvl w:val="1"/>
          <w:numId w:val="1"/>
        </w:numPr>
      </w:pPr>
      <w:r w:rsidRPr="00A25A59">
        <w:t>bude Poddodavateli uložen zákaz plnění veřejných zakázek nebo</w:t>
      </w:r>
    </w:p>
    <w:p w14:paraId="1BBA8ADD" w14:textId="77777777" w:rsidR="00306281" w:rsidRPr="00B857BC" w:rsidRDefault="00306281" w:rsidP="007759AE">
      <w:pPr>
        <w:pStyle w:val="2sltext"/>
        <w:numPr>
          <w:ilvl w:val="1"/>
          <w:numId w:val="1"/>
        </w:numPr>
      </w:pPr>
      <w:r w:rsidRPr="00A25A59">
        <w:t>bude dán jiný závažný důvod pro změnu Poddodavatele (např. důvod obdobný důvodu pro odst</w:t>
      </w:r>
      <w:r w:rsidRPr="00B857BC">
        <w:t>oupení Objednatele od</w:t>
      </w:r>
      <w:r>
        <w:t xml:space="preserve"> této</w:t>
      </w:r>
      <w:r w:rsidRPr="00B857BC">
        <w:t xml:space="preserve"> Smlouvy).</w:t>
      </w:r>
    </w:p>
    <w:p w14:paraId="5E6E018C" w14:textId="77777777" w:rsidR="00306281" w:rsidRPr="00BC2384" w:rsidRDefault="00306281" w:rsidP="00D12B23">
      <w:pPr>
        <w:pStyle w:val="Odstavecseseznamem"/>
        <w:numPr>
          <w:ilvl w:val="0"/>
          <w:numId w:val="0"/>
        </w:numPr>
        <w:ind w:left="567"/>
      </w:pPr>
    </w:p>
    <w:p w14:paraId="3D3E39B7" w14:textId="4FA86AC2" w:rsidR="00306281" w:rsidRPr="00BC2384" w:rsidRDefault="00306281" w:rsidP="007759AE">
      <w:pPr>
        <w:pStyle w:val="2sltext"/>
      </w:pPr>
      <w:bookmarkStart w:id="502" w:name="_Ref175135643"/>
      <w:r>
        <w:t>Poskytovatel</w:t>
      </w:r>
      <w:r w:rsidRPr="00BC2384">
        <w:t xml:space="preserve"> je povinen navrhnout nového Poddodavatele do 1</w:t>
      </w:r>
      <w:r w:rsidR="00E152DE">
        <w:t>5</w:t>
      </w:r>
      <w:r w:rsidRPr="00BC2384">
        <w:t xml:space="preserve"> </w:t>
      </w:r>
      <w:r w:rsidR="00E152DE">
        <w:t xml:space="preserve">pracovních </w:t>
      </w:r>
      <w:r w:rsidRPr="00BC2384">
        <w:t xml:space="preserve">dnů od doručení žádosti Objednatele. Nový Poddodavatel </w:t>
      </w:r>
      <w:r>
        <w:t>může být připuštěn k</w:t>
      </w:r>
      <w:r w:rsidR="00E63F0D">
        <w:t> provádění plnění dle této Smlouvy</w:t>
      </w:r>
      <w:r>
        <w:t xml:space="preserve"> výlučně na základě písemného souhlasu Objednatele</w:t>
      </w:r>
      <w:r w:rsidR="00E63F0D" w:rsidRPr="00E63F0D">
        <w:t xml:space="preserve"> </w:t>
      </w:r>
      <w:r w:rsidR="00E63F0D">
        <w:t xml:space="preserve">uděleného </w:t>
      </w:r>
      <w:r w:rsidR="00E63F0D" w:rsidRPr="003265CA">
        <w:t xml:space="preserve">postupem obdobným postupu dle odst. </w:t>
      </w:r>
      <w:r w:rsidR="00E63F0D">
        <w:fldChar w:fldCharType="begin"/>
      </w:r>
      <w:r w:rsidR="00E63F0D">
        <w:instrText xml:space="preserve"> REF _Ref158906214 \r \h </w:instrText>
      </w:r>
      <w:r w:rsidR="007759AE">
        <w:instrText xml:space="preserve"> \* MERGEFORMAT </w:instrText>
      </w:r>
      <w:r w:rsidR="00E63F0D">
        <w:fldChar w:fldCharType="separate"/>
      </w:r>
      <w:ins w:id="503" w:author="Word Document Comparison" w:date="2025-03-20T15:34:00Z" w16du:dateUtc="2025-03-20T14:34:00Z">
        <w:r w:rsidR="004E617D">
          <w:t>238</w:t>
        </w:r>
      </w:ins>
      <w:del w:id="504" w:author="Word Document Comparison" w:date="2025-03-20T15:34:00Z" w16du:dateUtc="2025-03-20T14:34:00Z">
        <w:r w:rsidR="00A31417">
          <w:delText>231</w:delText>
        </w:r>
      </w:del>
      <w:r w:rsidR="00E63F0D">
        <w:fldChar w:fldCharType="end"/>
      </w:r>
      <w:r w:rsidR="00E63F0D">
        <w:t xml:space="preserve"> Smlouvy</w:t>
      </w:r>
      <w:r w:rsidR="00E63F0D" w:rsidRPr="003265CA">
        <w:t>.</w:t>
      </w:r>
      <w:bookmarkEnd w:id="502"/>
    </w:p>
    <w:p w14:paraId="173903DD" w14:textId="77777777" w:rsidR="00306281" w:rsidRPr="00022957" w:rsidRDefault="00306281" w:rsidP="00306281">
      <w:pPr>
        <w:pStyle w:val="Styl2"/>
        <w:numPr>
          <w:ilvl w:val="0"/>
          <w:numId w:val="0"/>
        </w:numPr>
        <w:spacing w:before="0" w:line="240" w:lineRule="auto"/>
        <w:ind w:left="432"/>
      </w:pPr>
      <w:bookmarkStart w:id="505" w:name="_Ref523059942"/>
      <w:bookmarkStart w:id="506" w:name="_Ref433120701"/>
    </w:p>
    <w:p w14:paraId="0155FBB9" w14:textId="7D7824D3" w:rsidR="00306281" w:rsidRDefault="00306281" w:rsidP="007759AE">
      <w:pPr>
        <w:pStyle w:val="2sltext"/>
      </w:pPr>
      <w:bookmarkStart w:id="507" w:name="_Ref66197316"/>
      <w:bookmarkStart w:id="508" w:name="_Ref158906214"/>
      <w:r w:rsidRPr="002235A8">
        <w:t>Poskytovatel</w:t>
      </w:r>
      <w:r w:rsidRPr="00BC2384">
        <w:t xml:space="preserve"> je oprávněn změnit </w:t>
      </w:r>
      <w:r w:rsidRPr="003D52FB">
        <w:t>Poddodavatele z důvodů na straně Poskytovatele pouze s předchozím písemným souhlasem Objednatele.</w:t>
      </w:r>
      <w:bookmarkEnd w:id="505"/>
      <w:bookmarkEnd w:id="507"/>
      <w:r>
        <w:t xml:space="preserve"> </w:t>
      </w:r>
      <w:r w:rsidRPr="00394AF4">
        <w:t xml:space="preserve">Objednatel vydá písemný souhlas se změnou </w:t>
      </w:r>
      <w:r w:rsidR="00E63F0D">
        <w:t>bez zbytečného odkladu</w:t>
      </w:r>
      <w:r w:rsidR="00E63F0D" w:rsidRPr="00394AF4">
        <w:t xml:space="preserve"> od doručení žádosti </w:t>
      </w:r>
      <w:r w:rsidR="00E63F0D">
        <w:t>Poskytovatele</w:t>
      </w:r>
      <w:r w:rsidRPr="00394AF4">
        <w:t>. Objednatel souhlas se změnou nevydá, pokud:</w:t>
      </w:r>
      <w:bookmarkEnd w:id="508"/>
    </w:p>
    <w:p w14:paraId="5AA691CA" w14:textId="7A29EDF7" w:rsidR="00306281" w:rsidRDefault="00306281" w:rsidP="007759AE">
      <w:pPr>
        <w:pStyle w:val="2sltext"/>
        <w:numPr>
          <w:ilvl w:val="1"/>
          <w:numId w:val="1"/>
        </w:numPr>
      </w:pPr>
      <w:r w:rsidRPr="00394AF4">
        <w:t xml:space="preserve">prostřednictvím původního Poddodavatele </w:t>
      </w:r>
      <w:r>
        <w:t>Poskytovatel</w:t>
      </w:r>
      <w:r w:rsidRPr="00394AF4">
        <w:t xml:space="preserve"> v Řízení veřejné zakázky prokazoval </w:t>
      </w:r>
      <w:r>
        <w:t xml:space="preserve">splnění kvalifikace </w:t>
      </w:r>
      <w:r w:rsidRPr="00394AF4">
        <w:t xml:space="preserve">a nový Poddodavatel nebude mít stejnou či vyšší </w:t>
      </w:r>
      <w:r w:rsidR="00E63F0D">
        <w:t xml:space="preserve">úroveň </w:t>
      </w:r>
      <w:r w:rsidRPr="00394AF4">
        <w:t>kvalifikac</w:t>
      </w:r>
      <w:r w:rsidR="00E63F0D">
        <w:t>e</w:t>
      </w:r>
      <w:r w:rsidRPr="00394AF4">
        <w:t xml:space="preserve"> jako původní nahrazovaný Poddodavatel nebo</w:t>
      </w:r>
    </w:p>
    <w:p w14:paraId="4333EB52" w14:textId="77777777" w:rsidR="00306281" w:rsidRDefault="00306281" w:rsidP="007759AE">
      <w:pPr>
        <w:pStyle w:val="2sltext"/>
        <w:numPr>
          <w:ilvl w:val="1"/>
          <w:numId w:val="1"/>
        </w:numPr>
      </w:pPr>
      <w:r w:rsidRPr="00394AF4">
        <w:t>po Objednateli nelze spravedlivě požadovat, aby s takovou změnou souhlasil.</w:t>
      </w:r>
    </w:p>
    <w:p w14:paraId="48285530" w14:textId="77777777" w:rsidR="00E63F0D" w:rsidRDefault="00E63F0D" w:rsidP="00E63F0D">
      <w:pPr>
        <w:pStyle w:val="Odstavecseseznamem"/>
        <w:numPr>
          <w:ilvl w:val="0"/>
          <w:numId w:val="0"/>
        </w:numPr>
        <w:ind w:left="1134"/>
      </w:pPr>
    </w:p>
    <w:p w14:paraId="17845319" w14:textId="315876CC" w:rsidR="00E63F0D" w:rsidRDefault="00E63F0D" w:rsidP="007759AE">
      <w:pPr>
        <w:pStyle w:val="2sltext"/>
      </w:pPr>
      <w:bookmarkStart w:id="509" w:name="_Ref130288969"/>
      <w:r>
        <w:t>Poskytovatel</w:t>
      </w:r>
      <w:r w:rsidRPr="00BC2384">
        <w:t xml:space="preserve"> je oprávněn </w:t>
      </w:r>
      <w:r>
        <w:t>doplnit</w:t>
      </w:r>
      <w:r w:rsidRPr="00BC2384">
        <w:t xml:space="preserve"> </w:t>
      </w:r>
      <w:r w:rsidRPr="003D52FB">
        <w:t xml:space="preserve">Poddodavatele </w:t>
      </w:r>
      <w:r>
        <w:t xml:space="preserve">o nového Poddodavatele </w:t>
      </w:r>
      <w:r w:rsidRPr="003D52FB">
        <w:t xml:space="preserve">z důvodů na straně </w:t>
      </w:r>
      <w:r>
        <w:t>Poskytovatele</w:t>
      </w:r>
      <w:r w:rsidRPr="003D52FB">
        <w:t xml:space="preserve"> pouze s předchozím písemným souhlasem Objednatele.</w:t>
      </w:r>
      <w:r>
        <w:t xml:space="preserve"> </w:t>
      </w:r>
      <w:r w:rsidRPr="00394AF4">
        <w:t xml:space="preserve">Objednatel vydá písemný souhlas </w:t>
      </w:r>
      <w:r>
        <w:t>s doplněním</w:t>
      </w:r>
      <w:r w:rsidRPr="00394AF4">
        <w:t xml:space="preserve"> </w:t>
      </w:r>
      <w:r w:rsidRPr="004178BB">
        <w:t>bez zbytečného odkladu</w:t>
      </w:r>
      <w:r w:rsidRPr="00394AF4">
        <w:t xml:space="preserve"> od doručení žádosti </w:t>
      </w:r>
      <w:r>
        <w:t>Poskytovatele</w:t>
      </w:r>
      <w:r w:rsidRPr="00394AF4">
        <w:t>. Objednatel souhlas s</w:t>
      </w:r>
      <w:r>
        <w:t xml:space="preserve"> doplněním </w:t>
      </w:r>
      <w:r w:rsidRPr="00394AF4">
        <w:t>nevydá, pokud</w:t>
      </w:r>
      <w:r>
        <w:t xml:space="preserve"> </w:t>
      </w:r>
      <w:r w:rsidRPr="00687585">
        <w:t>po Objednateli</w:t>
      </w:r>
      <w:r w:rsidRPr="00394AF4">
        <w:t xml:space="preserve"> nelze spravedlivě požadovat, aby s</w:t>
      </w:r>
      <w:r>
        <w:t> </w:t>
      </w:r>
      <w:r w:rsidRPr="00394AF4">
        <w:t>takov</w:t>
      </w:r>
      <w:r>
        <w:t xml:space="preserve">ým doplněním </w:t>
      </w:r>
      <w:r w:rsidRPr="00394AF4">
        <w:t>souhlasil.</w:t>
      </w:r>
      <w:bookmarkEnd w:id="509"/>
    </w:p>
    <w:p w14:paraId="6E6E8605" w14:textId="77777777" w:rsidR="00E152DE" w:rsidRDefault="00E152DE" w:rsidP="007759AE">
      <w:pPr>
        <w:pStyle w:val="2sltext"/>
        <w:numPr>
          <w:ilvl w:val="0"/>
          <w:numId w:val="0"/>
        </w:numPr>
        <w:ind w:left="567"/>
      </w:pPr>
    </w:p>
    <w:p w14:paraId="58EDBDF2" w14:textId="27F05965" w:rsidR="00E152DE" w:rsidRDefault="00E152DE" w:rsidP="007759AE">
      <w:pPr>
        <w:pStyle w:val="2sltext"/>
      </w:pPr>
      <w:r w:rsidRPr="00CF70A2">
        <w:t xml:space="preserve">Bude-li osoba, která je Poddodavatelem, zároveň osobou, která je Členem realizačního týmu, tak se namísto odst. </w:t>
      </w:r>
      <w:r>
        <w:fldChar w:fldCharType="begin"/>
      </w:r>
      <w:r>
        <w:instrText xml:space="preserve"> REF _Ref175135643 \r \h </w:instrText>
      </w:r>
      <w:r w:rsidR="007759AE">
        <w:instrText xml:space="preserve"> \* MERGEFORMAT </w:instrText>
      </w:r>
      <w:r>
        <w:fldChar w:fldCharType="separate"/>
      </w:r>
      <w:ins w:id="510" w:author="Word Document Comparison" w:date="2025-03-20T15:34:00Z" w16du:dateUtc="2025-03-20T14:34:00Z">
        <w:r w:rsidR="004E617D">
          <w:t>237</w:t>
        </w:r>
      </w:ins>
      <w:del w:id="511" w:author="Word Document Comparison" w:date="2025-03-20T15:34:00Z" w16du:dateUtc="2025-03-20T14:34:00Z">
        <w:r w:rsidR="00A31417">
          <w:delText>230</w:delText>
        </w:r>
      </w:del>
      <w:r>
        <w:fldChar w:fldCharType="end"/>
      </w:r>
      <w:r>
        <w:t xml:space="preserve"> </w:t>
      </w:r>
      <w:r w:rsidRPr="00CF70A2">
        <w:t xml:space="preserve">až </w:t>
      </w:r>
      <w:r>
        <w:fldChar w:fldCharType="begin"/>
      </w:r>
      <w:r>
        <w:instrText xml:space="preserve"> REF _Ref130288969 \r \h </w:instrText>
      </w:r>
      <w:r w:rsidR="007759AE">
        <w:instrText xml:space="preserve"> \* MERGEFORMAT </w:instrText>
      </w:r>
      <w:r>
        <w:fldChar w:fldCharType="separate"/>
      </w:r>
      <w:ins w:id="512" w:author="Word Document Comparison" w:date="2025-03-20T15:34:00Z" w16du:dateUtc="2025-03-20T14:34:00Z">
        <w:r w:rsidR="004E617D">
          <w:t>239</w:t>
        </w:r>
      </w:ins>
      <w:del w:id="513" w:author="Word Document Comparison" w:date="2025-03-20T15:34:00Z" w16du:dateUtc="2025-03-20T14:34:00Z">
        <w:r w:rsidR="00A31417">
          <w:delText>232</w:delText>
        </w:r>
      </w:del>
      <w:r>
        <w:fldChar w:fldCharType="end"/>
      </w:r>
      <w:r w:rsidRPr="00CF70A2">
        <w:t xml:space="preserve"> </w:t>
      </w:r>
      <w:r>
        <w:t xml:space="preserve">Smlouvy </w:t>
      </w:r>
      <w:r w:rsidRPr="00CF70A2">
        <w:t xml:space="preserve">uplatní odst. </w:t>
      </w:r>
      <w:r>
        <w:fldChar w:fldCharType="begin"/>
      </w:r>
      <w:r>
        <w:instrText xml:space="preserve"> REF _Ref175135698 \r \h </w:instrText>
      </w:r>
      <w:r w:rsidR="007759AE">
        <w:instrText xml:space="preserve"> \* MERGEFORMAT </w:instrText>
      </w:r>
      <w:r>
        <w:fldChar w:fldCharType="separate"/>
      </w:r>
      <w:ins w:id="514" w:author="Word Document Comparison" w:date="2025-03-20T15:34:00Z" w16du:dateUtc="2025-03-20T14:34:00Z">
        <w:r w:rsidR="004E617D">
          <w:t>227</w:t>
        </w:r>
      </w:ins>
      <w:del w:id="515" w:author="Word Document Comparison" w:date="2025-03-20T15:34:00Z" w16du:dateUtc="2025-03-20T14:34:00Z">
        <w:r w:rsidR="00A31417">
          <w:delText>220</w:delText>
        </w:r>
      </w:del>
      <w:r>
        <w:fldChar w:fldCharType="end"/>
      </w:r>
      <w:r>
        <w:t xml:space="preserve"> </w:t>
      </w:r>
      <w:r w:rsidRPr="00CF70A2">
        <w:t xml:space="preserve">až </w:t>
      </w:r>
      <w:r>
        <w:fldChar w:fldCharType="begin"/>
      </w:r>
      <w:r>
        <w:instrText xml:space="preserve"> REF _Ref158629501 \r \h </w:instrText>
      </w:r>
      <w:r w:rsidR="007759AE">
        <w:instrText xml:space="preserve"> \* MERGEFORMAT </w:instrText>
      </w:r>
      <w:r>
        <w:fldChar w:fldCharType="separate"/>
      </w:r>
      <w:ins w:id="516" w:author="Word Document Comparison" w:date="2025-03-20T15:34:00Z" w16du:dateUtc="2025-03-20T14:34:00Z">
        <w:r w:rsidR="004E617D">
          <w:t>229</w:t>
        </w:r>
      </w:ins>
      <w:del w:id="517" w:author="Word Document Comparison" w:date="2025-03-20T15:34:00Z" w16du:dateUtc="2025-03-20T14:34:00Z">
        <w:r w:rsidR="00A31417">
          <w:delText>222</w:delText>
        </w:r>
      </w:del>
      <w:r>
        <w:fldChar w:fldCharType="end"/>
      </w:r>
      <w:r w:rsidRPr="00CF70A2">
        <w:t xml:space="preserve"> </w:t>
      </w:r>
      <w:r>
        <w:t>Smlouvy</w:t>
      </w:r>
      <w:r w:rsidRPr="00CF70A2">
        <w:t>.</w:t>
      </w:r>
    </w:p>
    <w:p w14:paraId="7FFF93BC" w14:textId="77777777" w:rsidR="00E63F0D" w:rsidRDefault="00E63F0D" w:rsidP="007759AE">
      <w:pPr>
        <w:pStyle w:val="2sltext"/>
        <w:numPr>
          <w:ilvl w:val="0"/>
          <w:numId w:val="0"/>
        </w:numPr>
        <w:ind w:left="567"/>
      </w:pPr>
    </w:p>
    <w:p w14:paraId="45BA4D9F" w14:textId="194A89DF" w:rsidR="00E63F0D" w:rsidRPr="003D52FB" w:rsidRDefault="00E63F0D" w:rsidP="007759AE">
      <w:pPr>
        <w:pStyle w:val="2sltext"/>
      </w:pPr>
      <w:r>
        <w:rPr>
          <w:bCs/>
        </w:rPr>
        <w:t xml:space="preserve">Pro změnu Poddodavatele nebo doplnění Poddodavatele </w:t>
      </w:r>
      <w:r>
        <w:t>dle tohoto článku této Smlouvy nebude uzavírán dodatek k této Smlouvě.</w:t>
      </w:r>
    </w:p>
    <w:p w14:paraId="39D76E2C" w14:textId="77777777" w:rsidR="00306281" w:rsidRPr="001143D7" w:rsidRDefault="00306281" w:rsidP="00306281">
      <w:pPr>
        <w:pStyle w:val="Nadpis1"/>
      </w:pPr>
      <w:bookmarkStart w:id="518" w:name="_Toc66189569"/>
      <w:bookmarkStart w:id="519" w:name="_Toc177719317"/>
      <w:bookmarkStart w:id="520" w:name="_Toc185618978"/>
      <w:bookmarkStart w:id="521" w:name="_Toc193377231"/>
      <w:bookmarkEnd w:id="498"/>
      <w:bookmarkEnd w:id="501"/>
      <w:bookmarkEnd w:id="506"/>
      <w:r w:rsidRPr="001143D7">
        <w:lastRenderedPageBreak/>
        <w:t>ZÁVĚREČNÁ USTANOVENÍ</w:t>
      </w:r>
      <w:bookmarkEnd w:id="518"/>
      <w:bookmarkEnd w:id="519"/>
      <w:bookmarkEnd w:id="520"/>
      <w:bookmarkEnd w:id="521"/>
    </w:p>
    <w:p w14:paraId="18AA6F78" w14:textId="6AFDF816" w:rsidR="00306281" w:rsidRDefault="00306281" w:rsidP="007759AE">
      <w:pPr>
        <w:pStyle w:val="2sltext"/>
      </w:pPr>
      <w:r w:rsidRPr="00D41529">
        <w:t>Přílohy</w:t>
      </w:r>
      <w:r>
        <w:t xml:space="preserve"> této Smlouvy jsou její nedílnou součástí.</w:t>
      </w:r>
      <w:r w:rsidR="001B6EF8">
        <w:t xml:space="preserve"> V rámci znění příloh může být </w:t>
      </w:r>
      <w:r w:rsidR="00610D0F">
        <w:t xml:space="preserve">Poskytovatel </w:t>
      </w:r>
      <w:r w:rsidR="001B6EF8">
        <w:t>označován</w:t>
      </w:r>
      <w:r w:rsidR="00610D0F">
        <w:t xml:space="preserve"> </w:t>
      </w:r>
      <w:r w:rsidR="001B6EF8">
        <w:t>také jako</w:t>
      </w:r>
      <w:r w:rsidR="00610D0F">
        <w:t xml:space="preserve"> Dodavatel.</w:t>
      </w:r>
    </w:p>
    <w:p w14:paraId="5D830E22" w14:textId="77777777" w:rsidR="00306281" w:rsidRDefault="00306281" w:rsidP="007759AE">
      <w:pPr>
        <w:pStyle w:val="2sltext"/>
        <w:numPr>
          <w:ilvl w:val="0"/>
          <w:numId w:val="0"/>
        </w:numPr>
        <w:ind w:left="567"/>
      </w:pPr>
    </w:p>
    <w:p w14:paraId="07C20965" w14:textId="12924AF2" w:rsidR="00306281" w:rsidRDefault="00306281" w:rsidP="007759AE">
      <w:pPr>
        <w:pStyle w:val="2sltext"/>
      </w:pPr>
      <w:r w:rsidRPr="00D41529">
        <w:t>Veškerá</w:t>
      </w:r>
      <w:r w:rsidRPr="00707F6C">
        <w:t xml:space="preserve"> práva a povinnosti Smluvních stran vyplývající z</w:t>
      </w:r>
      <w:r>
        <w:t> této</w:t>
      </w:r>
      <w:r w:rsidRPr="00707F6C">
        <w:t> Smlouvy se řídí českým právním řádem. Smluvní strany se dohodly, že ustanovení právních předpisů, která nemají donucující účinky, mají přednost před obchodními zvyklostmi</w:t>
      </w:r>
      <w:r>
        <w:t xml:space="preserve"> a zavedenou prax</w:t>
      </w:r>
      <w:r w:rsidR="00610D0F">
        <w:t>í</w:t>
      </w:r>
      <w:r>
        <w:t xml:space="preserve"> Smluvních stran</w:t>
      </w:r>
      <w:r w:rsidRPr="00707F6C">
        <w:t xml:space="preserve">, pokud </w:t>
      </w:r>
      <w:r>
        <w:t xml:space="preserve">tato </w:t>
      </w:r>
      <w:r w:rsidRPr="00707F6C">
        <w:t>Smlouva nestanoví jinak.</w:t>
      </w:r>
    </w:p>
    <w:p w14:paraId="39EF0F67" w14:textId="77777777" w:rsidR="00306281" w:rsidRDefault="00306281" w:rsidP="007759AE">
      <w:pPr>
        <w:pStyle w:val="2sltext"/>
        <w:numPr>
          <w:ilvl w:val="0"/>
          <w:numId w:val="0"/>
        </w:numPr>
        <w:ind w:left="567"/>
      </w:pPr>
    </w:p>
    <w:p w14:paraId="232EC699" w14:textId="77777777" w:rsidR="00306281" w:rsidRPr="00707F6C" w:rsidRDefault="00306281" w:rsidP="007759AE">
      <w:pPr>
        <w:pStyle w:val="2sltext"/>
      </w:pPr>
      <w:r w:rsidRPr="003F2EE5">
        <w:t xml:space="preserve">Je-li nebo stane-li se jakékoli ustanovení této Smlouvy neplatným, </w:t>
      </w:r>
      <w:r>
        <w:t xml:space="preserve">neúčinným, </w:t>
      </w:r>
      <w:r w:rsidRPr="003F2EE5">
        <w:t>nezákonným nebo nevynutitelným, netýká se tato neplatnost</w:t>
      </w:r>
      <w:r>
        <w:t>, neúčinnost</w:t>
      </w:r>
      <w:r w:rsidRPr="003F2EE5">
        <w:t xml:space="preserve"> a nevynutitelnost zbývajících ustanovení této Smlouvy. Smluvní strany se tímto zavazují nahradit jakékoli takové neplatné,</w:t>
      </w:r>
      <w:r>
        <w:t xml:space="preserve"> neúčinné,</w:t>
      </w:r>
      <w:r w:rsidRPr="003F2EE5">
        <w:t xml:space="preserve"> nezákonné nebo nevynutitelné ustanovení ustanovením, které je platné,</w:t>
      </w:r>
      <w:r>
        <w:t xml:space="preserve"> účinné, </w:t>
      </w:r>
      <w:r w:rsidRPr="003F2EE5">
        <w:t xml:space="preserve">zákonné a vynutitelné a </w:t>
      </w:r>
      <w:r>
        <w:t>které svým obsahem a účelem v nejvyšší možné míře odpovídá obsahu a účelu původního ustanovení</w:t>
      </w:r>
      <w:r w:rsidRPr="003F2EE5">
        <w:t>.</w:t>
      </w:r>
    </w:p>
    <w:p w14:paraId="5485AFCD" w14:textId="77777777" w:rsidR="00306281" w:rsidRPr="00707F6C" w:rsidRDefault="00306281" w:rsidP="007759AE">
      <w:pPr>
        <w:pStyle w:val="2sltext"/>
        <w:numPr>
          <w:ilvl w:val="0"/>
          <w:numId w:val="0"/>
        </w:numPr>
        <w:ind w:left="567"/>
      </w:pPr>
    </w:p>
    <w:p w14:paraId="27B62B9C" w14:textId="77777777" w:rsidR="00306281" w:rsidRPr="00707F6C" w:rsidRDefault="00306281" w:rsidP="007759AE">
      <w:pPr>
        <w:pStyle w:val="2sltext"/>
      </w:pPr>
      <w:r w:rsidRPr="00707F6C">
        <w:t>Všechny spory vznikající z</w:t>
      </w:r>
      <w:r>
        <w:t> této</w:t>
      </w:r>
      <w:r w:rsidRPr="00707F6C">
        <w:t xml:space="preserve"> Smlouvy a v souvislosti s ní budou </w:t>
      </w:r>
      <w:r>
        <w:t xml:space="preserve">řešeny především dohodou Smluvních stran, přičemž nedojde-li k dohodě o řešení sporů, budou tyto </w:t>
      </w:r>
      <w:r w:rsidRPr="00707F6C">
        <w:t xml:space="preserve">podle vůle Smluvních stran </w:t>
      </w:r>
      <w:r w:rsidRPr="00D41529">
        <w:t>rozhodovány</w:t>
      </w:r>
      <w:r w:rsidRPr="00707F6C">
        <w:t xml:space="preserve"> soudy České republiky, jakožto soudy výlučně příslušnými.</w:t>
      </w:r>
    </w:p>
    <w:p w14:paraId="12B3B4E0" w14:textId="77777777" w:rsidR="00306281" w:rsidRPr="00D41529" w:rsidRDefault="00306281" w:rsidP="007759AE">
      <w:pPr>
        <w:pStyle w:val="2sltext"/>
        <w:numPr>
          <w:ilvl w:val="0"/>
          <w:numId w:val="0"/>
        </w:numPr>
        <w:ind w:left="567"/>
      </w:pPr>
    </w:p>
    <w:p w14:paraId="132EA781" w14:textId="77777777" w:rsidR="00306281" w:rsidRPr="00D41529" w:rsidRDefault="00306281" w:rsidP="007759AE">
      <w:pPr>
        <w:pStyle w:val="2sltext"/>
      </w:pPr>
      <w:r w:rsidRPr="00D41529">
        <w:t>Smlouvu lze měnit pouze písemnými, vzestupně číslovanými dodatky</w:t>
      </w:r>
      <w:r>
        <w:t>, pokud tato Smlouva nestanoví jinak</w:t>
      </w:r>
      <w:r w:rsidRPr="00D41529">
        <w:t>. Jakékoli změny</w:t>
      </w:r>
      <w:r>
        <w:t xml:space="preserve"> této</w:t>
      </w:r>
      <w:r w:rsidRPr="00D41529">
        <w:t xml:space="preserve"> Smlouvy učiněné jinou</w:t>
      </w:r>
      <w:r>
        <w:t>,</w:t>
      </w:r>
      <w:r w:rsidRPr="00D41529">
        <w:t xml:space="preserve"> než písemnou formou jsou vyloučeny.</w:t>
      </w:r>
    </w:p>
    <w:p w14:paraId="7FDCC731" w14:textId="77777777" w:rsidR="00306281" w:rsidRPr="00D41529" w:rsidRDefault="00306281" w:rsidP="007759AE">
      <w:pPr>
        <w:pStyle w:val="2sltext"/>
        <w:numPr>
          <w:ilvl w:val="0"/>
          <w:numId w:val="0"/>
        </w:numPr>
        <w:ind w:left="567"/>
      </w:pPr>
    </w:p>
    <w:p w14:paraId="53D2A001" w14:textId="77777777" w:rsidR="00306281" w:rsidRDefault="00306281" w:rsidP="007759AE">
      <w:pPr>
        <w:pStyle w:val="2sltext"/>
      </w:pPr>
      <w:bookmarkStart w:id="522" w:name="_Ref66195104"/>
      <w:r w:rsidRPr="00D41529">
        <w:t>Smlouva se vyhotovuje v elektronické podobě, přičemž obě Smluvní strany obdrží její elektronický originál.</w:t>
      </w:r>
      <w:bookmarkEnd w:id="522"/>
    </w:p>
    <w:p w14:paraId="58D01466" w14:textId="77777777" w:rsidR="00306281" w:rsidRPr="00306281" w:rsidRDefault="00306281" w:rsidP="007759AE">
      <w:pPr>
        <w:pStyle w:val="2sltext"/>
        <w:numPr>
          <w:ilvl w:val="0"/>
          <w:numId w:val="0"/>
        </w:numPr>
        <w:ind w:left="567"/>
      </w:pPr>
    </w:p>
    <w:p w14:paraId="1D69AEA5" w14:textId="77777777" w:rsidR="00306281" w:rsidRPr="00306281" w:rsidRDefault="00306281" w:rsidP="007759AE">
      <w:pPr>
        <w:pStyle w:val="2sltext"/>
      </w:pPr>
      <w:r w:rsidRPr="00D41529">
        <w:t>Smlouva nabývá platnosti dnem jejího uzavření</w:t>
      </w:r>
      <w:r>
        <w:t xml:space="preserve"> a </w:t>
      </w:r>
      <w:r w:rsidRPr="00D41529">
        <w:t>účinnosti uveřejněním v registru smluv dle Zákona o registru smluv</w:t>
      </w:r>
      <w:r>
        <w:t>.</w:t>
      </w:r>
    </w:p>
    <w:p w14:paraId="6965FC0A" w14:textId="3742EC22" w:rsidR="00306281" w:rsidRPr="00306281" w:rsidRDefault="00306281" w:rsidP="00A0328A">
      <w:pPr>
        <w:pStyle w:val="Nadpis1"/>
        <w:numPr>
          <w:ilvl w:val="0"/>
          <w:numId w:val="0"/>
        </w:numPr>
        <w:spacing w:after="0"/>
        <w:jc w:val="left"/>
        <w:rPr>
          <w:rFonts w:cstheme="minorHAnsi"/>
        </w:rPr>
      </w:pPr>
      <w:bookmarkStart w:id="523" w:name="_Toc177719318"/>
      <w:bookmarkStart w:id="524" w:name="_Toc185618979"/>
      <w:bookmarkStart w:id="525" w:name="_Toc193377232"/>
      <w:r w:rsidRPr="001143D7">
        <w:t>PŘÍLOHY:</w:t>
      </w:r>
      <w:bookmarkEnd w:id="523"/>
      <w:bookmarkEnd w:id="524"/>
      <w:bookmarkEnd w:id="525"/>
    </w:p>
    <w:p w14:paraId="08830013" w14:textId="74158E25" w:rsidR="00306281" w:rsidRDefault="005F531C" w:rsidP="00306281">
      <w:pPr>
        <w:pStyle w:val="Odstavecseseznamem"/>
        <w:numPr>
          <w:ilvl w:val="0"/>
          <w:numId w:val="3"/>
        </w:numPr>
        <w:ind w:left="1418" w:hanging="1418"/>
      </w:pPr>
      <w:bookmarkStart w:id="526" w:name="_Ref175130351"/>
      <w:bookmarkStart w:id="527" w:name="_Ref114840372"/>
      <w:bookmarkStart w:id="528" w:name="_Ref65768520"/>
      <w:bookmarkStart w:id="529" w:name="_Ref65245855"/>
      <w:bookmarkStart w:id="530" w:name="_Ref66112896"/>
      <w:r>
        <w:t>Katalog služeb</w:t>
      </w:r>
      <w:bookmarkEnd w:id="526"/>
    </w:p>
    <w:p w14:paraId="24A696B8" w14:textId="3917BE2F" w:rsidR="00306281" w:rsidRDefault="00D12B23" w:rsidP="00306281">
      <w:pPr>
        <w:pStyle w:val="Odstavecseseznamem"/>
        <w:numPr>
          <w:ilvl w:val="0"/>
          <w:numId w:val="3"/>
        </w:numPr>
        <w:ind w:left="1418" w:hanging="1418"/>
      </w:pPr>
      <w:bookmarkStart w:id="531" w:name="_Ref158906616"/>
      <w:bookmarkEnd w:id="527"/>
      <w:r>
        <w:t>Realizační tým</w:t>
      </w:r>
      <w:bookmarkEnd w:id="531"/>
    </w:p>
    <w:p w14:paraId="322FFD7A" w14:textId="111A7DD1" w:rsidR="00306281" w:rsidRPr="00D12B23" w:rsidRDefault="00306281" w:rsidP="00306281">
      <w:pPr>
        <w:pStyle w:val="Odstavecseseznamem"/>
        <w:numPr>
          <w:ilvl w:val="0"/>
          <w:numId w:val="3"/>
        </w:numPr>
        <w:ind w:left="1418" w:hanging="1418"/>
      </w:pPr>
      <w:bookmarkStart w:id="532" w:name="_Ref120819775"/>
      <w:r>
        <w:t>Poddodavatelé</w:t>
      </w:r>
      <w:bookmarkEnd w:id="528"/>
      <w:bookmarkEnd w:id="529"/>
      <w:bookmarkEnd w:id="530"/>
      <w:bookmarkEnd w:id="532"/>
    </w:p>
    <w:p w14:paraId="25BA2309" w14:textId="6297F96A" w:rsidR="00306281" w:rsidRPr="00707F6C" w:rsidRDefault="00306281" w:rsidP="00D12B23">
      <w:pPr>
        <w:keepNext/>
        <w:spacing w:before="480"/>
        <w:jc w:val="both"/>
      </w:pPr>
      <w:r w:rsidRPr="00707F6C">
        <w:t>V</w:t>
      </w:r>
      <w:r w:rsidR="005F531C">
        <w:t> Praze</w:t>
      </w:r>
      <w:r w:rsidRPr="00707F6C">
        <w:t xml:space="preserve"> dne </w:t>
      </w:r>
      <w:r>
        <w:t>dle el. podpisu</w:t>
      </w:r>
      <w:r w:rsidRPr="00707F6C">
        <w:tab/>
      </w:r>
      <w:r w:rsidRPr="00707F6C">
        <w:tab/>
      </w:r>
      <w:r>
        <w:tab/>
      </w:r>
      <w:r w:rsidR="005F531C">
        <w:tab/>
      </w:r>
      <w:r w:rsidRPr="00707F6C">
        <w:t>V</w:t>
      </w:r>
      <w:r w:rsidR="00A0328A">
        <w:t> </w:t>
      </w:r>
      <w:r w:rsidR="005F531C">
        <w:rPr>
          <w:bCs/>
          <w:highlight w:val="cyan"/>
        </w:rPr>
        <w:fldChar w:fldCharType="begin"/>
      </w:r>
      <w:r w:rsidR="005F531C">
        <w:rPr>
          <w:bCs/>
          <w:highlight w:val="cyan"/>
        </w:rPr>
        <w:instrText xml:space="preserve"> MACROBUTTON  AcceptConflict "[Bude doplněno]" </w:instrText>
      </w:r>
      <w:r w:rsidR="005F531C">
        <w:rPr>
          <w:bCs/>
          <w:highlight w:val="cyan"/>
        </w:rPr>
        <w:fldChar w:fldCharType="end"/>
      </w:r>
      <w:r w:rsidR="005F531C">
        <w:t xml:space="preserve"> </w:t>
      </w:r>
      <w:r w:rsidRPr="00707F6C">
        <w:t xml:space="preserve">dne </w:t>
      </w:r>
      <w:r>
        <w:t>dle el. podpisu</w:t>
      </w:r>
    </w:p>
    <w:p w14:paraId="70DED7C0" w14:textId="77777777" w:rsidR="00306281" w:rsidRPr="00B13BD0" w:rsidRDefault="00306281" w:rsidP="00306281">
      <w:pPr>
        <w:keepNext/>
        <w:jc w:val="both"/>
        <w:rPr>
          <w:bCs/>
        </w:rPr>
      </w:pPr>
    </w:p>
    <w:p w14:paraId="3007C588" w14:textId="77777777" w:rsidR="00306281" w:rsidRDefault="00306281" w:rsidP="00306281">
      <w:pPr>
        <w:keepNext/>
        <w:jc w:val="both"/>
        <w:rPr>
          <w:bCs/>
        </w:rPr>
      </w:pPr>
    </w:p>
    <w:p w14:paraId="3531B1B9" w14:textId="77777777" w:rsidR="00306281" w:rsidRDefault="00306281" w:rsidP="00306281">
      <w:pPr>
        <w:keepNext/>
        <w:jc w:val="both"/>
        <w:rPr>
          <w:bCs/>
        </w:rPr>
      </w:pPr>
    </w:p>
    <w:p w14:paraId="4E7BCC57" w14:textId="77777777" w:rsidR="00306281" w:rsidRPr="00B13BD0" w:rsidRDefault="00306281" w:rsidP="00306281">
      <w:pPr>
        <w:keepNext/>
        <w:rPr>
          <w:bCs/>
        </w:rPr>
      </w:pPr>
    </w:p>
    <w:p w14:paraId="7E5B000A" w14:textId="77777777" w:rsidR="00306281" w:rsidRPr="00707F6C" w:rsidRDefault="00306281" w:rsidP="00306281">
      <w:pPr>
        <w:keepNext/>
      </w:pPr>
      <w:r w:rsidRPr="00707F6C">
        <w:t>_____________________________________</w:t>
      </w:r>
      <w:r w:rsidRPr="00707F6C">
        <w:tab/>
      </w:r>
      <w:r w:rsidRPr="00707F6C">
        <w:tab/>
        <w:t>_____________________________________</w:t>
      </w:r>
    </w:p>
    <w:p w14:paraId="041D890E" w14:textId="77777777" w:rsidR="00306281" w:rsidRDefault="00306281" w:rsidP="00306281">
      <w:pPr>
        <w:rPr>
          <w:b/>
        </w:rPr>
      </w:pPr>
      <w:r w:rsidRPr="00707F6C">
        <w:rPr>
          <w:b/>
        </w:rPr>
        <w:t>Objednatel</w:t>
      </w:r>
      <w:r w:rsidRPr="00707F6C">
        <w:rPr>
          <w:b/>
        </w:rPr>
        <w:tab/>
      </w:r>
      <w:r w:rsidRPr="00707F6C">
        <w:rPr>
          <w:b/>
        </w:rPr>
        <w:tab/>
      </w:r>
      <w:r w:rsidRPr="00707F6C">
        <w:rPr>
          <w:b/>
        </w:rPr>
        <w:tab/>
      </w:r>
      <w:r w:rsidRPr="00707F6C">
        <w:rPr>
          <w:b/>
        </w:rPr>
        <w:tab/>
      </w:r>
      <w:r w:rsidRPr="00707F6C">
        <w:rPr>
          <w:b/>
        </w:rPr>
        <w:tab/>
      </w:r>
      <w:r w:rsidRPr="00707F6C">
        <w:rPr>
          <w:b/>
        </w:rPr>
        <w:tab/>
      </w:r>
      <w:r>
        <w:rPr>
          <w:b/>
        </w:rPr>
        <w:t>Poskytova</w:t>
      </w:r>
      <w:r w:rsidRPr="00707F6C">
        <w:rPr>
          <w:b/>
        </w:rPr>
        <w:t>tel</w:t>
      </w:r>
    </w:p>
    <w:p w14:paraId="7C1F96A7" w14:textId="76F89B7A" w:rsidR="00306281" w:rsidRPr="002B659A" w:rsidRDefault="00B776A1" w:rsidP="00306281">
      <w:pPr>
        <w:rPr>
          <w:bCs/>
        </w:rPr>
      </w:pPr>
      <w:r w:rsidRPr="00B776A1">
        <w:rPr>
          <w:b/>
          <w:szCs w:val="22"/>
          <w:lang w:eastAsia="en-US" w:bidi="en-US"/>
        </w:rPr>
        <w:t>Státní zemědělský intervenční fond</w:t>
      </w:r>
      <w:r w:rsidR="00306281" w:rsidRPr="002B659A">
        <w:rPr>
          <w:bCs/>
        </w:rPr>
        <w:tab/>
      </w:r>
      <w:r w:rsidR="00306281" w:rsidRPr="002B659A">
        <w:rPr>
          <w:bCs/>
        </w:rPr>
        <w:tab/>
      </w:r>
      <w:r w:rsidR="00306281" w:rsidRPr="002B659A">
        <w:rPr>
          <w:bCs/>
        </w:rPr>
        <w:tab/>
      </w:r>
      <w:r w:rsidR="005F531C" w:rsidRPr="00306281">
        <w:rPr>
          <w:b/>
          <w:highlight w:val="cyan"/>
        </w:rPr>
        <w:fldChar w:fldCharType="begin"/>
      </w:r>
      <w:r w:rsidR="005F531C" w:rsidRPr="00306281">
        <w:rPr>
          <w:b/>
          <w:highlight w:val="cyan"/>
        </w:rPr>
        <w:instrText xml:space="preserve"> MACROBUTTON  AcceptConflict "[Bude doplněno před uzavřením Smlouvy]" </w:instrText>
      </w:r>
      <w:r w:rsidR="005F531C" w:rsidRPr="00306281">
        <w:rPr>
          <w:b/>
          <w:highlight w:val="cyan"/>
        </w:rPr>
        <w:fldChar w:fldCharType="end"/>
      </w:r>
    </w:p>
    <w:p w14:paraId="0C01CFAD" w14:textId="6A7D6102" w:rsidR="00A0328A" w:rsidRDefault="00B776A1" w:rsidP="00851F56">
      <w:pPr>
        <w:rPr>
          <w:bCs/>
        </w:rPr>
      </w:pPr>
      <w:r w:rsidRPr="005F531C">
        <w:rPr>
          <w:szCs w:val="22"/>
        </w:rPr>
        <w:t xml:space="preserve">Ing. </w:t>
      </w:r>
      <w:r>
        <w:rPr>
          <w:szCs w:val="22"/>
        </w:rPr>
        <w:t>Petr Dlouhý</w:t>
      </w:r>
      <w:r w:rsidRPr="005F531C">
        <w:rPr>
          <w:szCs w:val="22"/>
        </w:rPr>
        <w:t>, MBA, generální ředitel</w:t>
      </w:r>
      <w:r w:rsidR="00306281" w:rsidRPr="002B659A">
        <w:rPr>
          <w:bCs/>
        </w:rPr>
        <w:tab/>
      </w:r>
      <w:r w:rsidR="00306281">
        <w:rPr>
          <w:b/>
        </w:rPr>
        <w:tab/>
      </w:r>
      <w:r w:rsidR="005F531C" w:rsidRPr="002B659A">
        <w:rPr>
          <w:bCs/>
          <w:highlight w:val="cyan"/>
        </w:rPr>
        <w:fldChar w:fldCharType="begin"/>
      </w:r>
      <w:r w:rsidR="005F531C" w:rsidRPr="002B659A">
        <w:rPr>
          <w:bCs/>
          <w:highlight w:val="cyan"/>
        </w:rPr>
        <w:instrText xml:space="preserve"> MACROBUTTON  AcceptConflict "[Bude doplněno před uzavřením Smlouvy]" </w:instrText>
      </w:r>
      <w:r w:rsidR="005F531C" w:rsidRPr="002B659A">
        <w:rPr>
          <w:bCs/>
          <w:highlight w:val="cyan"/>
        </w:rPr>
        <w:fldChar w:fldCharType="end"/>
      </w:r>
    </w:p>
    <w:p w14:paraId="787FD14B" w14:textId="10248C89" w:rsidR="00306281" w:rsidRPr="003427C6" w:rsidRDefault="00306281" w:rsidP="00306281">
      <w:pPr>
        <w:rPr>
          <w:b/>
        </w:rPr>
      </w:pPr>
      <w:r>
        <w:rPr>
          <w:bCs/>
          <w:szCs w:val="22"/>
          <w:lang w:eastAsia="en-US"/>
        </w:rPr>
        <w:tab/>
      </w:r>
      <w:r>
        <w:rPr>
          <w:bCs/>
          <w:szCs w:val="22"/>
          <w:lang w:eastAsia="en-US"/>
        </w:rPr>
        <w:tab/>
      </w:r>
      <w:r>
        <w:rPr>
          <w:bCs/>
          <w:szCs w:val="22"/>
          <w:lang w:eastAsia="en-US"/>
        </w:rPr>
        <w:tab/>
      </w:r>
      <w:r>
        <w:rPr>
          <w:bCs/>
          <w:szCs w:val="22"/>
          <w:lang w:eastAsia="en-US"/>
        </w:rPr>
        <w:tab/>
      </w:r>
      <w:r>
        <w:rPr>
          <w:bCs/>
          <w:szCs w:val="22"/>
          <w:lang w:eastAsia="en-US"/>
        </w:rPr>
        <w:tab/>
      </w:r>
      <w:r>
        <w:rPr>
          <w:bCs/>
          <w:szCs w:val="22"/>
          <w:lang w:eastAsia="en-US"/>
        </w:rPr>
        <w:tab/>
      </w:r>
    </w:p>
    <w:p w14:paraId="4E3947A7" w14:textId="77777777" w:rsidR="00306281" w:rsidRPr="003427C6" w:rsidRDefault="00306281" w:rsidP="00306281">
      <w:pPr>
        <w:rPr>
          <w:b/>
        </w:rPr>
      </w:pPr>
    </w:p>
    <w:p w14:paraId="2B8D60F9" w14:textId="6A1DDFBF" w:rsidR="0047745B" w:rsidRPr="00687874" w:rsidRDefault="0047745B">
      <w:pPr>
        <w:rPr>
          <w:b/>
          <w:szCs w:val="22"/>
          <w:lang w:eastAsia="en-US"/>
        </w:rPr>
      </w:pPr>
    </w:p>
    <w:sectPr w:rsidR="0047745B" w:rsidRPr="00687874" w:rsidSect="00476094">
      <w:headerReference w:type="even" r:id="rId11"/>
      <w:headerReference w:type="default" r:id="rId12"/>
      <w:footerReference w:type="even" r:id="rId13"/>
      <w:footerReference w:type="default" r:id="rId14"/>
      <w:pgSz w:w="11907" w:h="16840"/>
      <w:pgMar w:top="1276" w:right="1417" w:bottom="1134" w:left="1417" w:header="708" w:footer="283"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E6F19" w14:textId="77777777" w:rsidR="00C24465" w:rsidRDefault="00C24465" w:rsidP="006C058C">
      <w:r>
        <w:separator/>
      </w:r>
    </w:p>
    <w:p w14:paraId="4CA8F49D" w14:textId="77777777" w:rsidR="00C24465" w:rsidRDefault="00C24465"/>
  </w:endnote>
  <w:endnote w:type="continuationSeparator" w:id="0">
    <w:p w14:paraId="559F007D" w14:textId="77777777" w:rsidR="00C24465" w:rsidRDefault="00C24465" w:rsidP="006C058C">
      <w:r>
        <w:continuationSeparator/>
      </w:r>
    </w:p>
    <w:p w14:paraId="4FE28EBB" w14:textId="77777777" w:rsidR="00C24465" w:rsidRDefault="00C24465"/>
  </w:endnote>
  <w:endnote w:type="continuationNotice" w:id="1">
    <w:p w14:paraId="77BDFFA2" w14:textId="77777777" w:rsidR="00C24465" w:rsidRDefault="00C244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ont282">
    <w:altName w:val="Times New Roman"/>
    <w:panose1 w:val="00000000000000000000"/>
    <w:charset w:val="EE"/>
    <w:family w:val="auto"/>
    <w:notTrueType/>
    <w:pitch w:val="variable"/>
    <w:sig w:usb0="00000005" w:usb1="00000000" w:usb2="00000000" w:usb3="00000000" w:csb0="00000002" w:csb1="00000000"/>
  </w:font>
  <w:font w:name="NimbusSanDEE-Blac">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C3C74" w14:textId="77777777" w:rsidR="00EB30AA" w:rsidRDefault="00EB30AA" w:rsidP="00BF4C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177F327" w14:textId="77777777" w:rsidR="00EB30AA" w:rsidRDefault="00EB30AA">
    <w:pPr>
      <w:pStyle w:val="Zpat"/>
    </w:pPr>
  </w:p>
  <w:p w14:paraId="41B7DDCF" w14:textId="77777777" w:rsidR="00EB30AA" w:rsidRDefault="00EB30AA"/>
  <w:p w14:paraId="45C52258" w14:textId="77777777" w:rsidR="00EB30AA" w:rsidRDefault="00EB30AA"/>
  <w:p w14:paraId="0D0A5B01" w14:textId="77777777" w:rsidR="00126F85" w:rsidRDefault="00126F8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EEF0A" w14:textId="3A1922A1" w:rsidR="00EB30AA" w:rsidRPr="00005327" w:rsidRDefault="00A0328A" w:rsidP="002A51B9">
    <w:pPr>
      <w:pStyle w:val="Zpat"/>
      <w:spacing w:before="240" w:after="120"/>
      <w:jc w:val="center"/>
      <w:rPr>
        <w:rFonts w:ascii="Calibri" w:hAnsi="Calibri"/>
      </w:rPr>
    </w:pPr>
    <w:r>
      <w:rPr>
        <w:rFonts w:ascii="Calibri" w:hAnsi="Calibri"/>
        <w:sz w:val="22"/>
      </w:rPr>
      <w:tab/>
    </w:r>
    <w:r w:rsidR="00EB30AA" w:rsidRPr="00005327">
      <w:rPr>
        <w:rFonts w:ascii="Calibri" w:hAnsi="Calibri"/>
        <w:sz w:val="22"/>
        <w:szCs w:val="22"/>
      </w:rPr>
      <w:tab/>
      <w:t xml:space="preserve">Stránka </w:t>
    </w:r>
    <w:r w:rsidR="00EB30AA" w:rsidRPr="00005327">
      <w:rPr>
        <w:rFonts w:ascii="Calibri" w:hAnsi="Calibri"/>
        <w:b/>
        <w:bCs/>
        <w:sz w:val="22"/>
        <w:szCs w:val="22"/>
      </w:rPr>
      <w:fldChar w:fldCharType="begin"/>
    </w:r>
    <w:r w:rsidR="00EB30AA" w:rsidRPr="00005327">
      <w:rPr>
        <w:rFonts w:ascii="Calibri" w:hAnsi="Calibri"/>
        <w:b/>
        <w:bCs/>
        <w:sz w:val="22"/>
        <w:szCs w:val="22"/>
      </w:rPr>
      <w:instrText>PAGE</w:instrText>
    </w:r>
    <w:r w:rsidR="00EB30AA" w:rsidRPr="00005327">
      <w:rPr>
        <w:rFonts w:ascii="Calibri" w:hAnsi="Calibri"/>
        <w:b/>
        <w:bCs/>
        <w:sz w:val="22"/>
        <w:szCs w:val="22"/>
      </w:rPr>
      <w:fldChar w:fldCharType="separate"/>
    </w:r>
    <w:r w:rsidR="00187B45">
      <w:rPr>
        <w:rFonts w:ascii="Calibri" w:hAnsi="Calibri"/>
        <w:b/>
        <w:bCs/>
        <w:noProof/>
        <w:sz w:val="22"/>
        <w:szCs w:val="22"/>
      </w:rPr>
      <w:t>25</w:t>
    </w:r>
    <w:r w:rsidR="00EB30AA" w:rsidRPr="00005327">
      <w:rPr>
        <w:rFonts w:ascii="Calibri" w:hAnsi="Calibri"/>
        <w:b/>
        <w:bCs/>
        <w:sz w:val="22"/>
        <w:szCs w:val="22"/>
      </w:rPr>
      <w:fldChar w:fldCharType="end"/>
    </w:r>
    <w:r w:rsidR="00EB30AA" w:rsidRPr="00005327">
      <w:rPr>
        <w:rFonts w:ascii="Calibri" w:hAnsi="Calibri"/>
        <w:sz w:val="22"/>
        <w:szCs w:val="22"/>
      </w:rPr>
      <w:t xml:space="preserve"> z </w:t>
    </w:r>
    <w:r w:rsidR="00EB30AA" w:rsidRPr="00005327">
      <w:rPr>
        <w:rFonts w:ascii="Calibri" w:hAnsi="Calibri"/>
        <w:b/>
        <w:bCs/>
        <w:sz w:val="22"/>
        <w:szCs w:val="22"/>
      </w:rPr>
      <w:fldChar w:fldCharType="begin"/>
    </w:r>
    <w:r w:rsidR="00EB30AA" w:rsidRPr="00005327">
      <w:rPr>
        <w:rFonts w:ascii="Calibri" w:hAnsi="Calibri"/>
        <w:b/>
        <w:bCs/>
        <w:sz w:val="22"/>
        <w:szCs w:val="22"/>
      </w:rPr>
      <w:instrText>NUMPAGES</w:instrText>
    </w:r>
    <w:r w:rsidR="00EB30AA" w:rsidRPr="00005327">
      <w:rPr>
        <w:rFonts w:ascii="Calibri" w:hAnsi="Calibri"/>
        <w:b/>
        <w:bCs/>
        <w:sz w:val="22"/>
        <w:szCs w:val="22"/>
      </w:rPr>
      <w:fldChar w:fldCharType="separate"/>
    </w:r>
    <w:r w:rsidR="00187B45">
      <w:rPr>
        <w:rFonts w:ascii="Calibri" w:hAnsi="Calibri"/>
        <w:b/>
        <w:bCs/>
        <w:noProof/>
        <w:sz w:val="22"/>
        <w:szCs w:val="22"/>
      </w:rPr>
      <w:t>26</w:t>
    </w:r>
    <w:r w:rsidR="00EB30AA" w:rsidRPr="00005327">
      <w:rPr>
        <w:rFonts w:ascii="Calibri" w:hAnsi="Calibri"/>
        <w:b/>
        <w:bCs/>
        <w:sz w:val="22"/>
        <w:szCs w:val="22"/>
      </w:rPr>
      <w:fldChar w:fldCharType="end"/>
    </w:r>
  </w:p>
  <w:p w14:paraId="6241CDFC" w14:textId="77777777" w:rsidR="00EB30AA" w:rsidRDefault="00EB30AA"/>
  <w:p w14:paraId="6849083A" w14:textId="77777777" w:rsidR="00EB30AA" w:rsidRDefault="00EB30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6FEDB" w14:textId="77777777" w:rsidR="00C24465" w:rsidRDefault="00C24465" w:rsidP="006C058C">
      <w:r>
        <w:separator/>
      </w:r>
    </w:p>
    <w:p w14:paraId="128BDE72" w14:textId="77777777" w:rsidR="00C24465" w:rsidRDefault="00C24465"/>
  </w:footnote>
  <w:footnote w:type="continuationSeparator" w:id="0">
    <w:p w14:paraId="5470BD9F" w14:textId="77777777" w:rsidR="00C24465" w:rsidRDefault="00C24465" w:rsidP="006C058C">
      <w:r>
        <w:continuationSeparator/>
      </w:r>
    </w:p>
    <w:p w14:paraId="04275F4C" w14:textId="77777777" w:rsidR="00C24465" w:rsidRDefault="00C24465"/>
  </w:footnote>
  <w:footnote w:type="continuationNotice" w:id="1">
    <w:p w14:paraId="3A75391B" w14:textId="77777777" w:rsidR="00C24465" w:rsidRDefault="00C24465"/>
  </w:footnote>
  <w:footnote w:id="2">
    <w:p w14:paraId="067EA0F2" w14:textId="77777777" w:rsidR="00306281" w:rsidRPr="002E1F35" w:rsidRDefault="00306281" w:rsidP="00306281">
      <w:pPr>
        <w:pStyle w:val="Textpoznpodarou"/>
        <w:rPr>
          <w:rFonts w:asciiTheme="minorHAnsi" w:hAnsiTheme="minorHAnsi" w:cstheme="minorHAnsi"/>
          <w:szCs w:val="18"/>
        </w:rPr>
      </w:pPr>
      <w:r w:rsidRPr="002E1F35">
        <w:rPr>
          <w:rStyle w:val="Znakapoznpodarou"/>
          <w:rFonts w:asciiTheme="minorHAnsi" w:hAnsiTheme="minorHAnsi" w:cstheme="minorHAnsi"/>
          <w:szCs w:val="18"/>
        </w:rPr>
        <w:footnoteRef/>
      </w:r>
      <w:r w:rsidRPr="002E1F35">
        <w:rPr>
          <w:rFonts w:asciiTheme="minorHAnsi" w:hAnsiTheme="minorHAnsi" w:cstheme="minorHAnsi"/>
          <w:szCs w:val="18"/>
        </w:rPr>
        <w:t xml:space="preserve"> </w:t>
      </w:r>
      <w:hyperlink r:id="rId1" w:history="1">
        <w:r w:rsidRPr="002E1F35">
          <w:rPr>
            <w:rStyle w:val="Hypertextovodkaz"/>
            <w:rFonts w:asciiTheme="minorHAnsi" w:hAnsiTheme="minorHAnsi" w:cstheme="minorHAnsi"/>
            <w:szCs w:val="18"/>
          </w:rPr>
          <w:t>https://www.czso.cz/csu/czso/mira_inflace</w:t>
        </w:r>
      </w:hyperlink>
      <w:r w:rsidRPr="002E1F35">
        <w:rPr>
          <w:rFonts w:asciiTheme="minorHAnsi" w:hAnsiTheme="minorHAnsi" w:cstheme="minorHAnsi"/>
          <w:szCs w:val="18"/>
        </w:rPr>
        <w:t>, „</w:t>
      </w:r>
      <w:r w:rsidRPr="00D968BF">
        <w:rPr>
          <w:rFonts w:asciiTheme="minorHAnsi" w:hAnsiTheme="minorHAnsi" w:cstheme="minorHAnsi"/>
          <w:i/>
          <w:iCs/>
          <w:szCs w:val="18"/>
        </w:rPr>
        <w:t>4 ) Bazické indexy - Míra inflace vyjádřená přírůstkem indexu spotřebitelských cen k základnímu období (průměr roku 2015=100) vyjadřuje změnu cenové hladiny sledovaného měsíce příslušného roku proti průměru roku 2015 - viz následující tabulka.</w:t>
      </w:r>
      <w:r>
        <w:rPr>
          <w:rFonts w:asciiTheme="minorHAnsi" w:hAnsiTheme="minorHAnsi" w:cstheme="minorHAnsi"/>
          <w:szCs w:val="18"/>
        </w:rPr>
        <w:t>“</w:t>
      </w:r>
    </w:p>
  </w:footnote>
  <w:footnote w:id="3">
    <w:p w14:paraId="05F3D95A" w14:textId="77777777" w:rsidR="00AD3F4E" w:rsidRPr="002E1F35" w:rsidRDefault="00AD3F4E" w:rsidP="00AD3F4E">
      <w:pPr>
        <w:pStyle w:val="Textpoznpodarou"/>
        <w:rPr>
          <w:rFonts w:asciiTheme="minorHAnsi" w:hAnsiTheme="minorHAnsi" w:cstheme="minorHAnsi"/>
          <w:szCs w:val="18"/>
        </w:rPr>
      </w:pPr>
      <w:r w:rsidRPr="002E1F35">
        <w:rPr>
          <w:rStyle w:val="Znakapoznpodarou"/>
          <w:rFonts w:asciiTheme="minorHAnsi" w:hAnsiTheme="minorHAnsi" w:cstheme="minorHAnsi"/>
          <w:szCs w:val="18"/>
        </w:rPr>
        <w:footnoteRef/>
      </w:r>
      <w:r w:rsidRPr="002E1F35">
        <w:rPr>
          <w:rFonts w:asciiTheme="minorHAnsi" w:hAnsiTheme="minorHAnsi" w:cstheme="minorHAnsi"/>
          <w:szCs w:val="18"/>
        </w:rPr>
        <w:t xml:space="preserve"> </w:t>
      </w:r>
      <w:hyperlink r:id="rId2" w:history="1">
        <w:r w:rsidRPr="002E1F35">
          <w:rPr>
            <w:rStyle w:val="Hypertextovodkaz"/>
            <w:rFonts w:asciiTheme="minorHAnsi" w:hAnsiTheme="minorHAnsi" w:cstheme="minorHAnsi"/>
            <w:szCs w:val="18"/>
          </w:rPr>
          <w:t>https://www.czso.cz/csu/czso/mira_inflace</w:t>
        </w:r>
      </w:hyperlink>
      <w:r w:rsidRPr="002E1F35">
        <w:rPr>
          <w:rFonts w:asciiTheme="minorHAnsi" w:hAnsiTheme="minorHAnsi" w:cstheme="minorHAnsi"/>
          <w:szCs w:val="18"/>
        </w:rPr>
        <w:t>, „</w:t>
      </w:r>
      <w:r w:rsidRPr="00D968BF">
        <w:rPr>
          <w:rFonts w:asciiTheme="minorHAnsi" w:hAnsiTheme="minorHAnsi" w:cstheme="minorHAnsi"/>
          <w:i/>
          <w:iCs/>
          <w:szCs w:val="18"/>
        </w:rPr>
        <w:t>4 ) Bazické indexy - Míra inflace vyjádřená přírůstkem indexu spotřebitelských cen k základnímu období (průměr roku 2015=100) vyjadřuje změnu cenové hladiny sledovaného měsíce příslušného roku proti průměru roku 2015 - viz následující tabulka.</w:t>
      </w:r>
      <w:r>
        <w:rPr>
          <w:rFonts w:asciiTheme="minorHAnsi" w:hAnsiTheme="minorHAnsi" w:cstheme="minorHAnsi"/>
          <w:szCs w:val="18"/>
        </w:rPr>
        <w:t>“</w:t>
      </w:r>
    </w:p>
  </w:footnote>
  <w:footnote w:id="4">
    <w:p w14:paraId="241C9A0E" w14:textId="77777777" w:rsidR="000A6AFA" w:rsidRPr="002E1F35" w:rsidRDefault="000A6AFA" w:rsidP="000A6AFA">
      <w:pPr>
        <w:pStyle w:val="Textpoznpodarou"/>
        <w:rPr>
          <w:rFonts w:asciiTheme="minorHAnsi" w:hAnsiTheme="minorHAnsi" w:cstheme="minorHAnsi"/>
          <w:szCs w:val="18"/>
        </w:rPr>
      </w:pPr>
      <w:r w:rsidRPr="00EF212E">
        <w:rPr>
          <w:rFonts w:asciiTheme="minorHAnsi" w:hAnsiTheme="minorHAnsi" w:cstheme="minorHAnsi"/>
          <w:vertAlign w:val="superscript"/>
        </w:rPr>
        <w:footnoteRef/>
      </w:r>
      <w:r w:rsidRPr="002E1F35">
        <w:rPr>
          <w:rFonts w:asciiTheme="minorHAnsi" w:hAnsiTheme="minorHAnsi" w:cstheme="minorHAnsi"/>
          <w:szCs w:val="18"/>
        </w:rPr>
        <w:t xml:space="preserve"> </w:t>
      </w:r>
      <w:hyperlink r:id="rId3" w:history="1">
        <w:r w:rsidRPr="002E1F35">
          <w:rPr>
            <w:rStyle w:val="Hypertextovodkaz"/>
            <w:rFonts w:asciiTheme="minorHAnsi" w:hAnsiTheme="minorHAnsi" w:cstheme="minorHAnsi"/>
            <w:szCs w:val="18"/>
          </w:rPr>
          <w:t>https://www.czso.cz/csu/czso/mira_inflace</w:t>
        </w:r>
      </w:hyperlink>
      <w:r w:rsidRPr="002E1F35">
        <w:rPr>
          <w:rFonts w:asciiTheme="minorHAnsi" w:hAnsiTheme="minorHAnsi" w:cstheme="minorHAnsi"/>
          <w:szCs w:val="18"/>
        </w:rPr>
        <w:t>, „</w:t>
      </w:r>
      <w:r w:rsidRPr="00D968BF">
        <w:rPr>
          <w:rFonts w:asciiTheme="minorHAnsi" w:hAnsiTheme="minorHAnsi" w:cstheme="minorHAnsi"/>
          <w:i/>
          <w:iCs/>
          <w:szCs w:val="18"/>
        </w:rPr>
        <w:t>4 ) Bazické indexy - Míra inflace vyjádřená přírůstkem indexu spotřebitelských cen k základnímu období (průměr roku 2015=100) vyjadřuje změnu cenové hladiny sledovaného měsíce příslušného roku proti průměru roku 2015 - viz následující tabulka.</w:t>
      </w:r>
      <w:r w:rsidRPr="002E1F35">
        <w:rPr>
          <w:rFonts w:asciiTheme="minorHAnsi" w:hAnsiTheme="minorHAnsi" w:cstheme="minorHAnsi"/>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EEE10" w14:textId="77777777" w:rsidR="00EB30AA" w:rsidRDefault="00EB30A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7C7F8E9C" w14:textId="77777777" w:rsidR="00EB30AA" w:rsidRDefault="00EB30AA">
    <w:pPr>
      <w:pStyle w:val="Zhlav"/>
    </w:pPr>
  </w:p>
  <w:p w14:paraId="448EFCB8" w14:textId="77777777" w:rsidR="00EB30AA" w:rsidRDefault="00EB30AA"/>
  <w:p w14:paraId="3C81F709" w14:textId="77777777" w:rsidR="00EB30AA" w:rsidRDefault="00EB30AA"/>
  <w:p w14:paraId="3C0AC2C1" w14:textId="77777777" w:rsidR="00126F85" w:rsidRDefault="00126F8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5B8D2" w14:textId="29C8675F" w:rsidR="00EB30AA" w:rsidRDefault="00EB30AA" w:rsidP="005A5EFD">
    <w:pPr>
      <w:jc w:val="center"/>
    </w:pPr>
  </w:p>
  <w:p w14:paraId="086B383F" w14:textId="77777777" w:rsidR="00126F85" w:rsidRDefault="00126F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793EB1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02BDA3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5F74"/>
    <w:multiLevelType w:val="hybridMultilevel"/>
    <w:tmpl w:val="C2F6053E"/>
    <w:lvl w:ilvl="0" w:tplc="7AA46504">
      <w:start w:val="1"/>
      <w:numFmt w:val="decimal"/>
      <w:lvlText w:val="%1."/>
      <w:lvlJc w:val="left"/>
      <w:pPr>
        <w:ind w:left="720" w:hanging="360"/>
      </w:pPr>
      <w:rPr>
        <w:rFonts w:hint="default"/>
        <w:b w:val="0"/>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131192"/>
    <w:multiLevelType w:val="hybridMultilevel"/>
    <w:tmpl w:val="8084C992"/>
    <w:lvl w:ilvl="0" w:tplc="68E8122E">
      <w:start w:val="1"/>
      <w:numFmt w:val="bullet"/>
      <w:lvlText w:val=""/>
      <w:lvlJc w:val="left"/>
      <w:pPr>
        <w:ind w:left="1020" w:hanging="360"/>
      </w:pPr>
      <w:rPr>
        <w:rFonts w:ascii="Symbol" w:hAnsi="Symbol"/>
      </w:rPr>
    </w:lvl>
    <w:lvl w:ilvl="1" w:tplc="ECC008AA">
      <w:start w:val="1"/>
      <w:numFmt w:val="bullet"/>
      <w:lvlText w:val=""/>
      <w:lvlJc w:val="left"/>
      <w:pPr>
        <w:ind w:left="1020" w:hanging="360"/>
      </w:pPr>
      <w:rPr>
        <w:rFonts w:ascii="Symbol" w:hAnsi="Symbol"/>
      </w:rPr>
    </w:lvl>
    <w:lvl w:ilvl="2" w:tplc="B12C8C1E">
      <w:start w:val="1"/>
      <w:numFmt w:val="bullet"/>
      <w:lvlText w:val=""/>
      <w:lvlJc w:val="left"/>
      <w:pPr>
        <w:ind w:left="1020" w:hanging="360"/>
      </w:pPr>
      <w:rPr>
        <w:rFonts w:ascii="Symbol" w:hAnsi="Symbol"/>
      </w:rPr>
    </w:lvl>
    <w:lvl w:ilvl="3" w:tplc="D1D8D454">
      <w:start w:val="1"/>
      <w:numFmt w:val="bullet"/>
      <w:lvlText w:val=""/>
      <w:lvlJc w:val="left"/>
      <w:pPr>
        <w:ind w:left="1020" w:hanging="360"/>
      </w:pPr>
      <w:rPr>
        <w:rFonts w:ascii="Symbol" w:hAnsi="Symbol"/>
      </w:rPr>
    </w:lvl>
    <w:lvl w:ilvl="4" w:tplc="561A812E">
      <w:start w:val="1"/>
      <w:numFmt w:val="bullet"/>
      <w:lvlText w:val=""/>
      <w:lvlJc w:val="left"/>
      <w:pPr>
        <w:ind w:left="1020" w:hanging="360"/>
      </w:pPr>
      <w:rPr>
        <w:rFonts w:ascii="Symbol" w:hAnsi="Symbol"/>
      </w:rPr>
    </w:lvl>
    <w:lvl w:ilvl="5" w:tplc="3A32DAFE">
      <w:start w:val="1"/>
      <w:numFmt w:val="bullet"/>
      <w:lvlText w:val=""/>
      <w:lvlJc w:val="left"/>
      <w:pPr>
        <w:ind w:left="1020" w:hanging="360"/>
      </w:pPr>
      <w:rPr>
        <w:rFonts w:ascii="Symbol" w:hAnsi="Symbol"/>
      </w:rPr>
    </w:lvl>
    <w:lvl w:ilvl="6" w:tplc="F4366F42">
      <w:start w:val="1"/>
      <w:numFmt w:val="bullet"/>
      <w:lvlText w:val=""/>
      <w:lvlJc w:val="left"/>
      <w:pPr>
        <w:ind w:left="1020" w:hanging="360"/>
      </w:pPr>
      <w:rPr>
        <w:rFonts w:ascii="Symbol" w:hAnsi="Symbol"/>
      </w:rPr>
    </w:lvl>
    <w:lvl w:ilvl="7" w:tplc="BCA6C678">
      <w:start w:val="1"/>
      <w:numFmt w:val="bullet"/>
      <w:lvlText w:val=""/>
      <w:lvlJc w:val="left"/>
      <w:pPr>
        <w:ind w:left="1020" w:hanging="360"/>
      </w:pPr>
      <w:rPr>
        <w:rFonts w:ascii="Symbol" w:hAnsi="Symbol"/>
      </w:rPr>
    </w:lvl>
    <w:lvl w:ilvl="8" w:tplc="740C633E">
      <w:start w:val="1"/>
      <w:numFmt w:val="bullet"/>
      <w:lvlText w:val=""/>
      <w:lvlJc w:val="left"/>
      <w:pPr>
        <w:ind w:left="1020" w:hanging="360"/>
      </w:pPr>
      <w:rPr>
        <w:rFonts w:ascii="Symbol" w:hAnsi="Symbol"/>
      </w:rPr>
    </w:lvl>
  </w:abstractNum>
  <w:abstractNum w:abstractNumId="4" w15:restartNumberingAfterBreak="0">
    <w:nsid w:val="04723D47"/>
    <w:multiLevelType w:val="hybridMultilevel"/>
    <w:tmpl w:val="3E1063B4"/>
    <w:lvl w:ilvl="0" w:tplc="21FABAEA">
      <w:start w:val="1"/>
      <w:numFmt w:val="decimal"/>
      <w:lvlText w:val="Příloha č. %1"/>
      <w:lvlJc w:val="left"/>
      <w:pPr>
        <w:ind w:left="1353" w:hanging="360"/>
      </w:pPr>
      <w:rPr>
        <w:rFonts w:hint="default"/>
        <w:b/>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5" w15:restartNumberingAfterBreak="0">
    <w:nsid w:val="04A43C69"/>
    <w:multiLevelType w:val="singleLevel"/>
    <w:tmpl w:val="387444CC"/>
    <w:lvl w:ilvl="0">
      <w:start w:val="1"/>
      <w:numFmt w:val="bullet"/>
      <w:pStyle w:val="Seznamsodrkami"/>
      <w:lvlText w:val=""/>
      <w:lvlJc w:val="left"/>
      <w:pPr>
        <w:tabs>
          <w:tab w:val="num" w:pos="360"/>
        </w:tabs>
        <w:ind w:left="360" w:hanging="360"/>
      </w:pPr>
      <w:rPr>
        <w:rFonts w:ascii="Symbol" w:hAnsi="Symbol" w:hint="default"/>
        <w:sz w:val="24"/>
        <w:szCs w:val="24"/>
      </w:rPr>
    </w:lvl>
  </w:abstractNum>
  <w:abstractNum w:abstractNumId="6" w15:restartNumberingAfterBreak="0">
    <w:nsid w:val="065B0026"/>
    <w:multiLevelType w:val="hybridMultilevel"/>
    <w:tmpl w:val="A3D48112"/>
    <w:lvl w:ilvl="0" w:tplc="2934FAC0">
      <w:start w:val="1"/>
      <w:numFmt w:val="bullet"/>
      <w:lvlText w:val=""/>
      <w:lvlJc w:val="left"/>
      <w:pPr>
        <w:ind w:left="1020" w:hanging="360"/>
      </w:pPr>
      <w:rPr>
        <w:rFonts w:ascii="Symbol" w:hAnsi="Symbol"/>
      </w:rPr>
    </w:lvl>
    <w:lvl w:ilvl="1" w:tplc="3C0E4E24">
      <w:start w:val="1"/>
      <w:numFmt w:val="bullet"/>
      <w:lvlText w:val=""/>
      <w:lvlJc w:val="left"/>
      <w:pPr>
        <w:ind w:left="1020" w:hanging="360"/>
      </w:pPr>
      <w:rPr>
        <w:rFonts w:ascii="Symbol" w:hAnsi="Symbol"/>
      </w:rPr>
    </w:lvl>
    <w:lvl w:ilvl="2" w:tplc="270E9D6E">
      <w:start w:val="1"/>
      <w:numFmt w:val="bullet"/>
      <w:lvlText w:val=""/>
      <w:lvlJc w:val="left"/>
      <w:pPr>
        <w:ind w:left="1020" w:hanging="360"/>
      </w:pPr>
      <w:rPr>
        <w:rFonts w:ascii="Symbol" w:hAnsi="Symbol"/>
      </w:rPr>
    </w:lvl>
    <w:lvl w:ilvl="3" w:tplc="0658CA1C">
      <w:start w:val="1"/>
      <w:numFmt w:val="bullet"/>
      <w:lvlText w:val=""/>
      <w:lvlJc w:val="left"/>
      <w:pPr>
        <w:ind w:left="1020" w:hanging="360"/>
      </w:pPr>
      <w:rPr>
        <w:rFonts w:ascii="Symbol" w:hAnsi="Symbol"/>
      </w:rPr>
    </w:lvl>
    <w:lvl w:ilvl="4" w:tplc="1D3A9960">
      <w:start w:val="1"/>
      <w:numFmt w:val="bullet"/>
      <w:lvlText w:val=""/>
      <w:lvlJc w:val="left"/>
      <w:pPr>
        <w:ind w:left="1020" w:hanging="360"/>
      </w:pPr>
      <w:rPr>
        <w:rFonts w:ascii="Symbol" w:hAnsi="Symbol"/>
      </w:rPr>
    </w:lvl>
    <w:lvl w:ilvl="5" w:tplc="905CB908">
      <w:start w:val="1"/>
      <w:numFmt w:val="bullet"/>
      <w:lvlText w:val=""/>
      <w:lvlJc w:val="left"/>
      <w:pPr>
        <w:ind w:left="1020" w:hanging="360"/>
      </w:pPr>
      <w:rPr>
        <w:rFonts w:ascii="Symbol" w:hAnsi="Symbol"/>
      </w:rPr>
    </w:lvl>
    <w:lvl w:ilvl="6" w:tplc="D9DEB55A">
      <w:start w:val="1"/>
      <w:numFmt w:val="bullet"/>
      <w:lvlText w:val=""/>
      <w:lvlJc w:val="left"/>
      <w:pPr>
        <w:ind w:left="1020" w:hanging="360"/>
      </w:pPr>
      <w:rPr>
        <w:rFonts w:ascii="Symbol" w:hAnsi="Symbol"/>
      </w:rPr>
    </w:lvl>
    <w:lvl w:ilvl="7" w:tplc="E6F29446">
      <w:start w:val="1"/>
      <w:numFmt w:val="bullet"/>
      <w:lvlText w:val=""/>
      <w:lvlJc w:val="left"/>
      <w:pPr>
        <w:ind w:left="1020" w:hanging="360"/>
      </w:pPr>
      <w:rPr>
        <w:rFonts w:ascii="Symbol" w:hAnsi="Symbol"/>
      </w:rPr>
    </w:lvl>
    <w:lvl w:ilvl="8" w:tplc="EB92DC7C">
      <w:start w:val="1"/>
      <w:numFmt w:val="bullet"/>
      <w:lvlText w:val=""/>
      <w:lvlJc w:val="left"/>
      <w:pPr>
        <w:ind w:left="1020" w:hanging="360"/>
      </w:pPr>
      <w:rPr>
        <w:rFonts w:ascii="Symbol" w:hAnsi="Symbol"/>
      </w:rPr>
    </w:lvl>
  </w:abstractNum>
  <w:abstractNum w:abstractNumId="7" w15:restartNumberingAfterBreak="0">
    <w:nsid w:val="0777136A"/>
    <w:multiLevelType w:val="hybridMultilevel"/>
    <w:tmpl w:val="F8D23DB8"/>
    <w:lvl w:ilvl="0" w:tplc="21FABAEA">
      <w:start w:val="1"/>
      <w:numFmt w:val="decimal"/>
      <w:lvlText w:val="Příloha č. %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727552"/>
    <w:multiLevelType w:val="multilevel"/>
    <w:tmpl w:val="3086D534"/>
    <w:lvl w:ilvl="0">
      <w:start w:val="1"/>
      <w:numFmt w:val="decimal"/>
      <w:lvlText w:val="%1."/>
      <w:lvlJc w:val="left"/>
      <w:pPr>
        <w:ind w:left="720" w:hanging="360"/>
      </w:pPr>
    </w:lvl>
    <w:lvl w:ilvl="1">
      <w:start w:val="1"/>
      <w:numFmt w:val="decimal"/>
      <w:isLgl/>
      <w:lvlText w:val="%1.%2"/>
      <w:lvlJc w:val="left"/>
      <w:pPr>
        <w:ind w:left="1080" w:hanging="720"/>
      </w:pPr>
      <w:rPr>
        <w:rFonts w:hint="default"/>
        <w:b w:val="0"/>
        <w:color w:val="auto"/>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F180A19"/>
    <w:multiLevelType w:val="hybridMultilevel"/>
    <w:tmpl w:val="1908932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20B14E14"/>
    <w:multiLevelType w:val="hybridMultilevel"/>
    <w:tmpl w:val="6D8C2FF8"/>
    <w:lvl w:ilvl="0" w:tplc="A2FABDEE">
      <w:start w:val="1"/>
      <w:numFmt w:val="bullet"/>
      <w:pStyle w:val="Odrka"/>
      <w:lvlText w:val="o"/>
      <w:lvlJc w:val="left"/>
      <w:pPr>
        <w:ind w:left="1497" w:hanging="360"/>
      </w:pPr>
      <w:rPr>
        <w:rFonts w:ascii="Courier New" w:hAnsi="Courier New" w:cs="Courier New" w:hint="default"/>
      </w:rPr>
    </w:lvl>
    <w:lvl w:ilvl="1" w:tplc="04050003">
      <w:start w:val="1"/>
      <w:numFmt w:val="bullet"/>
      <w:lvlText w:val="o"/>
      <w:lvlJc w:val="left"/>
      <w:pPr>
        <w:ind w:left="2217" w:hanging="360"/>
      </w:pPr>
      <w:rPr>
        <w:rFonts w:ascii="Courier New" w:hAnsi="Courier New" w:cs="Courier New" w:hint="default"/>
      </w:rPr>
    </w:lvl>
    <w:lvl w:ilvl="2" w:tplc="04050005" w:tentative="1">
      <w:start w:val="1"/>
      <w:numFmt w:val="bullet"/>
      <w:lvlText w:val=""/>
      <w:lvlJc w:val="left"/>
      <w:pPr>
        <w:ind w:left="2937" w:hanging="360"/>
      </w:pPr>
      <w:rPr>
        <w:rFonts w:ascii="Wingdings" w:hAnsi="Wingdings" w:hint="default"/>
      </w:rPr>
    </w:lvl>
    <w:lvl w:ilvl="3" w:tplc="04050001" w:tentative="1">
      <w:start w:val="1"/>
      <w:numFmt w:val="bullet"/>
      <w:lvlText w:val=""/>
      <w:lvlJc w:val="left"/>
      <w:pPr>
        <w:ind w:left="3657" w:hanging="360"/>
      </w:pPr>
      <w:rPr>
        <w:rFonts w:ascii="Symbol" w:hAnsi="Symbol" w:hint="default"/>
      </w:rPr>
    </w:lvl>
    <w:lvl w:ilvl="4" w:tplc="04050003" w:tentative="1">
      <w:start w:val="1"/>
      <w:numFmt w:val="bullet"/>
      <w:lvlText w:val="o"/>
      <w:lvlJc w:val="left"/>
      <w:pPr>
        <w:ind w:left="4377" w:hanging="360"/>
      </w:pPr>
      <w:rPr>
        <w:rFonts w:ascii="Courier New" w:hAnsi="Courier New" w:cs="Courier New" w:hint="default"/>
      </w:rPr>
    </w:lvl>
    <w:lvl w:ilvl="5" w:tplc="04050005" w:tentative="1">
      <w:start w:val="1"/>
      <w:numFmt w:val="bullet"/>
      <w:lvlText w:val=""/>
      <w:lvlJc w:val="left"/>
      <w:pPr>
        <w:ind w:left="5097" w:hanging="360"/>
      </w:pPr>
      <w:rPr>
        <w:rFonts w:ascii="Wingdings" w:hAnsi="Wingdings" w:hint="default"/>
      </w:rPr>
    </w:lvl>
    <w:lvl w:ilvl="6" w:tplc="04050001" w:tentative="1">
      <w:start w:val="1"/>
      <w:numFmt w:val="bullet"/>
      <w:lvlText w:val=""/>
      <w:lvlJc w:val="left"/>
      <w:pPr>
        <w:ind w:left="5817" w:hanging="360"/>
      </w:pPr>
      <w:rPr>
        <w:rFonts w:ascii="Symbol" w:hAnsi="Symbol" w:hint="default"/>
      </w:rPr>
    </w:lvl>
    <w:lvl w:ilvl="7" w:tplc="04050003" w:tentative="1">
      <w:start w:val="1"/>
      <w:numFmt w:val="bullet"/>
      <w:lvlText w:val="o"/>
      <w:lvlJc w:val="left"/>
      <w:pPr>
        <w:ind w:left="6537" w:hanging="360"/>
      </w:pPr>
      <w:rPr>
        <w:rFonts w:ascii="Courier New" w:hAnsi="Courier New" w:cs="Courier New" w:hint="default"/>
      </w:rPr>
    </w:lvl>
    <w:lvl w:ilvl="8" w:tplc="04050005" w:tentative="1">
      <w:start w:val="1"/>
      <w:numFmt w:val="bullet"/>
      <w:lvlText w:val=""/>
      <w:lvlJc w:val="left"/>
      <w:pPr>
        <w:ind w:left="7257" w:hanging="360"/>
      </w:pPr>
      <w:rPr>
        <w:rFonts w:ascii="Wingdings" w:hAnsi="Wingdings" w:hint="default"/>
      </w:rPr>
    </w:lvl>
  </w:abstractNum>
  <w:abstractNum w:abstractNumId="11" w15:restartNumberingAfterBreak="0">
    <w:nsid w:val="22EC6CCE"/>
    <w:multiLevelType w:val="multilevel"/>
    <w:tmpl w:val="F90024A4"/>
    <w:styleLink w:val="PASSeznamodrkyodsazen"/>
    <w:lvl w:ilvl="0">
      <w:start w:val="1"/>
      <w:numFmt w:val="bullet"/>
      <w:pStyle w:val="PASOdrkyodsazen"/>
      <w:lvlText w:val=""/>
      <w:lvlJc w:val="left"/>
      <w:pPr>
        <w:tabs>
          <w:tab w:val="num" w:pos="2836"/>
        </w:tabs>
        <w:ind w:left="3120" w:hanging="284"/>
      </w:pPr>
      <w:rPr>
        <w:rFonts w:ascii="Wingdings" w:hAnsi="Wingdings" w:hint="default"/>
      </w:rPr>
    </w:lvl>
    <w:lvl w:ilvl="1">
      <w:start w:val="1"/>
      <w:numFmt w:val="bullet"/>
      <w:lvlText w:val=""/>
      <w:lvlJc w:val="left"/>
      <w:pPr>
        <w:tabs>
          <w:tab w:val="num" w:pos="3403"/>
        </w:tabs>
        <w:ind w:left="3687" w:hanging="284"/>
      </w:pPr>
      <w:rPr>
        <w:rFonts w:ascii="Symbol" w:hAnsi="Symbol" w:hint="default"/>
        <w:color w:val="auto"/>
      </w:rPr>
    </w:lvl>
    <w:lvl w:ilvl="2">
      <w:start w:val="1"/>
      <w:numFmt w:val="bullet"/>
      <w:lvlText w:val="o"/>
      <w:lvlJc w:val="left"/>
      <w:pPr>
        <w:tabs>
          <w:tab w:val="num" w:pos="3970"/>
        </w:tabs>
        <w:ind w:left="4254" w:hanging="284"/>
      </w:pPr>
      <w:rPr>
        <w:rFonts w:ascii="Courier New" w:hAnsi="Courier New" w:hint="default"/>
      </w:rPr>
    </w:lvl>
    <w:lvl w:ilvl="3">
      <w:start w:val="1"/>
      <w:numFmt w:val="bullet"/>
      <w:lvlText w:val=""/>
      <w:lvlJc w:val="left"/>
      <w:pPr>
        <w:tabs>
          <w:tab w:val="num" w:pos="4537"/>
        </w:tabs>
        <w:ind w:left="4821" w:hanging="284"/>
      </w:pPr>
      <w:rPr>
        <w:rFonts w:ascii="Wingdings" w:hAnsi="Wingdings" w:hint="default"/>
      </w:rPr>
    </w:lvl>
    <w:lvl w:ilvl="4">
      <w:start w:val="1"/>
      <w:numFmt w:val="bullet"/>
      <w:lvlText w:val="o"/>
      <w:lvlJc w:val="left"/>
      <w:pPr>
        <w:tabs>
          <w:tab w:val="num" w:pos="5104"/>
        </w:tabs>
        <w:ind w:left="5388" w:hanging="284"/>
      </w:pPr>
      <w:rPr>
        <w:rFonts w:ascii="Courier New" w:hAnsi="Courier New" w:cs="Courier New" w:hint="default"/>
      </w:rPr>
    </w:lvl>
    <w:lvl w:ilvl="5">
      <w:start w:val="1"/>
      <w:numFmt w:val="bullet"/>
      <w:lvlText w:val=""/>
      <w:lvlJc w:val="left"/>
      <w:pPr>
        <w:tabs>
          <w:tab w:val="num" w:pos="5671"/>
        </w:tabs>
        <w:ind w:left="5955" w:hanging="284"/>
      </w:pPr>
      <w:rPr>
        <w:rFonts w:ascii="Wingdings" w:hAnsi="Wingdings" w:hint="default"/>
      </w:rPr>
    </w:lvl>
    <w:lvl w:ilvl="6">
      <w:start w:val="1"/>
      <w:numFmt w:val="bullet"/>
      <w:lvlText w:val=""/>
      <w:lvlJc w:val="left"/>
      <w:pPr>
        <w:tabs>
          <w:tab w:val="num" w:pos="6238"/>
        </w:tabs>
        <w:ind w:left="6522" w:hanging="284"/>
      </w:pPr>
      <w:rPr>
        <w:rFonts w:ascii="Symbol" w:hAnsi="Symbol" w:hint="default"/>
      </w:rPr>
    </w:lvl>
    <w:lvl w:ilvl="7">
      <w:start w:val="1"/>
      <w:numFmt w:val="bullet"/>
      <w:lvlText w:val="o"/>
      <w:lvlJc w:val="left"/>
      <w:pPr>
        <w:tabs>
          <w:tab w:val="num" w:pos="6805"/>
        </w:tabs>
        <w:ind w:left="7089" w:hanging="284"/>
      </w:pPr>
      <w:rPr>
        <w:rFonts w:ascii="Courier New" w:hAnsi="Courier New" w:cs="Courier New" w:hint="default"/>
      </w:rPr>
    </w:lvl>
    <w:lvl w:ilvl="8">
      <w:start w:val="1"/>
      <w:numFmt w:val="bullet"/>
      <w:lvlText w:val=""/>
      <w:lvlJc w:val="left"/>
      <w:pPr>
        <w:tabs>
          <w:tab w:val="num" w:pos="7372"/>
        </w:tabs>
        <w:ind w:left="7656" w:hanging="284"/>
      </w:pPr>
      <w:rPr>
        <w:rFonts w:ascii="Wingdings" w:hAnsi="Wingdings" w:hint="default"/>
      </w:rPr>
    </w:lvl>
  </w:abstractNum>
  <w:abstractNum w:abstractNumId="12" w15:restartNumberingAfterBreak="0">
    <w:nsid w:val="23187D1E"/>
    <w:multiLevelType w:val="multilevel"/>
    <w:tmpl w:val="BEA2DE1E"/>
    <w:styleLink w:val="PASSeznamodrky"/>
    <w:lvl w:ilvl="0">
      <w:start w:val="1"/>
      <w:numFmt w:val="bullet"/>
      <w:pStyle w:val="PASOdrky"/>
      <w:lvlText w:val=""/>
      <w:lvlJc w:val="left"/>
      <w:pPr>
        <w:ind w:left="454" w:hanging="454"/>
      </w:pPr>
      <w:rPr>
        <w:rFonts w:ascii="Wingdings" w:hAnsi="Wingdings" w:hint="default"/>
      </w:rPr>
    </w:lvl>
    <w:lvl w:ilvl="1">
      <w:start w:val="1"/>
      <w:numFmt w:val="bullet"/>
      <w:lvlText w:val=""/>
      <w:lvlJc w:val="left"/>
      <w:pPr>
        <w:ind w:left="1134" w:hanging="454"/>
      </w:pPr>
      <w:rPr>
        <w:rFonts w:ascii="Symbol" w:hAnsi="Symbol" w:hint="default"/>
        <w:color w:val="auto"/>
      </w:rPr>
    </w:lvl>
    <w:lvl w:ilvl="2">
      <w:start w:val="1"/>
      <w:numFmt w:val="bullet"/>
      <w:lvlText w:val="o"/>
      <w:lvlJc w:val="left"/>
      <w:pPr>
        <w:ind w:left="1814" w:hanging="454"/>
      </w:pPr>
      <w:rPr>
        <w:rFonts w:ascii="Courier New" w:hAnsi="Courier New" w:hint="default"/>
      </w:rPr>
    </w:lvl>
    <w:lvl w:ilvl="3">
      <w:start w:val="1"/>
      <w:numFmt w:val="bullet"/>
      <w:lvlText w:val=""/>
      <w:lvlJc w:val="left"/>
      <w:pPr>
        <w:ind w:left="2494" w:hanging="454"/>
      </w:pPr>
      <w:rPr>
        <w:rFonts w:ascii="Wingdings" w:hAnsi="Wingdings" w:hint="default"/>
      </w:rPr>
    </w:lvl>
    <w:lvl w:ilvl="4">
      <w:start w:val="1"/>
      <w:numFmt w:val="lowerLetter"/>
      <w:lvlText w:val="(%5)"/>
      <w:lvlJc w:val="left"/>
      <w:pPr>
        <w:ind w:left="3174" w:hanging="454"/>
      </w:pPr>
      <w:rPr>
        <w:rFonts w:hint="default"/>
      </w:rPr>
    </w:lvl>
    <w:lvl w:ilvl="5">
      <w:start w:val="1"/>
      <w:numFmt w:val="lowerRoman"/>
      <w:lvlText w:val="(%6)"/>
      <w:lvlJc w:val="left"/>
      <w:pPr>
        <w:ind w:left="3854" w:hanging="454"/>
      </w:pPr>
      <w:rPr>
        <w:rFonts w:hint="default"/>
      </w:rPr>
    </w:lvl>
    <w:lvl w:ilvl="6">
      <w:start w:val="1"/>
      <w:numFmt w:val="decimal"/>
      <w:lvlText w:val="%7."/>
      <w:lvlJc w:val="left"/>
      <w:pPr>
        <w:ind w:left="4534" w:hanging="454"/>
      </w:pPr>
      <w:rPr>
        <w:rFonts w:hint="default"/>
      </w:rPr>
    </w:lvl>
    <w:lvl w:ilvl="7">
      <w:start w:val="1"/>
      <w:numFmt w:val="lowerLetter"/>
      <w:lvlText w:val="%8."/>
      <w:lvlJc w:val="left"/>
      <w:pPr>
        <w:ind w:left="5214" w:hanging="454"/>
      </w:pPr>
      <w:rPr>
        <w:rFonts w:hint="default"/>
      </w:rPr>
    </w:lvl>
    <w:lvl w:ilvl="8">
      <w:start w:val="1"/>
      <w:numFmt w:val="lowerRoman"/>
      <w:lvlText w:val="%9."/>
      <w:lvlJc w:val="left"/>
      <w:pPr>
        <w:ind w:left="5894" w:hanging="454"/>
      </w:pPr>
      <w:rPr>
        <w:rFonts w:hint="default"/>
      </w:rPr>
    </w:lvl>
  </w:abstractNum>
  <w:abstractNum w:abstractNumId="13" w15:restartNumberingAfterBreak="0">
    <w:nsid w:val="26A40EAE"/>
    <w:multiLevelType w:val="multilevel"/>
    <w:tmpl w:val="8D965896"/>
    <w:lvl w:ilvl="0">
      <w:start w:val="1"/>
      <w:numFmt w:val="ordinal"/>
      <w:pStyle w:val="AC-zkladnsslem"/>
      <w:lvlText w:val="%1"/>
      <w:lvlJc w:val="left"/>
      <w:pPr>
        <w:ind w:left="680" w:hanging="340"/>
      </w:pPr>
      <w:rPr>
        <w:rFonts w:hint="default"/>
      </w:rPr>
    </w:lvl>
    <w:lvl w:ilvl="1">
      <w:start w:val="1"/>
      <w:numFmt w:val="lowerLetter"/>
      <w:lvlText w:val="%2."/>
      <w:lvlJc w:val="left"/>
      <w:pPr>
        <w:ind w:left="1360" w:hanging="340"/>
      </w:pPr>
      <w:rPr>
        <w:rFonts w:hint="default"/>
      </w:rPr>
    </w:lvl>
    <w:lvl w:ilvl="2">
      <w:start w:val="1"/>
      <w:numFmt w:val="lowerRoman"/>
      <w:lvlText w:val="%3."/>
      <w:lvlJc w:val="right"/>
      <w:pPr>
        <w:ind w:left="2040" w:hanging="340"/>
      </w:pPr>
      <w:rPr>
        <w:rFonts w:hint="default"/>
      </w:rPr>
    </w:lvl>
    <w:lvl w:ilvl="3">
      <w:start w:val="1"/>
      <w:numFmt w:val="decimal"/>
      <w:lvlText w:val="%4."/>
      <w:lvlJc w:val="left"/>
      <w:pPr>
        <w:ind w:left="2720" w:hanging="340"/>
      </w:pPr>
      <w:rPr>
        <w:rFonts w:hint="default"/>
      </w:rPr>
    </w:lvl>
    <w:lvl w:ilvl="4">
      <w:start w:val="1"/>
      <w:numFmt w:val="lowerLetter"/>
      <w:lvlText w:val="%5."/>
      <w:lvlJc w:val="left"/>
      <w:pPr>
        <w:ind w:left="3400" w:hanging="340"/>
      </w:pPr>
      <w:rPr>
        <w:rFonts w:hint="default"/>
      </w:rPr>
    </w:lvl>
    <w:lvl w:ilvl="5">
      <w:start w:val="1"/>
      <w:numFmt w:val="lowerRoman"/>
      <w:lvlText w:val="%6."/>
      <w:lvlJc w:val="right"/>
      <w:pPr>
        <w:ind w:left="4080" w:hanging="340"/>
      </w:pPr>
      <w:rPr>
        <w:rFonts w:hint="default"/>
      </w:rPr>
    </w:lvl>
    <w:lvl w:ilvl="6">
      <w:start w:val="1"/>
      <w:numFmt w:val="decimal"/>
      <w:lvlText w:val="%7."/>
      <w:lvlJc w:val="left"/>
      <w:pPr>
        <w:ind w:left="4760" w:hanging="340"/>
      </w:pPr>
      <w:rPr>
        <w:rFonts w:hint="default"/>
      </w:rPr>
    </w:lvl>
    <w:lvl w:ilvl="7">
      <w:start w:val="1"/>
      <w:numFmt w:val="lowerLetter"/>
      <w:lvlText w:val="%8."/>
      <w:lvlJc w:val="left"/>
      <w:pPr>
        <w:ind w:left="5440" w:hanging="340"/>
      </w:pPr>
      <w:rPr>
        <w:rFonts w:hint="default"/>
      </w:rPr>
    </w:lvl>
    <w:lvl w:ilvl="8">
      <w:start w:val="1"/>
      <w:numFmt w:val="lowerRoman"/>
      <w:lvlText w:val="%9."/>
      <w:lvlJc w:val="right"/>
      <w:pPr>
        <w:ind w:left="6120" w:hanging="340"/>
      </w:pPr>
      <w:rPr>
        <w:rFonts w:hint="default"/>
      </w:rPr>
    </w:lvl>
  </w:abstractNum>
  <w:abstractNum w:abstractNumId="14" w15:restartNumberingAfterBreak="0">
    <w:nsid w:val="2EB80403"/>
    <w:multiLevelType w:val="hybridMultilevel"/>
    <w:tmpl w:val="445609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494490"/>
    <w:multiLevelType w:val="hybridMultilevel"/>
    <w:tmpl w:val="B3426932"/>
    <w:lvl w:ilvl="0" w:tplc="40E29BAE">
      <w:start w:val="1"/>
      <w:numFmt w:val="upperRoman"/>
      <w:pStyle w:val="Nadpis1"/>
      <w:suff w:val="space"/>
      <w:lvlText w:val="%1."/>
      <w:lvlJc w:val="left"/>
      <w:pPr>
        <w:ind w:left="4123" w:hanging="72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5050" w:hanging="360"/>
      </w:p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16" w15:restartNumberingAfterBreak="0">
    <w:nsid w:val="353E3790"/>
    <w:multiLevelType w:val="hybridMultilevel"/>
    <w:tmpl w:val="772AF826"/>
    <w:lvl w:ilvl="0" w:tplc="612A0BAC">
      <w:start w:val="1"/>
      <w:numFmt w:val="bullet"/>
      <w:lvlText w:val=""/>
      <w:lvlJc w:val="left"/>
      <w:pPr>
        <w:ind w:left="1020" w:hanging="360"/>
      </w:pPr>
      <w:rPr>
        <w:rFonts w:ascii="Symbol" w:hAnsi="Symbol"/>
      </w:rPr>
    </w:lvl>
    <w:lvl w:ilvl="1" w:tplc="31EA6F7A">
      <w:start w:val="1"/>
      <w:numFmt w:val="bullet"/>
      <w:lvlText w:val=""/>
      <w:lvlJc w:val="left"/>
      <w:pPr>
        <w:ind w:left="1020" w:hanging="360"/>
      </w:pPr>
      <w:rPr>
        <w:rFonts w:ascii="Symbol" w:hAnsi="Symbol"/>
      </w:rPr>
    </w:lvl>
    <w:lvl w:ilvl="2" w:tplc="137A9458">
      <w:start w:val="1"/>
      <w:numFmt w:val="bullet"/>
      <w:lvlText w:val=""/>
      <w:lvlJc w:val="left"/>
      <w:pPr>
        <w:ind w:left="1020" w:hanging="360"/>
      </w:pPr>
      <w:rPr>
        <w:rFonts w:ascii="Symbol" w:hAnsi="Symbol"/>
      </w:rPr>
    </w:lvl>
    <w:lvl w:ilvl="3" w:tplc="6E7E33E8">
      <w:start w:val="1"/>
      <w:numFmt w:val="bullet"/>
      <w:lvlText w:val=""/>
      <w:lvlJc w:val="left"/>
      <w:pPr>
        <w:ind w:left="1020" w:hanging="360"/>
      </w:pPr>
      <w:rPr>
        <w:rFonts w:ascii="Symbol" w:hAnsi="Symbol"/>
      </w:rPr>
    </w:lvl>
    <w:lvl w:ilvl="4" w:tplc="C3C290B0">
      <w:start w:val="1"/>
      <w:numFmt w:val="bullet"/>
      <w:lvlText w:val=""/>
      <w:lvlJc w:val="left"/>
      <w:pPr>
        <w:ind w:left="1020" w:hanging="360"/>
      </w:pPr>
      <w:rPr>
        <w:rFonts w:ascii="Symbol" w:hAnsi="Symbol"/>
      </w:rPr>
    </w:lvl>
    <w:lvl w:ilvl="5" w:tplc="3D4624AA">
      <w:start w:val="1"/>
      <w:numFmt w:val="bullet"/>
      <w:lvlText w:val=""/>
      <w:lvlJc w:val="left"/>
      <w:pPr>
        <w:ind w:left="1020" w:hanging="360"/>
      </w:pPr>
      <w:rPr>
        <w:rFonts w:ascii="Symbol" w:hAnsi="Symbol"/>
      </w:rPr>
    </w:lvl>
    <w:lvl w:ilvl="6" w:tplc="E2A6BAE8">
      <w:start w:val="1"/>
      <w:numFmt w:val="bullet"/>
      <w:lvlText w:val=""/>
      <w:lvlJc w:val="left"/>
      <w:pPr>
        <w:ind w:left="1020" w:hanging="360"/>
      </w:pPr>
      <w:rPr>
        <w:rFonts w:ascii="Symbol" w:hAnsi="Symbol"/>
      </w:rPr>
    </w:lvl>
    <w:lvl w:ilvl="7" w:tplc="D72661BE">
      <w:start w:val="1"/>
      <w:numFmt w:val="bullet"/>
      <w:lvlText w:val=""/>
      <w:lvlJc w:val="left"/>
      <w:pPr>
        <w:ind w:left="1020" w:hanging="360"/>
      </w:pPr>
      <w:rPr>
        <w:rFonts w:ascii="Symbol" w:hAnsi="Symbol"/>
      </w:rPr>
    </w:lvl>
    <w:lvl w:ilvl="8" w:tplc="35545918">
      <w:start w:val="1"/>
      <w:numFmt w:val="bullet"/>
      <w:lvlText w:val=""/>
      <w:lvlJc w:val="left"/>
      <w:pPr>
        <w:ind w:left="1020" w:hanging="360"/>
      </w:pPr>
      <w:rPr>
        <w:rFonts w:ascii="Symbol" w:hAnsi="Symbol"/>
      </w:rPr>
    </w:lvl>
  </w:abstractNum>
  <w:abstractNum w:abstractNumId="17" w15:restartNumberingAfterBreak="0">
    <w:nsid w:val="357331AF"/>
    <w:multiLevelType w:val="multilevel"/>
    <w:tmpl w:val="3A9CEC18"/>
    <w:lvl w:ilvl="0">
      <w:start w:val="1"/>
      <w:numFmt w:val="decimal"/>
      <w:pStyle w:val="rove1Nadpis"/>
      <w:lvlText w:val="%1"/>
      <w:lvlJc w:val="left"/>
      <w:pPr>
        <w:tabs>
          <w:tab w:val="num" w:pos="1152"/>
        </w:tabs>
        <w:ind w:left="1152" w:hanging="432"/>
      </w:pPr>
    </w:lvl>
    <w:lvl w:ilvl="1">
      <w:start w:val="1"/>
      <w:numFmt w:val="decimal"/>
      <w:pStyle w:val="rove2Oddl"/>
      <w:lvlText w:val="%1.%2"/>
      <w:lvlJc w:val="left"/>
      <w:pPr>
        <w:tabs>
          <w:tab w:val="num" w:pos="1569"/>
        </w:tabs>
        <w:ind w:left="1569" w:hanging="576"/>
      </w:pPr>
      <w:rPr>
        <w:color w:val="auto"/>
      </w:rPr>
    </w:lvl>
    <w:lvl w:ilvl="2">
      <w:start w:val="1"/>
      <w:numFmt w:val="decimal"/>
      <w:pStyle w:val="rove3Pododdl"/>
      <w:lvlText w:val="%1.%2.%3"/>
      <w:lvlJc w:val="left"/>
      <w:pPr>
        <w:tabs>
          <w:tab w:val="num" w:pos="1431"/>
        </w:tabs>
        <w:ind w:left="1143" w:hanging="576"/>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8" w15:restartNumberingAfterBreak="0">
    <w:nsid w:val="362C6FCD"/>
    <w:multiLevelType w:val="multilevel"/>
    <w:tmpl w:val="B204F63E"/>
    <w:lvl w:ilvl="0">
      <w:start w:val="1"/>
      <w:numFmt w:val="decimal"/>
      <w:pStyle w:val="RLlneksmlouvy"/>
      <w:lvlText w:val="%1."/>
      <w:lvlJc w:val="left"/>
      <w:pPr>
        <w:tabs>
          <w:tab w:val="num" w:pos="737"/>
        </w:tabs>
        <w:ind w:left="737" w:hanging="737"/>
      </w:pPr>
      <w:rPr>
        <w:rFonts w:ascii="Times New Roman" w:hAnsi="Times New Roman" w:cs="Times New Roman"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46"/>
        </w:tabs>
        <w:ind w:left="1446" w:hanging="737"/>
      </w:pPr>
      <w:rPr>
        <w:rFonts w:ascii="Times New Roman" w:hAnsi="Times New Roman" w:cs="Times New Roman" w:hint="default"/>
        <w:sz w:val="20"/>
        <w:szCs w:val="20"/>
      </w:rPr>
    </w:lvl>
    <w:lvl w:ilvl="2">
      <w:start w:val="1"/>
      <w:numFmt w:val="decimal"/>
      <w:lvlText w:val="%1.%2.%3"/>
      <w:lvlJc w:val="left"/>
      <w:pPr>
        <w:tabs>
          <w:tab w:val="num" w:pos="2438"/>
        </w:tabs>
        <w:ind w:left="2211" w:hanging="737"/>
      </w:pPr>
      <w:rPr>
        <w:rFonts w:ascii="Times New Roman" w:hAnsi="Times New Roman" w:cs="Times New Roman" w:hint="default"/>
        <w:sz w:val="22"/>
        <w:szCs w:val="22"/>
      </w:rPr>
    </w:lvl>
    <w:lvl w:ilvl="3">
      <w:start w:val="1"/>
      <w:numFmt w:val="decimal"/>
      <w:lvlText w:val="%1.%2.%3.%4"/>
      <w:lvlJc w:val="left"/>
      <w:pPr>
        <w:tabs>
          <w:tab w:val="num" w:pos="3062"/>
        </w:tabs>
        <w:ind w:left="3062" w:hanging="851"/>
      </w:pPr>
      <w:rPr>
        <w:rFonts w:cs="Times New Roman" w:hint="default"/>
        <w:sz w:val="22"/>
        <w:szCs w:val="22"/>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B380C84"/>
    <w:multiLevelType w:val="multilevel"/>
    <w:tmpl w:val="34445D4C"/>
    <w:styleLink w:val="PASNadpis1-4"/>
    <w:lvl w:ilvl="0">
      <w:start w:val="1"/>
      <w:numFmt w:val="decimal"/>
      <w:pStyle w:val="PASNadpis1"/>
      <w:suff w:val="space"/>
      <w:lvlText w:val="%1."/>
      <w:lvlJc w:val="left"/>
      <w:pPr>
        <w:ind w:left="0" w:firstLine="0"/>
      </w:pPr>
      <w:rPr>
        <w:rFonts w:hint="default"/>
      </w:rPr>
    </w:lvl>
    <w:lvl w:ilvl="1">
      <w:start w:val="1"/>
      <w:numFmt w:val="decimal"/>
      <w:pStyle w:val="PASNadpis2"/>
      <w:suff w:val="space"/>
      <w:lvlText w:val="%1.%2."/>
      <w:lvlJc w:val="left"/>
      <w:pPr>
        <w:ind w:left="0" w:firstLine="0"/>
      </w:pPr>
      <w:rPr>
        <w:rFonts w:hint="default"/>
      </w:rPr>
    </w:lvl>
    <w:lvl w:ilvl="2">
      <w:start w:val="1"/>
      <w:numFmt w:val="decimal"/>
      <w:pStyle w:val="PASNadpis3"/>
      <w:suff w:val="space"/>
      <w:lvlText w:val="%1.%2.%3."/>
      <w:lvlJc w:val="left"/>
      <w:pPr>
        <w:ind w:left="0" w:firstLine="0"/>
      </w:pPr>
      <w:rPr>
        <w:rFonts w:hint="default"/>
      </w:rPr>
    </w:lvl>
    <w:lvl w:ilvl="3">
      <w:start w:val="1"/>
      <w:numFmt w:val="decimal"/>
      <w:pStyle w:val="PASNadpis4"/>
      <w:suff w:val="space"/>
      <w:lvlText w:val="%1.%2.%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bullet"/>
      <w:lvlText w:val=""/>
      <w:lvlJc w:val="left"/>
      <w:pPr>
        <w:ind w:left="2880" w:hanging="360"/>
      </w:pPr>
      <w:rPr>
        <w:rFonts w:ascii="Symbol" w:hAnsi="Symbol" w:hint="default"/>
      </w:rPr>
    </w:lvl>
    <w:lvl w:ilvl="8">
      <w:start w:val="1"/>
      <w:numFmt w:val="lowerRoman"/>
      <w:lvlText w:val="%9."/>
      <w:lvlJc w:val="left"/>
      <w:pPr>
        <w:ind w:left="3240" w:hanging="360"/>
      </w:pPr>
      <w:rPr>
        <w:rFonts w:hint="default"/>
      </w:rPr>
    </w:lvl>
  </w:abstractNum>
  <w:abstractNum w:abstractNumId="20" w15:restartNumberingAfterBreak="0">
    <w:nsid w:val="3B8929FF"/>
    <w:multiLevelType w:val="hybridMultilevel"/>
    <w:tmpl w:val="295624A2"/>
    <w:lvl w:ilvl="0" w:tplc="A36A9064">
      <w:start w:val="1"/>
      <w:numFmt w:val="upperRoman"/>
      <w:lvlText w:val="%1."/>
      <w:lvlJc w:val="right"/>
      <w:pPr>
        <w:ind w:left="5889" w:hanging="360"/>
      </w:pPr>
      <w:rPr>
        <w:rFonts w:asciiTheme="minorHAnsi" w:hAnsiTheme="minorHAnsi" w:cstheme="minorHAnsi" w:hint="default"/>
        <w:b/>
        <w:bCs w:val="0"/>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3D455A4"/>
    <w:multiLevelType w:val="hybridMultilevel"/>
    <w:tmpl w:val="8550DECE"/>
    <w:lvl w:ilvl="0" w:tplc="2A7EA738">
      <w:start w:val="1"/>
      <w:numFmt w:val="lowerRoman"/>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3" w15:restartNumberingAfterBreak="0">
    <w:nsid w:val="44675A93"/>
    <w:multiLevelType w:val="hybridMultilevel"/>
    <w:tmpl w:val="26B666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EF40FF"/>
    <w:multiLevelType w:val="hybridMultilevel"/>
    <w:tmpl w:val="6332CE30"/>
    <w:lvl w:ilvl="0" w:tplc="8DD21604">
      <w:start w:val="1"/>
      <w:numFmt w:val="bullet"/>
      <w:lvlText w:val=""/>
      <w:lvlJc w:val="left"/>
      <w:pPr>
        <w:ind w:left="1020" w:hanging="360"/>
      </w:pPr>
      <w:rPr>
        <w:rFonts w:ascii="Symbol" w:hAnsi="Symbol"/>
      </w:rPr>
    </w:lvl>
    <w:lvl w:ilvl="1" w:tplc="0F9E60FC">
      <w:start w:val="1"/>
      <w:numFmt w:val="bullet"/>
      <w:lvlText w:val=""/>
      <w:lvlJc w:val="left"/>
      <w:pPr>
        <w:ind w:left="1020" w:hanging="360"/>
      </w:pPr>
      <w:rPr>
        <w:rFonts w:ascii="Symbol" w:hAnsi="Symbol"/>
      </w:rPr>
    </w:lvl>
    <w:lvl w:ilvl="2" w:tplc="1214EA24">
      <w:start w:val="1"/>
      <w:numFmt w:val="bullet"/>
      <w:lvlText w:val=""/>
      <w:lvlJc w:val="left"/>
      <w:pPr>
        <w:ind w:left="1020" w:hanging="360"/>
      </w:pPr>
      <w:rPr>
        <w:rFonts w:ascii="Symbol" w:hAnsi="Symbol"/>
      </w:rPr>
    </w:lvl>
    <w:lvl w:ilvl="3" w:tplc="2FD0AD6C">
      <w:start w:val="1"/>
      <w:numFmt w:val="bullet"/>
      <w:lvlText w:val=""/>
      <w:lvlJc w:val="left"/>
      <w:pPr>
        <w:ind w:left="1020" w:hanging="360"/>
      </w:pPr>
      <w:rPr>
        <w:rFonts w:ascii="Symbol" w:hAnsi="Symbol"/>
      </w:rPr>
    </w:lvl>
    <w:lvl w:ilvl="4" w:tplc="8B6C5926">
      <w:start w:val="1"/>
      <w:numFmt w:val="bullet"/>
      <w:lvlText w:val=""/>
      <w:lvlJc w:val="left"/>
      <w:pPr>
        <w:ind w:left="1020" w:hanging="360"/>
      </w:pPr>
      <w:rPr>
        <w:rFonts w:ascii="Symbol" w:hAnsi="Symbol"/>
      </w:rPr>
    </w:lvl>
    <w:lvl w:ilvl="5" w:tplc="9A0E9C20">
      <w:start w:val="1"/>
      <w:numFmt w:val="bullet"/>
      <w:lvlText w:val=""/>
      <w:lvlJc w:val="left"/>
      <w:pPr>
        <w:ind w:left="1020" w:hanging="360"/>
      </w:pPr>
      <w:rPr>
        <w:rFonts w:ascii="Symbol" w:hAnsi="Symbol"/>
      </w:rPr>
    </w:lvl>
    <w:lvl w:ilvl="6" w:tplc="F2C4CA0A">
      <w:start w:val="1"/>
      <w:numFmt w:val="bullet"/>
      <w:lvlText w:val=""/>
      <w:lvlJc w:val="left"/>
      <w:pPr>
        <w:ind w:left="1020" w:hanging="360"/>
      </w:pPr>
      <w:rPr>
        <w:rFonts w:ascii="Symbol" w:hAnsi="Symbol"/>
      </w:rPr>
    </w:lvl>
    <w:lvl w:ilvl="7" w:tplc="85E42612">
      <w:start w:val="1"/>
      <w:numFmt w:val="bullet"/>
      <w:lvlText w:val=""/>
      <w:lvlJc w:val="left"/>
      <w:pPr>
        <w:ind w:left="1020" w:hanging="360"/>
      </w:pPr>
      <w:rPr>
        <w:rFonts w:ascii="Symbol" w:hAnsi="Symbol"/>
      </w:rPr>
    </w:lvl>
    <w:lvl w:ilvl="8" w:tplc="C73A7C74">
      <w:start w:val="1"/>
      <w:numFmt w:val="bullet"/>
      <w:lvlText w:val=""/>
      <w:lvlJc w:val="left"/>
      <w:pPr>
        <w:ind w:left="1020" w:hanging="360"/>
      </w:pPr>
      <w:rPr>
        <w:rFonts w:ascii="Symbol" w:hAnsi="Symbol"/>
      </w:rPr>
    </w:lvl>
  </w:abstractNum>
  <w:abstractNum w:abstractNumId="25" w15:restartNumberingAfterBreak="0">
    <w:nsid w:val="49185E75"/>
    <w:multiLevelType w:val="hybridMultilevel"/>
    <w:tmpl w:val="E28A7500"/>
    <w:lvl w:ilvl="0" w:tplc="03923C7A">
      <w:start w:val="1"/>
      <w:numFmt w:val="bullet"/>
      <w:lvlText w:val=""/>
      <w:lvlJc w:val="left"/>
      <w:pPr>
        <w:ind w:left="1020" w:hanging="360"/>
      </w:pPr>
      <w:rPr>
        <w:rFonts w:ascii="Symbol" w:hAnsi="Symbol"/>
      </w:rPr>
    </w:lvl>
    <w:lvl w:ilvl="1" w:tplc="5D76DC9E">
      <w:start w:val="1"/>
      <w:numFmt w:val="bullet"/>
      <w:lvlText w:val=""/>
      <w:lvlJc w:val="left"/>
      <w:pPr>
        <w:ind w:left="1020" w:hanging="360"/>
      </w:pPr>
      <w:rPr>
        <w:rFonts w:ascii="Symbol" w:hAnsi="Symbol"/>
      </w:rPr>
    </w:lvl>
    <w:lvl w:ilvl="2" w:tplc="27EE41B0">
      <w:start w:val="1"/>
      <w:numFmt w:val="bullet"/>
      <w:lvlText w:val=""/>
      <w:lvlJc w:val="left"/>
      <w:pPr>
        <w:ind w:left="1020" w:hanging="360"/>
      </w:pPr>
      <w:rPr>
        <w:rFonts w:ascii="Symbol" w:hAnsi="Symbol"/>
      </w:rPr>
    </w:lvl>
    <w:lvl w:ilvl="3" w:tplc="57DAA97E">
      <w:start w:val="1"/>
      <w:numFmt w:val="bullet"/>
      <w:lvlText w:val=""/>
      <w:lvlJc w:val="left"/>
      <w:pPr>
        <w:ind w:left="1020" w:hanging="360"/>
      </w:pPr>
      <w:rPr>
        <w:rFonts w:ascii="Symbol" w:hAnsi="Symbol"/>
      </w:rPr>
    </w:lvl>
    <w:lvl w:ilvl="4" w:tplc="BCA23F86">
      <w:start w:val="1"/>
      <w:numFmt w:val="bullet"/>
      <w:lvlText w:val=""/>
      <w:lvlJc w:val="left"/>
      <w:pPr>
        <w:ind w:left="1020" w:hanging="360"/>
      </w:pPr>
      <w:rPr>
        <w:rFonts w:ascii="Symbol" w:hAnsi="Symbol"/>
      </w:rPr>
    </w:lvl>
    <w:lvl w:ilvl="5" w:tplc="78688A7C">
      <w:start w:val="1"/>
      <w:numFmt w:val="bullet"/>
      <w:lvlText w:val=""/>
      <w:lvlJc w:val="left"/>
      <w:pPr>
        <w:ind w:left="1020" w:hanging="360"/>
      </w:pPr>
      <w:rPr>
        <w:rFonts w:ascii="Symbol" w:hAnsi="Symbol"/>
      </w:rPr>
    </w:lvl>
    <w:lvl w:ilvl="6" w:tplc="1FF20FA8">
      <w:start w:val="1"/>
      <w:numFmt w:val="bullet"/>
      <w:lvlText w:val=""/>
      <w:lvlJc w:val="left"/>
      <w:pPr>
        <w:ind w:left="1020" w:hanging="360"/>
      </w:pPr>
      <w:rPr>
        <w:rFonts w:ascii="Symbol" w:hAnsi="Symbol"/>
      </w:rPr>
    </w:lvl>
    <w:lvl w:ilvl="7" w:tplc="0C64A680">
      <w:start w:val="1"/>
      <w:numFmt w:val="bullet"/>
      <w:lvlText w:val=""/>
      <w:lvlJc w:val="left"/>
      <w:pPr>
        <w:ind w:left="1020" w:hanging="360"/>
      </w:pPr>
      <w:rPr>
        <w:rFonts w:ascii="Symbol" w:hAnsi="Symbol"/>
      </w:rPr>
    </w:lvl>
    <w:lvl w:ilvl="8" w:tplc="0B82B5CA">
      <w:start w:val="1"/>
      <w:numFmt w:val="bullet"/>
      <w:lvlText w:val=""/>
      <w:lvlJc w:val="left"/>
      <w:pPr>
        <w:ind w:left="1020" w:hanging="360"/>
      </w:pPr>
      <w:rPr>
        <w:rFonts w:ascii="Symbol" w:hAnsi="Symbol"/>
      </w:rPr>
    </w:lvl>
  </w:abstractNum>
  <w:abstractNum w:abstractNumId="26" w15:restartNumberingAfterBreak="0">
    <w:nsid w:val="49B558AF"/>
    <w:multiLevelType w:val="multilevel"/>
    <w:tmpl w:val="5300A1B0"/>
    <w:lvl w:ilvl="0">
      <w:start w:val="1"/>
      <w:numFmt w:val="decimal"/>
      <w:pStyle w:val="Odstavecseseznamem"/>
      <w:lvlText w:val="%1."/>
      <w:lvlJc w:val="left"/>
      <w:pPr>
        <w:ind w:left="567" w:hanging="567"/>
      </w:pPr>
      <w:rPr>
        <w:rFonts w:asciiTheme="minorHAnsi" w:hAnsiTheme="minorHAnsi" w:cstheme="minorHAnsi" w:hint="default"/>
        <w:b w:val="0"/>
        <w:i w:val="0"/>
        <w:color w:val="auto"/>
        <w:sz w:val="22"/>
        <w:szCs w:val="22"/>
      </w:rPr>
    </w:lvl>
    <w:lvl w:ilvl="1">
      <w:start w:val="1"/>
      <w:numFmt w:val="decimal"/>
      <w:lvlText w:val="%1.%2."/>
      <w:lvlJc w:val="left"/>
      <w:pPr>
        <w:tabs>
          <w:tab w:val="num" w:pos="851"/>
        </w:tabs>
        <w:ind w:left="1134" w:hanging="567"/>
      </w:pPr>
      <w:rPr>
        <w:rFonts w:hint="default"/>
        <w:b w:val="0"/>
        <w:bCs w:val="0"/>
        <w:color w:val="auto"/>
      </w:rPr>
    </w:lvl>
    <w:lvl w:ilvl="2">
      <w:start w:val="1"/>
      <w:numFmt w:val="decimal"/>
      <w:lvlText w:val="%1.%2.%3."/>
      <w:lvlJc w:val="left"/>
      <w:pPr>
        <w:ind w:left="2126"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7" w15:restartNumberingAfterBreak="0">
    <w:nsid w:val="53D25F5F"/>
    <w:multiLevelType w:val="hybridMultilevel"/>
    <w:tmpl w:val="88C46768"/>
    <w:lvl w:ilvl="0" w:tplc="F19A59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492211F"/>
    <w:multiLevelType w:val="multilevel"/>
    <w:tmpl w:val="6AACB4E8"/>
    <w:styleLink w:val="Normln2"/>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0D29E8"/>
    <w:multiLevelType w:val="singleLevel"/>
    <w:tmpl w:val="CDA02DB4"/>
    <w:lvl w:ilvl="0">
      <w:start w:val="1"/>
      <w:numFmt w:val="bullet"/>
      <w:pStyle w:val="Odstavecobyejn"/>
      <w:lvlText w:val=""/>
      <w:lvlJc w:val="left"/>
      <w:pPr>
        <w:tabs>
          <w:tab w:val="num" w:pos="360"/>
        </w:tabs>
        <w:ind w:left="360" w:hanging="360"/>
      </w:pPr>
      <w:rPr>
        <w:rFonts w:ascii="Symbol" w:hAnsi="Symbol" w:hint="default"/>
      </w:rPr>
    </w:lvl>
  </w:abstractNum>
  <w:abstractNum w:abstractNumId="30" w15:restartNumberingAfterBreak="0">
    <w:nsid w:val="641C51BA"/>
    <w:multiLevelType w:val="hybridMultilevel"/>
    <w:tmpl w:val="76868BD0"/>
    <w:lvl w:ilvl="0" w:tplc="8118F38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EE5A16"/>
    <w:multiLevelType w:val="hybridMultilevel"/>
    <w:tmpl w:val="A5E23CCE"/>
    <w:lvl w:ilvl="0" w:tplc="39E208BE">
      <w:start w:val="1"/>
      <w:numFmt w:val="bullet"/>
      <w:lvlText w:val=""/>
      <w:lvlJc w:val="left"/>
      <w:pPr>
        <w:ind w:left="1020" w:hanging="360"/>
      </w:pPr>
      <w:rPr>
        <w:rFonts w:ascii="Symbol" w:hAnsi="Symbol"/>
      </w:rPr>
    </w:lvl>
    <w:lvl w:ilvl="1" w:tplc="E20ECB8E">
      <w:start w:val="1"/>
      <w:numFmt w:val="bullet"/>
      <w:lvlText w:val=""/>
      <w:lvlJc w:val="left"/>
      <w:pPr>
        <w:ind w:left="1020" w:hanging="360"/>
      </w:pPr>
      <w:rPr>
        <w:rFonts w:ascii="Symbol" w:hAnsi="Symbol"/>
      </w:rPr>
    </w:lvl>
    <w:lvl w:ilvl="2" w:tplc="A678C108">
      <w:start w:val="1"/>
      <w:numFmt w:val="bullet"/>
      <w:lvlText w:val=""/>
      <w:lvlJc w:val="left"/>
      <w:pPr>
        <w:ind w:left="1020" w:hanging="360"/>
      </w:pPr>
      <w:rPr>
        <w:rFonts w:ascii="Symbol" w:hAnsi="Symbol"/>
      </w:rPr>
    </w:lvl>
    <w:lvl w:ilvl="3" w:tplc="05DACE26">
      <w:start w:val="1"/>
      <w:numFmt w:val="bullet"/>
      <w:lvlText w:val=""/>
      <w:lvlJc w:val="left"/>
      <w:pPr>
        <w:ind w:left="1020" w:hanging="360"/>
      </w:pPr>
      <w:rPr>
        <w:rFonts w:ascii="Symbol" w:hAnsi="Symbol"/>
      </w:rPr>
    </w:lvl>
    <w:lvl w:ilvl="4" w:tplc="0E60D5AA">
      <w:start w:val="1"/>
      <w:numFmt w:val="bullet"/>
      <w:lvlText w:val=""/>
      <w:lvlJc w:val="left"/>
      <w:pPr>
        <w:ind w:left="1020" w:hanging="360"/>
      </w:pPr>
      <w:rPr>
        <w:rFonts w:ascii="Symbol" w:hAnsi="Symbol"/>
      </w:rPr>
    </w:lvl>
    <w:lvl w:ilvl="5" w:tplc="63C28240">
      <w:start w:val="1"/>
      <w:numFmt w:val="bullet"/>
      <w:lvlText w:val=""/>
      <w:lvlJc w:val="left"/>
      <w:pPr>
        <w:ind w:left="1020" w:hanging="360"/>
      </w:pPr>
      <w:rPr>
        <w:rFonts w:ascii="Symbol" w:hAnsi="Symbol"/>
      </w:rPr>
    </w:lvl>
    <w:lvl w:ilvl="6" w:tplc="76B6CA80">
      <w:start w:val="1"/>
      <w:numFmt w:val="bullet"/>
      <w:lvlText w:val=""/>
      <w:lvlJc w:val="left"/>
      <w:pPr>
        <w:ind w:left="1020" w:hanging="360"/>
      </w:pPr>
      <w:rPr>
        <w:rFonts w:ascii="Symbol" w:hAnsi="Symbol"/>
      </w:rPr>
    </w:lvl>
    <w:lvl w:ilvl="7" w:tplc="30105788">
      <w:start w:val="1"/>
      <w:numFmt w:val="bullet"/>
      <w:lvlText w:val=""/>
      <w:lvlJc w:val="left"/>
      <w:pPr>
        <w:ind w:left="1020" w:hanging="360"/>
      </w:pPr>
      <w:rPr>
        <w:rFonts w:ascii="Symbol" w:hAnsi="Symbol"/>
      </w:rPr>
    </w:lvl>
    <w:lvl w:ilvl="8" w:tplc="850CBAD2">
      <w:start w:val="1"/>
      <w:numFmt w:val="bullet"/>
      <w:lvlText w:val=""/>
      <w:lvlJc w:val="left"/>
      <w:pPr>
        <w:ind w:left="1020" w:hanging="360"/>
      </w:pPr>
      <w:rPr>
        <w:rFonts w:ascii="Symbol" w:hAnsi="Symbol"/>
      </w:rPr>
    </w:lvl>
  </w:abstractNum>
  <w:abstractNum w:abstractNumId="32" w15:restartNumberingAfterBreak="0">
    <w:nsid w:val="75B31D6A"/>
    <w:multiLevelType w:val="multilevel"/>
    <w:tmpl w:val="FB987DA0"/>
    <w:styleLink w:val="PASsmlouv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2268"/>
        </w:tabs>
        <w:ind w:left="2268" w:hanging="964"/>
      </w:pPr>
      <w:rPr>
        <w:rFonts w:hint="default"/>
      </w:rPr>
    </w:lvl>
    <w:lvl w:ilvl="4">
      <w:start w:val="1"/>
      <w:numFmt w:val="decimal"/>
      <w:lvlText w:val="%1.%2.%3.%4.%5"/>
      <w:lvlJc w:val="left"/>
      <w:pPr>
        <w:tabs>
          <w:tab w:val="num" w:pos="2835"/>
        </w:tabs>
        <w:ind w:left="2835"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7AA043F"/>
    <w:multiLevelType w:val="multilevel"/>
    <w:tmpl w:val="9186255C"/>
    <w:lvl w:ilvl="0">
      <w:start w:val="1"/>
      <w:numFmt w:val="decimal"/>
      <w:pStyle w:val="Styl1"/>
      <w:lvlText w:val="%1."/>
      <w:lvlJc w:val="left"/>
      <w:pPr>
        <w:ind w:left="3762" w:hanging="360"/>
      </w:pPr>
    </w:lvl>
    <w:lvl w:ilvl="1">
      <w:start w:val="1"/>
      <w:numFmt w:val="decimal"/>
      <w:pStyle w:val="Styl2"/>
      <w:lvlText w:val="%2."/>
      <w:lvlJc w:val="left"/>
      <w:pPr>
        <w:ind w:left="432" w:hanging="432"/>
      </w:pPr>
      <w:rPr>
        <w:rFonts w:hint="default"/>
        <w:b w:val="0"/>
      </w:rPr>
    </w:lvl>
    <w:lvl w:ilvl="2">
      <w:start w:val="1"/>
      <w:numFmt w:val="decimal"/>
      <w:lvlText w:val="12.%3."/>
      <w:lvlJc w:val="left"/>
      <w:pPr>
        <w:ind w:left="1224" w:hanging="504"/>
      </w:pPr>
      <w:rPr>
        <w:rFonts w:asciiTheme="minorHAnsi" w:hAnsiTheme="minorHAnsi" w:cs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36438237">
    <w:abstractNumId w:val="26"/>
  </w:num>
  <w:num w:numId="2" w16cid:durableId="934898167">
    <w:abstractNumId w:val="15"/>
  </w:num>
  <w:num w:numId="3" w16cid:durableId="961114476">
    <w:abstractNumId w:val="4"/>
  </w:num>
  <w:num w:numId="4" w16cid:durableId="1277250454">
    <w:abstractNumId w:val="21"/>
  </w:num>
  <w:num w:numId="5" w16cid:durableId="1063258092">
    <w:abstractNumId w:val="33"/>
  </w:num>
  <w:num w:numId="6" w16cid:durableId="544875675">
    <w:abstractNumId w:val="18"/>
  </w:num>
  <w:num w:numId="7" w16cid:durableId="1536893718">
    <w:abstractNumId w:val="29"/>
  </w:num>
  <w:num w:numId="8" w16cid:durableId="389886835">
    <w:abstractNumId w:val="27"/>
  </w:num>
  <w:num w:numId="9" w16cid:durableId="1847670821">
    <w:abstractNumId w:val="30"/>
  </w:num>
  <w:num w:numId="10" w16cid:durableId="1566792594">
    <w:abstractNumId w:val="23"/>
  </w:num>
  <w:num w:numId="11" w16cid:durableId="1394816960">
    <w:abstractNumId w:val="2"/>
  </w:num>
  <w:num w:numId="12" w16cid:durableId="1814177531">
    <w:abstractNumId w:val="22"/>
  </w:num>
  <w:num w:numId="13" w16cid:durableId="41484586">
    <w:abstractNumId w:val="5"/>
  </w:num>
  <w:num w:numId="14" w16cid:durableId="1552375838">
    <w:abstractNumId w:val="28"/>
  </w:num>
  <w:num w:numId="15" w16cid:durableId="982466858">
    <w:abstractNumId w:val="32"/>
  </w:num>
  <w:num w:numId="16" w16cid:durableId="317804520">
    <w:abstractNumId w:val="19"/>
  </w:num>
  <w:num w:numId="17" w16cid:durableId="2115199572">
    <w:abstractNumId w:val="11"/>
  </w:num>
  <w:num w:numId="18" w16cid:durableId="2068841867">
    <w:abstractNumId w:val="12"/>
  </w:num>
  <w:num w:numId="19" w16cid:durableId="1222208447">
    <w:abstractNumId w:val="13"/>
  </w:num>
  <w:num w:numId="20" w16cid:durableId="729614286">
    <w:abstractNumId w:val="20"/>
  </w:num>
  <w:num w:numId="21" w16cid:durableId="17175872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1122586">
    <w:abstractNumId w:val="10"/>
  </w:num>
  <w:num w:numId="23" w16cid:durableId="786781717">
    <w:abstractNumId w:val="14"/>
  </w:num>
  <w:num w:numId="24" w16cid:durableId="525755485">
    <w:abstractNumId w:val="25"/>
  </w:num>
  <w:num w:numId="25" w16cid:durableId="1150098526">
    <w:abstractNumId w:val="6"/>
  </w:num>
  <w:num w:numId="26" w16cid:durableId="825631814">
    <w:abstractNumId w:val="31"/>
  </w:num>
  <w:num w:numId="27" w16cid:durableId="723607124">
    <w:abstractNumId w:val="16"/>
  </w:num>
  <w:num w:numId="28" w16cid:durableId="250966325">
    <w:abstractNumId w:val="9"/>
  </w:num>
  <w:num w:numId="29" w16cid:durableId="838547416">
    <w:abstractNumId w:val="8"/>
  </w:num>
  <w:num w:numId="30" w16cid:durableId="1172187749">
    <w:abstractNumId w:val="3"/>
  </w:num>
  <w:num w:numId="31" w16cid:durableId="92477385">
    <w:abstractNumId w:val="24"/>
  </w:num>
  <w:num w:numId="32" w16cid:durableId="1633250699">
    <w:abstractNumId w:val="0"/>
  </w:num>
  <w:num w:numId="33" w16cid:durableId="792093344">
    <w:abstractNumId w:val="1"/>
  </w:num>
  <w:num w:numId="34" w16cid:durableId="213097205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2C9"/>
    <w:rsid w:val="00000BBB"/>
    <w:rsid w:val="00001274"/>
    <w:rsid w:val="000032D8"/>
    <w:rsid w:val="00003701"/>
    <w:rsid w:val="00003AAC"/>
    <w:rsid w:val="00003EB1"/>
    <w:rsid w:val="0000438B"/>
    <w:rsid w:val="00004F81"/>
    <w:rsid w:val="00005134"/>
    <w:rsid w:val="00005327"/>
    <w:rsid w:val="00005DBE"/>
    <w:rsid w:val="00006C50"/>
    <w:rsid w:val="000070D8"/>
    <w:rsid w:val="00010FE9"/>
    <w:rsid w:val="0001137A"/>
    <w:rsid w:val="000118DB"/>
    <w:rsid w:val="00011FBE"/>
    <w:rsid w:val="00012A03"/>
    <w:rsid w:val="00013BAD"/>
    <w:rsid w:val="0001736E"/>
    <w:rsid w:val="00017EB8"/>
    <w:rsid w:val="00017F6C"/>
    <w:rsid w:val="00017F94"/>
    <w:rsid w:val="00020C8E"/>
    <w:rsid w:val="000225F4"/>
    <w:rsid w:val="000226A5"/>
    <w:rsid w:val="00024680"/>
    <w:rsid w:val="00024C8A"/>
    <w:rsid w:val="0002570A"/>
    <w:rsid w:val="00026383"/>
    <w:rsid w:val="00026CDD"/>
    <w:rsid w:val="00027E10"/>
    <w:rsid w:val="00027F55"/>
    <w:rsid w:val="00030BF4"/>
    <w:rsid w:val="00031586"/>
    <w:rsid w:val="00031E33"/>
    <w:rsid w:val="000332E9"/>
    <w:rsid w:val="00033489"/>
    <w:rsid w:val="00033FB2"/>
    <w:rsid w:val="000345D6"/>
    <w:rsid w:val="0003508E"/>
    <w:rsid w:val="00037453"/>
    <w:rsid w:val="00037775"/>
    <w:rsid w:val="000406A7"/>
    <w:rsid w:val="0004136B"/>
    <w:rsid w:val="0004158C"/>
    <w:rsid w:val="000415E5"/>
    <w:rsid w:val="000422BA"/>
    <w:rsid w:val="00042462"/>
    <w:rsid w:val="00042BC1"/>
    <w:rsid w:val="00042BEA"/>
    <w:rsid w:val="0004338E"/>
    <w:rsid w:val="00043BD7"/>
    <w:rsid w:val="00044160"/>
    <w:rsid w:val="000441A4"/>
    <w:rsid w:val="00044999"/>
    <w:rsid w:val="00044E87"/>
    <w:rsid w:val="000458C5"/>
    <w:rsid w:val="00045C4A"/>
    <w:rsid w:val="000460AC"/>
    <w:rsid w:val="0004764B"/>
    <w:rsid w:val="000478D3"/>
    <w:rsid w:val="00047C92"/>
    <w:rsid w:val="00050D03"/>
    <w:rsid w:val="00051201"/>
    <w:rsid w:val="00052DBB"/>
    <w:rsid w:val="00053C38"/>
    <w:rsid w:val="00054305"/>
    <w:rsid w:val="00054CA2"/>
    <w:rsid w:val="00054D90"/>
    <w:rsid w:val="000550BE"/>
    <w:rsid w:val="00055C50"/>
    <w:rsid w:val="00056214"/>
    <w:rsid w:val="000573CD"/>
    <w:rsid w:val="000600B8"/>
    <w:rsid w:val="00060624"/>
    <w:rsid w:val="00060E4B"/>
    <w:rsid w:val="000619E5"/>
    <w:rsid w:val="00061DF4"/>
    <w:rsid w:val="000632FD"/>
    <w:rsid w:val="000634EF"/>
    <w:rsid w:val="00063B2C"/>
    <w:rsid w:val="00063ECA"/>
    <w:rsid w:val="00064592"/>
    <w:rsid w:val="00064C7A"/>
    <w:rsid w:val="000652F9"/>
    <w:rsid w:val="00065AF2"/>
    <w:rsid w:val="00066468"/>
    <w:rsid w:val="00067E1A"/>
    <w:rsid w:val="00067F33"/>
    <w:rsid w:val="0007001A"/>
    <w:rsid w:val="00070ADC"/>
    <w:rsid w:val="00070C55"/>
    <w:rsid w:val="000716C7"/>
    <w:rsid w:val="000721D2"/>
    <w:rsid w:val="00072499"/>
    <w:rsid w:val="00072722"/>
    <w:rsid w:val="00072DCA"/>
    <w:rsid w:val="00073A88"/>
    <w:rsid w:val="00073F5E"/>
    <w:rsid w:val="00074D29"/>
    <w:rsid w:val="000752D8"/>
    <w:rsid w:val="00075FA7"/>
    <w:rsid w:val="00076B5F"/>
    <w:rsid w:val="00076B76"/>
    <w:rsid w:val="00076E57"/>
    <w:rsid w:val="00076EA4"/>
    <w:rsid w:val="00077123"/>
    <w:rsid w:val="000774B8"/>
    <w:rsid w:val="00077794"/>
    <w:rsid w:val="00077BC1"/>
    <w:rsid w:val="00077D78"/>
    <w:rsid w:val="00080542"/>
    <w:rsid w:val="0008091C"/>
    <w:rsid w:val="00082A29"/>
    <w:rsid w:val="000837AB"/>
    <w:rsid w:val="00083E87"/>
    <w:rsid w:val="00084708"/>
    <w:rsid w:val="00084CC2"/>
    <w:rsid w:val="00084DF7"/>
    <w:rsid w:val="0008520B"/>
    <w:rsid w:val="000854E2"/>
    <w:rsid w:val="00085C82"/>
    <w:rsid w:val="00085CE4"/>
    <w:rsid w:val="00086736"/>
    <w:rsid w:val="000872EC"/>
    <w:rsid w:val="0009040C"/>
    <w:rsid w:val="000909A3"/>
    <w:rsid w:val="000910C1"/>
    <w:rsid w:val="0009183A"/>
    <w:rsid w:val="000918F6"/>
    <w:rsid w:val="00091AFE"/>
    <w:rsid w:val="00092DBB"/>
    <w:rsid w:val="00093CAE"/>
    <w:rsid w:val="0009418C"/>
    <w:rsid w:val="00094662"/>
    <w:rsid w:val="00095E76"/>
    <w:rsid w:val="00096E8D"/>
    <w:rsid w:val="00097430"/>
    <w:rsid w:val="000978B4"/>
    <w:rsid w:val="00097DB1"/>
    <w:rsid w:val="000A1C13"/>
    <w:rsid w:val="000A1DEF"/>
    <w:rsid w:val="000A290D"/>
    <w:rsid w:val="000A2C91"/>
    <w:rsid w:val="000A31A5"/>
    <w:rsid w:val="000A3DF3"/>
    <w:rsid w:val="000A4537"/>
    <w:rsid w:val="000A468E"/>
    <w:rsid w:val="000A4E10"/>
    <w:rsid w:val="000A5740"/>
    <w:rsid w:val="000A68C3"/>
    <w:rsid w:val="000A68E4"/>
    <w:rsid w:val="000A6AFA"/>
    <w:rsid w:val="000A7E22"/>
    <w:rsid w:val="000B01DD"/>
    <w:rsid w:val="000B0EEE"/>
    <w:rsid w:val="000B0F54"/>
    <w:rsid w:val="000B1447"/>
    <w:rsid w:val="000B146B"/>
    <w:rsid w:val="000B167D"/>
    <w:rsid w:val="000B18D0"/>
    <w:rsid w:val="000B2470"/>
    <w:rsid w:val="000B2A24"/>
    <w:rsid w:val="000B2E4E"/>
    <w:rsid w:val="000B333E"/>
    <w:rsid w:val="000B39C7"/>
    <w:rsid w:val="000B4618"/>
    <w:rsid w:val="000B461F"/>
    <w:rsid w:val="000B5398"/>
    <w:rsid w:val="000B5B42"/>
    <w:rsid w:val="000B6EA4"/>
    <w:rsid w:val="000C096A"/>
    <w:rsid w:val="000C0AEA"/>
    <w:rsid w:val="000C12B3"/>
    <w:rsid w:val="000C2459"/>
    <w:rsid w:val="000C395F"/>
    <w:rsid w:val="000C4B7C"/>
    <w:rsid w:val="000C5747"/>
    <w:rsid w:val="000C5BDE"/>
    <w:rsid w:val="000C5C43"/>
    <w:rsid w:val="000C5F28"/>
    <w:rsid w:val="000C65C2"/>
    <w:rsid w:val="000C6B99"/>
    <w:rsid w:val="000C6D1B"/>
    <w:rsid w:val="000C6F97"/>
    <w:rsid w:val="000C70D2"/>
    <w:rsid w:val="000C7728"/>
    <w:rsid w:val="000C7F49"/>
    <w:rsid w:val="000D05B9"/>
    <w:rsid w:val="000D0A72"/>
    <w:rsid w:val="000D0CF8"/>
    <w:rsid w:val="000D0D1E"/>
    <w:rsid w:val="000D0EC4"/>
    <w:rsid w:val="000D2081"/>
    <w:rsid w:val="000D210E"/>
    <w:rsid w:val="000D2187"/>
    <w:rsid w:val="000D3257"/>
    <w:rsid w:val="000D46D3"/>
    <w:rsid w:val="000D4769"/>
    <w:rsid w:val="000D605B"/>
    <w:rsid w:val="000D628D"/>
    <w:rsid w:val="000D70FE"/>
    <w:rsid w:val="000D791E"/>
    <w:rsid w:val="000E0AAC"/>
    <w:rsid w:val="000E0DE8"/>
    <w:rsid w:val="000E1219"/>
    <w:rsid w:val="000E17F2"/>
    <w:rsid w:val="000E1C16"/>
    <w:rsid w:val="000E220D"/>
    <w:rsid w:val="000E301D"/>
    <w:rsid w:val="000E42DB"/>
    <w:rsid w:val="000E4BC3"/>
    <w:rsid w:val="000E509E"/>
    <w:rsid w:val="000E6051"/>
    <w:rsid w:val="000E639F"/>
    <w:rsid w:val="000E67AB"/>
    <w:rsid w:val="000E67CE"/>
    <w:rsid w:val="000F0A82"/>
    <w:rsid w:val="000F1024"/>
    <w:rsid w:val="000F16AE"/>
    <w:rsid w:val="000F16F0"/>
    <w:rsid w:val="000F22CE"/>
    <w:rsid w:val="000F231A"/>
    <w:rsid w:val="000F28E9"/>
    <w:rsid w:val="000F2A22"/>
    <w:rsid w:val="000F3826"/>
    <w:rsid w:val="000F3926"/>
    <w:rsid w:val="000F397E"/>
    <w:rsid w:val="000F3B5C"/>
    <w:rsid w:val="000F5175"/>
    <w:rsid w:val="000F53E6"/>
    <w:rsid w:val="000F59F1"/>
    <w:rsid w:val="000F5D76"/>
    <w:rsid w:val="000F6A1A"/>
    <w:rsid w:val="000F742C"/>
    <w:rsid w:val="000F781B"/>
    <w:rsid w:val="00100180"/>
    <w:rsid w:val="00100650"/>
    <w:rsid w:val="001009F8"/>
    <w:rsid w:val="00100D2C"/>
    <w:rsid w:val="00100D8D"/>
    <w:rsid w:val="00100DAC"/>
    <w:rsid w:val="00102932"/>
    <w:rsid w:val="001035E2"/>
    <w:rsid w:val="00104183"/>
    <w:rsid w:val="00104A79"/>
    <w:rsid w:val="00105EC1"/>
    <w:rsid w:val="00105F18"/>
    <w:rsid w:val="001063B3"/>
    <w:rsid w:val="00106700"/>
    <w:rsid w:val="00106FFD"/>
    <w:rsid w:val="00107611"/>
    <w:rsid w:val="0011068E"/>
    <w:rsid w:val="00110FB9"/>
    <w:rsid w:val="00111130"/>
    <w:rsid w:val="001114F0"/>
    <w:rsid w:val="00111B4F"/>
    <w:rsid w:val="00112A1F"/>
    <w:rsid w:val="0011355A"/>
    <w:rsid w:val="001136DB"/>
    <w:rsid w:val="00113B8D"/>
    <w:rsid w:val="00113CE7"/>
    <w:rsid w:val="001143D7"/>
    <w:rsid w:val="001148EB"/>
    <w:rsid w:val="0011543A"/>
    <w:rsid w:val="001159E0"/>
    <w:rsid w:val="00116777"/>
    <w:rsid w:val="001168A2"/>
    <w:rsid w:val="00116A69"/>
    <w:rsid w:val="00116F5A"/>
    <w:rsid w:val="001174EF"/>
    <w:rsid w:val="00121075"/>
    <w:rsid w:val="001221C0"/>
    <w:rsid w:val="00123641"/>
    <w:rsid w:val="00123D67"/>
    <w:rsid w:val="0012425A"/>
    <w:rsid w:val="00124DDC"/>
    <w:rsid w:val="00126080"/>
    <w:rsid w:val="001263A0"/>
    <w:rsid w:val="00126AE9"/>
    <w:rsid w:val="00126F85"/>
    <w:rsid w:val="0012746A"/>
    <w:rsid w:val="00131E6A"/>
    <w:rsid w:val="00132F2B"/>
    <w:rsid w:val="00134691"/>
    <w:rsid w:val="001371E9"/>
    <w:rsid w:val="001401CC"/>
    <w:rsid w:val="00140C8A"/>
    <w:rsid w:val="001417A2"/>
    <w:rsid w:val="00142D78"/>
    <w:rsid w:val="00143271"/>
    <w:rsid w:val="001443F0"/>
    <w:rsid w:val="00144D41"/>
    <w:rsid w:val="001456A8"/>
    <w:rsid w:val="00145CCA"/>
    <w:rsid w:val="00145E17"/>
    <w:rsid w:val="001469DE"/>
    <w:rsid w:val="00147FC6"/>
    <w:rsid w:val="00150527"/>
    <w:rsid w:val="00150C41"/>
    <w:rsid w:val="001531A0"/>
    <w:rsid w:val="0015348F"/>
    <w:rsid w:val="0015370B"/>
    <w:rsid w:val="00154D3B"/>
    <w:rsid w:val="00155E2F"/>
    <w:rsid w:val="00156293"/>
    <w:rsid w:val="00156BD9"/>
    <w:rsid w:val="00156FB4"/>
    <w:rsid w:val="00157558"/>
    <w:rsid w:val="0015798A"/>
    <w:rsid w:val="0016076A"/>
    <w:rsid w:val="00160FB9"/>
    <w:rsid w:val="00161010"/>
    <w:rsid w:val="00162028"/>
    <w:rsid w:val="00162339"/>
    <w:rsid w:val="0016259A"/>
    <w:rsid w:val="001629D2"/>
    <w:rsid w:val="00162BB1"/>
    <w:rsid w:val="00162E53"/>
    <w:rsid w:val="00163222"/>
    <w:rsid w:val="00163390"/>
    <w:rsid w:val="001638D2"/>
    <w:rsid w:val="00164374"/>
    <w:rsid w:val="00165534"/>
    <w:rsid w:val="001663F6"/>
    <w:rsid w:val="0016679F"/>
    <w:rsid w:val="00170E77"/>
    <w:rsid w:val="00170FB8"/>
    <w:rsid w:val="001714D1"/>
    <w:rsid w:val="00171F22"/>
    <w:rsid w:val="00172EEE"/>
    <w:rsid w:val="0017315A"/>
    <w:rsid w:val="001745AD"/>
    <w:rsid w:val="00177522"/>
    <w:rsid w:val="00177639"/>
    <w:rsid w:val="00177718"/>
    <w:rsid w:val="00180479"/>
    <w:rsid w:val="00181289"/>
    <w:rsid w:val="001814AC"/>
    <w:rsid w:val="00181B12"/>
    <w:rsid w:val="00181CFE"/>
    <w:rsid w:val="001828D5"/>
    <w:rsid w:val="00182B7B"/>
    <w:rsid w:val="00183414"/>
    <w:rsid w:val="001840B9"/>
    <w:rsid w:val="00185172"/>
    <w:rsid w:val="0018532A"/>
    <w:rsid w:val="001854F0"/>
    <w:rsid w:val="00185DA9"/>
    <w:rsid w:val="00186A35"/>
    <w:rsid w:val="00186B9B"/>
    <w:rsid w:val="00186E23"/>
    <w:rsid w:val="00186F5A"/>
    <w:rsid w:val="001870AD"/>
    <w:rsid w:val="0018751B"/>
    <w:rsid w:val="00187805"/>
    <w:rsid w:val="00187B45"/>
    <w:rsid w:val="00190727"/>
    <w:rsid w:val="001908E6"/>
    <w:rsid w:val="001908F5"/>
    <w:rsid w:val="00190E5C"/>
    <w:rsid w:val="00192551"/>
    <w:rsid w:val="00193D9D"/>
    <w:rsid w:val="00194511"/>
    <w:rsid w:val="001949F6"/>
    <w:rsid w:val="00194FFA"/>
    <w:rsid w:val="0019599A"/>
    <w:rsid w:val="00195D96"/>
    <w:rsid w:val="00196509"/>
    <w:rsid w:val="001977F7"/>
    <w:rsid w:val="00197B31"/>
    <w:rsid w:val="001A0428"/>
    <w:rsid w:val="001A07FA"/>
    <w:rsid w:val="001A0FD2"/>
    <w:rsid w:val="001A1A45"/>
    <w:rsid w:val="001A1B61"/>
    <w:rsid w:val="001A1DFF"/>
    <w:rsid w:val="001A273C"/>
    <w:rsid w:val="001A2770"/>
    <w:rsid w:val="001A3016"/>
    <w:rsid w:val="001A347B"/>
    <w:rsid w:val="001A3A70"/>
    <w:rsid w:val="001A3A89"/>
    <w:rsid w:val="001A3D43"/>
    <w:rsid w:val="001A3DCE"/>
    <w:rsid w:val="001A4968"/>
    <w:rsid w:val="001A4970"/>
    <w:rsid w:val="001A5A30"/>
    <w:rsid w:val="001A5B07"/>
    <w:rsid w:val="001A5B60"/>
    <w:rsid w:val="001B03D1"/>
    <w:rsid w:val="001B053E"/>
    <w:rsid w:val="001B07A8"/>
    <w:rsid w:val="001B083E"/>
    <w:rsid w:val="001B0E49"/>
    <w:rsid w:val="001B1702"/>
    <w:rsid w:val="001B1D5A"/>
    <w:rsid w:val="001B2EBA"/>
    <w:rsid w:val="001B451E"/>
    <w:rsid w:val="001B5086"/>
    <w:rsid w:val="001B5989"/>
    <w:rsid w:val="001B5F83"/>
    <w:rsid w:val="001B6A6C"/>
    <w:rsid w:val="001B6E43"/>
    <w:rsid w:val="001B6EF8"/>
    <w:rsid w:val="001B75F0"/>
    <w:rsid w:val="001C00B8"/>
    <w:rsid w:val="001C01CB"/>
    <w:rsid w:val="001C02B4"/>
    <w:rsid w:val="001C05DB"/>
    <w:rsid w:val="001C0C71"/>
    <w:rsid w:val="001C0E84"/>
    <w:rsid w:val="001C161C"/>
    <w:rsid w:val="001C18E4"/>
    <w:rsid w:val="001C1DBA"/>
    <w:rsid w:val="001C3868"/>
    <w:rsid w:val="001C4026"/>
    <w:rsid w:val="001C415F"/>
    <w:rsid w:val="001C4D61"/>
    <w:rsid w:val="001C4EB1"/>
    <w:rsid w:val="001C5ADB"/>
    <w:rsid w:val="001C680C"/>
    <w:rsid w:val="001C6EC9"/>
    <w:rsid w:val="001D0F7C"/>
    <w:rsid w:val="001D14F0"/>
    <w:rsid w:val="001D3707"/>
    <w:rsid w:val="001D442C"/>
    <w:rsid w:val="001D4A41"/>
    <w:rsid w:val="001D5B74"/>
    <w:rsid w:val="001D6481"/>
    <w:rsid w:val="001D64D2"/>
    <w:rsid w:val="001D653A"/>
    <w:rsid w:val="001D6D8C"/>
    <w:rsid w:val="001D7343"/>
    <w:rsid w:val="001D75BC"/>
    <w:rsid w:val="001D75E1"/>
    <w:rsid w:val="001D7AE3"/>
    <w:rsid w:val="001E1327"/>
    <w:rsid w:val="001E1DD8"/>
    <w:rsid w:val="001E260E"/>
    <w:rsid w:val="001E2737"/>
    <w:rsid w:val="001E297D"/>
    <w:rsid w:val="001E380E"/>
    <w:rsid w:val="001E4678"/>
    <w:rsid w:val="001E4AB2"/>
    <w:rsid w:val="001E619F"/>
    <w:rsid w:val="001E6D4A"/>
    <w:rsid w:val="001E6DED"/>
    <w:rsid w:val="001E7150"/>
    <w:rsid w:val="001E7DB8"/>
    <w:rsid w:val="001F0971"/>
    <w:rsid w:val="001F0AAC"/>
    <w:rsid w:val="001F0AE0"/>
    <w:rsid w:val="001F0ED2"/>
    <w:rsid w:val="001F1344"/>
    <w:rsid w:val="001F20B0"/>
    <w:rsid w:val="001F25E6"/>
    <w:rsid w:val="001F2687"/>
    <w:rsid w:val="001F2889"/>
    <w:rsid w:val="001F3B21"/>
    <w:rsid w:val="001F449E"/>
    <w:rsid w:val="001F5119"/>
    <w:rsid w:val="001F5F7E"/>
    <w:rsid w:val="001F601E"/>
    <w:rsid w:val="001F6036"/>
    <w:rsid w:val="001F7114"/>
    <w:rsid w:val="001F7923"/>
    <w:rsid w:val="002022D7"/>
    <w:rsid w:val="00202516"/>
    <w:rsid w:val="00202E88"/>
    <w:rsid w:val="00203181"/>
    <w:rsid w:val="00203679"/>
    <w:rsid w:val="00204299"/>
    <w:rsid w:val="00204944"/>
    <w:rsid w:val="0020695B"/>
    <w:rsid w:val="00207ABD"/>
    <w:rsid w:val="00207EDF"/>
    <w:rsid w:val="002105D3"/>
    <w:rsid w:val="00210923"/>
    <w:rsid w:val="00212309"/>
    <w:rsid w:val="00212CA9"/>
    <w:rsid w:val="00212DA4"/>
    <w:rsid w:val="00212F22"/>
    <w:rsid w:val="00212FDB"/>
    <w:rsid w:val="0021322B"/>
    <w:rsid w:val="00213B84"/>
    <w:rsid w:val="00213E5A"/>
    <w:rsid w:val="00213EC3"/>
    <w:rsid w:val="002148FB"/>
    <w:rsid w:val="00214A5D"/>
    <w:rsid w:val="002158FF"/>
    <w:rsid w:val="0021679E"/>
    <w:rsid w:val="00217DAC"/>
    <w:rsid w:val="00220359"/>
    <w:rsid w:val="0022052F"/>
    <w:rsid w:val="00220F50"/>
    <w:rsid w:val="002220B9"/>
    <w:rsid w:val="0022212C"/>
    <w:rsid w:val="002225DE"/>
    <w:rsid w:val="002242EA"/>
    <w:rsid w:val="002248B0"/>
    <w:rsid w:val="002248D0"/>
    <w:rsid w:val="002258A8"/>
    <w:rsid w:val="00225D84"/>
    <w:rsid w:val="00226D1B"/>
    <w:rsid w:val="00227BAB"/>
    <w:rsid w:val="00227DB3"/>
    <w:rsid w:val="00227EEB"/>
    <w:rsid w:val="002303ED"/>
    <w:rsid w:val="00230541"/>
    <w:rsid w:val="00230FA9"/>
    <w:rsid w:val="00231568"/>
    <w:rsid w:val="00232243"/>
    <w:rsid w:val="00232608"/>
    <w:rsid w:val="002326BC"/>
    <w:rsid w:val="002331D6"/>
    <w:rsid w:val="0023354B"/>
    <w:rsid w:val="0023513F"/>
    <w:rsid w:val="002351F8"/>
    <w:rsid w:val="00235FB7"/>
    <w:rsid w:val="00236449"/>
    <w:rsid w:val="00236FEE"/>
    <w:rsid w:val="0024015D"/>
    <w:rsid w:val="00240BE3"/>
    <w:rsid w:val="00241054"/>
    <w:rsid w:val="002417A4"/>
    <w:rsid w:val="002418A4"/>
    <w:rsid w:val="002418E6"/>
    <w:rsid w:val="00241940"/>
    <w:rsid w:val="002420A7"/>
    <w:rsid w:val="0024264B"/>
    <w:rsid w:val="00243112"/>
    <w:rsid w:val="00243827"/>
    <w:rsid w:val="00243D4A"/>
    <w:rsid w:val="00243F59"/>
    <w:rsid w:val="00245103"/>
    <w:rsid w:val="00245245"/>
    <w:rsid w:val="002452EB"/>
    <w:rsid w:val="002469AB"/>
    <w:rsid w:val="00247528"/>
    <w:rsid w:val="0024767B"/>
    <w:rsid w:val="00247F17"/>
    <w:rsid w:val="00250381"/>
    <w:rsid w:val="00251910"/>
    <w:rsid w:val="0025262E"/>
    <w:rsid w:val="00252BA3"/>
    <w:rsid w:val="00253FAB"/>
    <w:rsid w:val="00254142"/>
    <w:rsid w:val="00254B51"/>
    <w:rsid w:val="0025625C"/>
    <w:rsid w:val="00256ACE"/>
    <w:rsid w:val="0025742C"/>
    <w:rsid w:val="002574C9"/>
    <w:rsid w:val="002601CC"/>
    <w:rsid w:val="00261248"/>
    <w:rsid w:val="00261C6A"/>
    <w:rsid w:val="00261E6E"/>
    <w:rsid w:val="00261F98"/>
    <w:rsid w:val="002633B1"/>
    <w:rsid w:val="002638C6"/>
    <w:rsid w:val="00264412"/>
    <w:rsid w:val="0026483B"/>
    <w:rsid w:val="00266744"/>
    <w:rsid w:val="00266823"/>
    <w:rsid w:val="0026694C"/>
    <w:rsid w:val="00266DA6"/>
    <w:rsid w:val="0026756C"/>
    <w:rsid w:val="00267ADD"/>
    <w:rsid w:val="002704C9"/>
    <w:rsid w:val="00270EFD"/>
    <w:rsid w:val="00272373"/>
    <w:rsid w:val="00274051"/>
    <w:rsid w:val="002742D8"/>
    <w:rsid w:val="00274905"/>
    <w:rsid w:val="0027647D"/>
    <w:rsid w:val="00277B55"/>
    <w:rsid w:val="002800E2"/>
    <w:rsid w:val="00280507"/>
    <w:rsid w:val="00280B8B"/>
    <w:rsid w:val="00281189"/>
    <w:rsid w:val="00282ABE"/>
    <w:rsid w:val="00283A32"/>
    <w:rsid w:val="00284320"/>
    <w:rsid w:val="00284869"/>
    <w:rsid w:val="00284CAF"/>
    <w:rsid w:val="0028561E"/>
    <w:rsid w:val="00286988"/>
    <w:rsid w:val="00286F8A"/>
    <w:rsid w:val="00286FE0"/>
    <w:rsid w:val="00287004"/>
    <w:rsid w:val="0028704D"/>
    <w:rsid w:val="00290417"/>
    <w:rsid w:val="00290CE9"/>
    <w:rsid w:val="002919EA"/>
    <w:rsid w:val="00291C20"/>
    <w:rsid w:val="0029264A"/>
    <w:rsid w:val="002938D6"/>
    <w:rsid w:val="00293F9D"/>
    <w:rsid w:val="002948C1"/>
    <w:rsid w:val="002949BD"/>
    <w:rsid w:val="00295507"/>
    <w:rsid w:val="00295644"/>
    <w:rsid w:val="00295F85"/>
    <w:rsid w:val="002969F2"/>
    <w:rsid w:val="00297AF7"/>
    <w:rsid w:val="002A0833"/>
    <w:rsid w:val="002A0E55"/>
    <w:rsid w:val="002A1001"/>
    <w:rsid w:val="002A1322"/>
    <w:rsid w:val="002A2918"/>
    <w:rsid w:val="002A297E"/>
    <w:rsid w:val="002A35BF"/>
    <w:rsid w:val="002A36D9"/>
    <w:rsid w:val="002A4480"/>
    <w:rsid w:val="002A51B9"/>
    <w:rsid w:val="002A62A1"/>
    <w:rsid w:val="002B10EE"/>
    <w:rsid w:val="002B1E51"/>
    <w:rsid w:val="002B1EAC"/>
    <w:rsid w:val="002B24B3"/>
    <w:rsid w:val="002B24ED"/>
    <w:rsid w:val="002B2D24"/>
    <w:rsid w:val="002B2FAC"/>
    <w:rsid w:val="002B2FB6"/>
    <w:rsid w:val="002B48C0"/>
    <w:rsid w:val="002B5D7D"/>
    <w:rsid w:val="002B60B6"/>
    <w:rsid w:val="002B659A"/>
    <w:rsid w:val="002B6AB7"/>
    <w:rsid w:val="002B6DA3"/>
    <w:rsid w:val="002B72C0"/>
    <w:rsid w:val="002B79D7"/>
    <w:rsid w:val="002B7A6A"/>
    <w:rsid w:val="002C0496"/>
    <w:rsid w:val="002C0E6D"/>
    <w:rsid w:val="002C0F7F"/>
    <w:rsid w:val="002C21F6"/>
    <w:rsid w:val="002C23CF"/>
    <w:rsid w:val="002C28D8"/>
    <w:rsid w:val="002C45C3"/>
    <w:rsid w:val="002C6B9F"/>
    <w:rsid w:val="002C6DE7"/>
    <w:rsid w:val="002C7D20"/>
    <w:rsid w:val="002C7E28"/>
    <w:rsid w:val="002D0208"/>
    <w:rsid w:val="002D0E59"/>
    <w:rsid w:val="002D1053"/>
    <w:rsid w:val="002D135C"/>
    <w:rsid w:val="002D19B6"/>
    <w:rsid w:val="002D2ECF"/>
    <w:rsid w:val="002D3623"/>
    <w:rsid w:val="002D365B"/>
    <w:rsid w:val="002D3C5B"/>
    <w:rsid w:val="002D40D9"/>
    <w:rsid w:val="002D487F"/>
    <w:rsid w:val="002D4C59"/>
    <w:rsid w:val="002D5332"/>
    <w:rsid w:val="002D625A"/>
    <w:rsid w:val="002D6449"/>
    <w:rsid w:val="002D6646"/>
    <w:rsid w:val="002D678F"/>
    <w:rsid w:val="002D6E26"/>
    <w:rsid w:val="002E2408"/>
    <w:rsid w:val="002E2A95"/>
    <w:rsid w:val="002E2E66"/>
    <w:rsid w:val="002E2F67"/>
    <w:rsid w:val="002E373A"/>
    <w:rsid w:val="002E4459"/>
    <w:rsid w:val="002E5234"/>
    <w:rsid w:val="002E52CD"/>
    <w:rsid w:val="002E6406"/>
    <w:rsid w:val="002E72A8"/>
    <w:rsid w:val="002F08FD"/>
    <w:rsid w:val="002F0AB4"/>
    <w:rsid w:val="002F1106"/>
    <w:rsid w:val="002F1C98"/>
    <w:rsid w:val="002F2339"/>
    <w:rsid w:val="002F363D"/>
    <w:rsid w:val="002F3758"/>
    <w:rsid w:val="002F3F2F"/>
    <w:rsid w:val="002F408B"/>
    <w:rsid w:val="002F454A"/>
    <w:rsid w:val="002F47EB"/>
    <w:rsid w:val="002F4B4C"/>
    <w:rsid w:val="002F4F4E"/>
    <w:rsid w:val="002F5826"/>
    <w:rsid w:val="002F5FC7"/>
    <w:rsid w:val="002F7FC4"/>
    <w:rsid w:val="00300CC1"/>
    <w:rsid w:val="00300CDC"/>
    <w:rsid w:val="00300DBF"/>
    <w:rsid w:val="00301316"/>
    <w:rsid w:val="0030180B"/>
    <w:rsid w:val="003018EE"/>
    <w:rsid w:val="0030242B"/>
    <w:rsid w:val="00302992"/>
    <w:rsid w:val="003029B3"/>
    <w:rsid w:val="00303B48"/>
    <w:rsid w:val="00304F21"/>
    <w:rsid w:val="0030547A"/>
    <w:rsid w:val="0030583B"/>
    <w:rsid w:val="00305A92"/>
    <w:rsid w:val="00306281"/>
    <w:rsid w:val="0030664F"/>
    <w:rsid w:val="00306920"/>
    <w:rsid w:val="00306E27"/>
    <w:rsid w:val="00307FD7"/>
    <w:rsid w:val="003101AD"/>
    <w:rsid w:val="0031043C"/>
    <w:rsid w:val="00311948"/>
    <w:rsid w:val="003124B4"/>
    <w:rsid w:val="003134D3"/>
    <w:rsid w:val="00313B55"/>
    <w:rsid w:val="003150AC"/>
    <w:rsid w:val="003157B5"/>
    <w:rsid w:val="003168A6"/>
    <w:rsid w:val="00316CDC"/>
    <w:rsid w:val="00317FF1"/>
    <w:rsid w:val="0032188C"/>
    <w:rsid w:val="003221F9"/>
    <w:rsid w:val="00322DB0"/>
    <w:rsid w:val="00323407"/>
    <w:rsid w:val="00324A68"/>
    <w:rsid w:val="00324B2D"/>
    <w:rsid w:val="00325682"/>
    <w:rsid w:val="00325D43"/>
    <w:rsid w:val="003261A8"/>
    <w:rsid w:val="0032652C"/>
    <w:rsid w:val="00327535"/>
    <w:rsid w:val="003277B3"/>
    <w:rsid w:val="00327A40"/>
    <w:rsid w:val="00327DFE"/>
    <w:rsid w:val="003300C2"/>
    <w:rsid w:val="003301E9"/>
    <w:rsid w:val="00330DB1"/>
    <w:rsid w:val="003317A9"/>
    <w:rsid w:val="00331AA0"/>
    <w:rsid w:val="00332283"/>
    <w:rsid w:val="003326BE"/>
    <w:rsid w:val="00332C05"/>
    <w:rsid w:val="00332DAA"/>
    <w:rsid w:val="0033447A"/>
    <w:rsid w:val="003345B9"/>
    <w:rsid w:val="00335776"/>
    <w:rsid w:val="003361BC"/>
    <w:rsid w:val="003367E9"/>
    <w:rsid w:val="00336E97"/>
    <w:rsid w:val="0033783C"/>
    <w:rsid w:val="00340A3B"/>
    <w:rsid w:val="00341055"/>
    <w:rsid w:val="0034243E"/>
    <w:rsid w:val="0034287F"/>
    <w:rsid w:val="00342C7E"/>
    <w:rsid w:val="00342E2C"/>
    <w:rsid w:val="003432B6"/>
    <w:rsid w:val="00343DC5"/>
    <w:rsid w:val="00345131"/>
    <w:rsid w:val="00345719"/>
    <w:rsid w:val="00346A8B"/>
    <w:rsid w:val="00346CBD"/>
    <w:rsid w:val="00347DD4"/>
    <w:rsid w:val="003504B4"/>
    <w:rsid w:val="00350992"/>
    <w:rsid w:val="00350D97"/>
    <w:rsid w:val="0035105A"/>
    <w:rsid w:val="00351339"/>
    <w:rsid w:val="003526E4"/>
    <w:rsid w:val="0035323E"/>
    <w:rsid w:val="00353315"/>
    <w:rsid w:val="00354EF8"/>
    <w:rsid w:val="00354F05"/>
    <w:rsid w:val="003554E5"/>
    <w:rsid w:val="003557CF"/>
    <w:rsid w:val="00355F64"/>
    <w:rsid w:val="0035655D"/>
    <w:rsid w:val="0035681F"/>
    <w:rsid w:val="00356EDA"/>
    <w:rsid w:val="0035721B"/>
    <w:rsid w:val="003575A2"/>
    <w:rsid w:val="003602E3"/>
    <w:rsid w:val="00361889"/>
    <w:rsid w:val="00361AA8"/>
    <w:rsid w:val="00361BE3"/>
    <w:rsid w:val="0036240B"/>
    <w:rsid w:val="00362CF7"/>
    <w:rsid w:val="00363994"/>
    <w:rsid w:val="00364069"/>
    <w:rsid w:val="0036454A"/>
    <w:rsid w:val="003659C2"/>
    <w:rsid w:val="00365F56"/>
    <w:rsid w:val="00367EE9"/>
    <w:rsid w:val="00370644"/>
    <w:rsid w:val="003709ED"/>
    <w:rsid w:val="00371566"/>
    <w:rsid w:val="00371DA4"/>
    <w:rsid w:val="00372040"/>
    <w:rsid w:val="003735FE"/>
    <w:rsid w:val="0037506F"/>
    <w:rsid w:val="00375794"/>
    <w:rsid w:val="00375C66"/>
    <w:rsid w:val="003765C0"/>
    <w:rsid w:val="00376C13"/>
    <w:rsid w:val="00377434"/>
    <w:rsid w:val="003803C0"/>
    <w:rsid w:val="00381B59"/>
    <w:rsid w:val="00381E49"/>
    <w:rsid w:val="00382060"/>
    <w:rsid w:val="00382067"/>
    <w:rsid w:val="00382102"/>
    <w:rsid w:val="003825CA"/>
    <w:rsid w:val="00382EF0"/>
    <w:rsid w:val="0038324B"/>
    <w:rsid w:val="00383BCE"/>
    <w:rsid w:val="003842FF"/>
    <w:rsid w:val="00384EA2"/>
    <w:rsid w:val="00386527"/>
    <w:rsid w:val="0038661E"/>
    <w:rsid w:val="00386E50"/>
    <w:rsid w:val="003905B2"/>
    <w:rsid w:val="00390D5A"/>
    <w:rsid w:val="00391F1E"/>
    <w:rsid w:val="003922ED"/>
    <w:rsid w:val="003922FD"/>
    <w:rsid w:val="00392AB2"/>
    <w:rsid w:val="00392B05"/>
    <w:rsid w:val="003937B2"/>
    <w:rsid w:val="0039396A"/>
    <w:rsid w:val="00394AF4"/>
    <w:rsid w:val="00394E56"/>
    <w:rsid w:val="00394FC1"/>
    <w:rsid w:val="003956FF"/>
    <w:rsid w:val="00395C38"/>
    <w:rsid w:val="003975F7"/>
    <w:rsid w:val="003A212F"/>
    <w:rsid w:val="003A261B"/>
    <w:rsid w:val="003A3BBB"/>
    <w:rsid w:val="003A4719"/>
    <w:rsid w:val="003A5828"/>
    <w:rsid w:val="003A59F0"/>
    <w:rsid w:val="003B05CE"/>
    <w:rsid w:val="003B0E6D"/>
    <w:rsid w:val="003B18EA"/>
    <w:rsid w:val="003B1B5B"/>
    <w:rsid w:val="003B1F79"/>
    <w:rsid w:val="003B39D8"/>
    <w:rsid w:val="003B3B6D"/>
    <w:rsid w:val="003B40D6"/>
    <w:rsid w:val="003B43DB"/>
    <w:rsid w:val="003B485C"/>
    <w:rsid w:val="003B4A08"/>
    <w:rsid w:val="003B4A6A"/>
    <w:rsid w:val="003B4B7F"/>
    <w:rsid w:val="003B4BDD"/>
    <w:rsid w:val="003B5A4D"/>
    <w:rsid w:val="003B6D0B"/>
    <w:rsid w:val="003B6F69"/>
    <w:rsid w:val="003B73E7"/>
    <w:rsid w:val="003B7532"/>
    <w:rsid w:val="003B7EEF"/>
    <w:rsid w:val="003C053D"/>
    <w:rsid w:val="003C2769"/>
    <w:rsid w:val="003C2B00"/>
    <w:rsid w:val="003C2F59"/>
    <w:rsid w:val="003C2FF1"/>
    <w:rsid w:val="003C32CA"/>
    <w:rsid w:val="003C350F"/>
    <w:rsid w:val="003C35F6"/>
    <w:rsid w:val="003C4AB9"/>
    <w:rsid w:val="003C4B70"/>
    <w:rsid w:val="003C5052"/>
    <w:rsid w:val="003C5071"/>
    <w:rsid w:val="003C510B"/>
    <w:rsid w:val="003C5BAF"/>
    <w:rsid w:val="003C602C"/>
    <w:rsid w:val="003C693C"/>
    <w:rsid w:val="003C715E"/>
    <w:rsid w:val="003C7758"/>
    <w:rsid w:val="003C7760"/>
    <w:rsid w:val="003C7C16"/>
    <w:rsid w:val="003D1905"/>
    <w:rsid w:val="003D1CC2"/>
    <w:rsid w:val="003D1E95"/>
    <w:rsid w:val="003D215B"/>
    <w:rsid w:val="003D2E3F"/>
    <w:rsid w:val="003D33E9"/>
    <w:rsid w:val="003D346E"/>
    <w:rsid w:val="003D357E"/>
    <w:rsid w:val="003D3732"/>
    <w:rsid w:val="003D37D9"/>
    <w:rsid w:val="003D3828"/>
    <w:rsid w:val="003D3876"/>
    <w:rsid w:val="003D426F"/>
    <w:rsid w:val="003D4357"/>
    <w:rsid w:val="003D4D08"/>
    <w:rsid w:val="003D59AC"/>
    <w:rsid w:val="003D5C9E"/>
    <w:rsid w:val="003D683C"/>
    <w:rsid w:val="003D7422"/>
    <w:rsid w:val="003D76FC"/>
    <w:rsid w:val="003D7D4D"/>
    <w:rsid w:val="003E00CB"/>
    <w:rsid w:val="003E01DE"/>
    <w:rsid w:val="003E0296"/>
    <w:rsid w:val="003E03BC"/>
    <w:rsid w:val="003E059D"/>
    <w:rsid w:val="003E1841"/>
    <w:rsid w:val="003E2228"/>
    <w:rsid w:val="003E3190"/>
    <w:rsid w:val="003E32B8"/>
    <w:rsid w:val="003E43F8"/>
    <w:rsid w:val="003E50CA"/>
    <w:rsid w:val="003E5179"/>
    <w:rsid w:val="003E5C83"/>
    <w:rsid w:val="003E7604"/>
    <w:rsid w:val="003E7A7B"/>
    <w:rsid w:val="003E7C9E"/>
    <w:rsid w:val="003E7CC2"/>
    <w:rsid w:val="003F043D"/>
    <w:rsid w:val="003F17E1"/>
    <w:rsid w:val="003F2666"/>
    <w:rsid w:val="003F2DCA"/>
    <w:rsid w:val="003F2FA2"/>
    <w:rsid w:val="003F39F2"/>
    <w:rsid w:val="003F4177"/>
    <w:rsid w:val="003F4519"/>
    <w:rsid w:val="003F484A"/>
    <w:rsid w:val="003F49B9"/>
    <w:rsid w:val="003F6EA2"/>
    <w:rsid w:val="003F7A0F"/>
    <w:rsid w:val="003F7AF7"/>
    <w:rsid w:val="00400B66"/>
    <w:rsid w:val="004011B5"/>
    <w:rsid w:val="004028CE"/>
    <w:rsid w:val="00402B9D"/>
    <w:rsid w:val="00404348"/>
    <w:rsid w:val="004046B0"/>
    <w:rsid w:val="00404A45"/>
    <w:rsid w:val="00405074"/>
    <w:rsid w:val="0040752E"/>
    <w:rsid w:val="004113C5"/>
    <w:rsid w:val="004119F2"/>
    <w:rsid w:val="00412359"/>
    <w:rsid w:val="00412B48"/>
    <w:rsid w:val="00412E9D"/>
    <w:rsid w:val="00413653"/>
    <w:rsid w:val="004141EB"/>
    <w:rsid w:val="00414210"/>
    <w:rsid w:val="00414387"/>
    <w:rsid w:val="00414425"/>
    <w:rsid w:val="004150B6"/>
    <w:rsid w:val="0041552C"/>
    <w:rsid w:val="004157DB"/>
    <w:rsid w:val="00417A6D"/>
    <w:rsid w:val="00417AB7"/>
    <w:rsid w:val="00420090"/>
    <w:rsid w:val="004200B8"/>
    <w:rsid w:val="004225F8"/>
    <w:rsid w:val="00422991"/>
    <w:rsid w:val="004235D4"/>
    <w:rsid w:val="00423AED"/>
    <w:rsid w:val="00424019"/>
    <w:rsid w:val="00424095"/>
    <w:rsid w:val="004250C9"/>
    <w:rsid w:val="0042552C"/>
    <w:rsid w:val="00425F15"/>
    <w:rsid w:val="00427646"/>
    <w:rsid w:val="00427F3A"/>
    <w:rsid w:val="00430661"/>
    <w:rsid w:val="00431A61"/>
    <w:rsid w:val="00431CC4"/>
    <w:rsid w:val="0043224D"/>
    <w:rsid w:val="0043247A"/>
    <w:rsid w:val="00432F9E"/>
    <w:rsid w:val="00432FDC"/>
    <w:rsid w:val="004332FC"/>
    <w:rsid w:val="00433EAC"/>
    <w:rsid w:val="0043458C"/>
    <w:rsid w:val="0043480E"/>
    <w:rsid w:val="0043528D"/>
    <w:rsid w:val="004357BA"/>
    <w:rsid w:val="0043618A"/>
    <w:rsid w:val="0044010F"/>
    <w:rsid w:val="00440B8E"/>
    <w:rsid w:val="00440EF0"/>
    <w:rsid w:val="004419BD"/>
    <w:rsid w:val="00441C5F"/>
    <w:rsid w:val="00441D58"/>
    <w:rsid w:val="004427AC"/>
    <w:rsid w:val="00442F88"/>
    <w:rsid w:val="0044395C"/>
    <w:rsid w:val="00443A73"/>
    <w:rsid w:val="00443F28"/>
    <w:rsid w:val="00443F39"/>
    <w:rsid w:val="00444676"/>
    <w:rsid w:val="004451A0"/>
    <w:rsid w:val="0044549B"/>
    <w:rsid w:val="00445E90"/>
    <w:rsid w:val="004460C0"/>
    <w:rsid w:val="00446981"/>
    <w:rsid w:val="00447430"/>
    <w:rsid w:val="00447A43"/>
    <w:rsid w:val="00447BD4"/>
    <w:rsid w:val="004500C8"/>
    <w:rsid w:val="00450F91"/>
    <w:rsid w:val="004510AB"/>
    <w:rsid w:val="00451721"/>
    <w:rsid w:val="00451F70"/>
    <w:rsid w:val="00453674"/>
    <w:rsid w:val="00453D32"/>
    <w:rsid w:val="00453F68"/>
    <w:rsid w:val="00454331"/>
    <w:rsid w:val="004545E3"/>
    <w:rsid w:val="00454698"/>
    <w:rsid w:val="0045576C"/>
    <w:rsid w:val="00456EB7"/>
    <w:rsid w:val="004575CE"/>
    <w:rsid w:val="004579D2"/>
    <w:rsid w:val="00457F02"/>
    <w:rsid w:val="00460666"/>
    <w:rsid w:val="004606D1"/>
    <w:rsid w:val="004620F3"/>
    <w:rsid w:val="0046211F"/>
    <w:rsid w:val="004629BB"/>
    <w:rsid w:val="004638B8"/>
    <w:rsid w:val="00463AC7"/>
    <w:rsid w:val="00463C6B"/>
    <w:rsid w:val="00463E27"/>
    <w:rsid w:val="00464679"/>
    <w:rsid w:val="00464BB6"/>
    <w:rsid w:val="004652C8"/>
    <w:rsid w:val="004654A3"/>
    <w:rsid w:val="00465C46"/>
    <w:rsid w:val="00465DD8"/>
    <w:rsid w:val="00466338"/>
    <w:rsid w:val="00466839"/>
    <w:rsid w:val="00466A56"/>
    <w:rsid w:val="004705AE"/>
    <w:rsid w:val="00470C8F"/>
    <w:rsid w:val="004730E9"/>
    <w:rsid w:val="004738B2"/>
    <w:rsid w:val="00473918"/>
    <w:rsid w:val="00473BC6"/>
    <w:rsid w:val="00473C17"/>
    <w:rsid w:val="004752C2"/>
    <w:rsid w:val="004754F5"/>
    <w:rsid w:val="00475663"/>
    <w:rsid w:val="004759B1"/>
    <w:rsid w:val="00475F91"/>
    <w:rsid w:val="00475FE0"/>
    <w:rsid w:val="00476094"/>
    <w:rsid w:val="004770F7"/>
    <w:rsid w:val="0047745B"/>
    <w:rsid w:val="004803CA"/>
    <w:rsid w:val="00481E0A"/>
    <w:rsid w:val="00482021"/>
    <w:rsid w:val="004835AC"/>
    <w:rsid w:val="0048363D"/>
    <w:rsid w:val="0048395F"/>
    <w:rsid w:val="00483D68"/>
    <w:rsid w:val="00484853"/>
    <w:rsid w:val="004874DA"/>
    <w:rsid w:val="0048755D"/>
    <w:rsid w:val="00487710"/>
    <w:rsid w:val="0049018F"/>
    <w:rsid w:val="004904B4"/>
    <w:rsid w:val="00490762"/>
    <w:rsid w:val="00490F36"/>
    <w:rsid w:val="00492B74"/>
    <w:rsid w:val="00492C23"/>
    <w:rsid w:val="00492C29"/>
    <w:rsid w:val="00492F46"/>
    <w:rsid w:val="004934BC"/>
    <w:rsid w:val="0049384B"/>
    <w:rsid w:val="0049392C"/>
    <w:rsid w:val="00493C26"/>
    <w:rsid w:val="004944AC"/>
    <w:rsid w:val="00494870"/>
    <w:rsid w:val="00496066"/>
    <w:rsid w:val="00496AEA"/>
    <w:rsid w:val="00496F94"/>
    <w:rsid w:val="004979D2"/>
    <w:rsid w:val="004A081E"/>
    <w:rsid w:val="004A0A33"/>
    <w:rsid w:val="004A1902"/>
    <w:rsid w:val="004A2147"/>
    <w:rsid w:val="004A230C"/>
    <w:rsid w:val="004A233A"/>
    <w:rsid w:val="004A254A"/>
    <w:rsid w:val="004A2DBE"/>
    <w:rsid w:val="004A3284"/>
    <w:rsid w:val="004A3F92"/>
    <w:rsid w:val="004A476C"/>
    <w:rsid w:val="004A4BB4"/>
    <w:rsid w:val="004A4E2C"/>
    <w:rsid w:val="004A5E3A"/>
    <w:rsid w:val="004A6074"/>
    <w:rsid w:val="004A706E"/>
    <w:rsid w:val="004A7661"/>
    <w:rsid w:val="004B0387"/>
    <w:rsid w:val="004B1206"/>
    <w:rsid w:val="004B149B"/>
    <w:rsid w:val="004B1672"/>
    <w:rsid w:val="004B1EB1"/>
    <w:rsid w:val="004B3F97"/>
    <w:rsid w:val="004B43CD"/>
    <w:rsid w:val="004B47D7"/>
    <w:rsid w:val="004B677A"/>
    <w:rsid w:val="004B69C4"/>
    <w:rsid w:val="004B752D"/>
    <w:rsid w:val="004B7FD9"/>
    <w:rsid w:val="004C05BF"/>
    <w:rsid w:val="004C0AE3"/>
    <w:rsid w:val="004C0BEC"/>
    <w:rsid w:val="004C16E9"/>
    <w:rsid w:val="004C1CB3"/>
    <w:rsid w:val="004C278A"/>
    <w:rsid w:val="004C2BD9"/>
    <w:rsid w:val="004C2C3A"/>
    <w:rsid w:val="004C3D72"/>
    <w:rsid w:val="004C3E4B"/>
    <w:rsid w:val="004C4C51"/>
    <w:rsid w:val="004C5858"/>
    <w:rsid w:val="004C5DC8"/>
    <w:rsid w:val="004C64DE"/>
    <w:rsid w:val="004C7543"/>
    <w:rsid w:val="004D2768"/>
    <w:rsid w:val="004D2924"/>
    <w:rsid w:val="004D3440"/>
    <w:rsid w:val="004D42B0"/>
    <w:rsid w:val="004D5C30"/>
    <w:rsid w:val="004D5D5E"/>
    <w:rsid w:val="004D6464"/>
    <w:rsid w:val="004D7036"/>
    <w:rsid w:val="004E07AA"/>
    <w:rsid w:val="004E0C36"/>
    <w:rsid w:val="004E0D1C"/>
    <w:rsid w:val="004E1705"/>
    <w:rsid w:val="004E18A0"/>
    <w:rsid w:val="004E2B81"/>
    <w:rsid w:val="004E2BD7"/>
    <w:rsid w:val="004E3055"/>
    <w:rsid w:val="004E31A4"/>
    <w:rsid w:val="004E3CA9"/>
    <w:rsid w:val="004E4EA6"/>
    <w:rsid w:val="004E5ABA"/>
    <w:rsid w:val="004E5AE2"/>
    <w:rsid w:val="004E5C38"/>
    <w:rsid w:val="004E617D"/>
    <w:rsid w:val="004E71DB"/>
    <w:rsid w:val="004E7944"/>
    <w:rsid w:val="004F0BA1"/>
    <w:rsid w:val="004F165F"/>
    <w:rsid w:val="004F1F07"/>
    <w:rsid w:val="004F2166"/>
    <w:rsid w:val="004F251C"/>
    <w:rsid w:val="004F2C36"/>
    <w:rsid w:val="004F2EF8"/>
    <w:rsid w:val="004F308C"/>
    <w:rsid w:val="004F3879"/>
    <w:rsid w:val="004F3E8A"/>
    <w:rsid w:val="004F46E9"/>
    <w:rsid w:val="004F4D86"/>
    <w:rsid w:val="004F5CDC"/>
    <w:rsid w:val="004F63D5"/>
    <w:rsid w:val="004F7C62"/>
    <w:rsid w:val="005008DD"/>
    <w:rsid w:val="00500D11"/>
    <w:rsid w:val="00501E17"/>
    <w:rsid w:val="00502112"/>
    <w:rsid w:val="00502932"/>
    <w:rsid w:val="005036A7"/>
    <w:rsid w:val="005050A9"/>
    <w:rsid w:val="005053AB"/>
    <w:rsid w:val="00505757"/>
    <w:rsid w:val="00505B3A"/>
    <w:rsid w:val="005062EA"/>
    <w:rsid w:val="00506BC1"/>
    <w:rsid w:val="00507157"/>
    <w:rsid w:val="005071AD"/>
    <w:rsid w:val="0050724B"/>
    <w:rsid w:val="0050732C"/>
    <w:rsid w:val="00510102"/>
    <w:rsid w:val="005102F8"/>
    <w:rsid w:val="00510821"/>
    <w:rsid w:val="00510BA0"/>
    <w:rsid w:val="00510DBA"/>
    <w:rsid w:val="00511060"/>
    <w:rsid w:val="00513A0B"/>
    <w:rsid w:val="00514D9C"/>
    <w:rsid w:val="005155FE"/>
    <w:rsid w:val="00515DC2"/>
    <w:rsid w:val="00516E2F"/>
    <w:rsid w:val="00516F3F"/>
    <w:rsid w:val="005172D5"/>
    <w:rsid w:val="00517495"/>
    <w:rsid w:val="00517AE0"/>
    <w:rsid w:val="005207B6"/>
    <w:rsid w:val="005208E6"/>
    <w:rsid w:val="00521B7B"/>
    <w:rsid w:val="00521F14"/>
    <w:rsid w:val="005221DD"/>
    <w:rsid w:val="005222C5"/>
    <w:rsid w:val="00523BE5"/>
    <w:rsid w:val="00524DB0"/>
    <w:rsid w:val="00526072"/>
    <w:rsid w:val="005265AC"/>
    <w:rsid w:val="00526EC9"/>
    <w:rsid w:val="00527C0E"/>
    <w:rsid w:val="0053068B"/>
    <w:rsid w:val="005318F2"/>
    <w:rsid w:val="00532502"/>
    <w:rsid w:val="00532C0B"/>
    <w:rsid w:val="0053312E"/>
    <w:rsid w:val="00533995"/>
    <w:rsid w:val="00533B64"/>
    <w:rsid w:val="00533CC1"/>
    <w:rsid w:val="005366B0"/>
    <w:rsid w:val="00536BF6"/>
    <w:rsid w:val="005370D8"/>
    <w:rsid w:val="005376BC"/>
    <w:rsid w:val="00537743"/>
    <w:rsid w:val="00540658"/>
    <w:rsid w:val="005406FD"/>
    <w:rsid w:val="00541DFE"/>
    <w:rsid w:val="00541F8E"/>
    <w:rsid w:val="0054213F"/>
    <w:rsid w:val="005429CF"/>
    <w:rsid w:val="00542D32"/>
    <w:rsid w:val="005434D9"/>
    <w:rsid w:val="00543649"/>
    <w:rsid w:val="00544410"/>
    <w:rsid w:val="00544912"/>
    <w:rsid w:val="00545B5F"/>
    <w:rsid w:val="00545CF9"/>
    <w:rsid w:val="00547DDE"/>
    <w:rsid w:val="0055043D"/>
    <w:rsid w:val="00551233"/>
    <w:rsid w:val="00551B04"/>
    <w:rsid w:val="00551CB6"/>
    <w:rsid w:val="00551CE9"/>
    <w:rsid w:val="00551CED"/>
    <w:rsid w:val="005523DC"/>
    <w:rsid w:val="005548E4"/>
    <w:rsid w:val="0055591D"/>
    <w:rsid w:val="00555C85"/>
    <w:rsid w:val="00555F7E"/>
    <w:rsid w:val="00556315"/>
    <w:rsid w:val="00556FD2"/>
    <w:rsid w:val="005573CC"/>
    <w:rsid w:val="00557FE1"/>
    <w:rsid w:val="005600D2"/>
    <w:rsid w:val="0056062C"/>
    <w:rsid w:val="00561557"/>
    <w:rsid w:val="0056547F"/>
    <w:rsid w:val="00565662"/>
    <w:rsid w:val="00565DF7"/>
    <w:rsid w:val="00565EEC"/>
    <w:rsid w:val="005662F4"/>
    <w:rsid w:val="00566D54"/>
    <w:rsid w:val="005672E5"/>
    <w:rsid w:val="00570011"/>
    <w:rsid w:val="00570215"/>
    <w:rsid w:val="00570889"/>
    <w:rsid w:val="005713B1"/>
    <w:rsid w:val="00571EBE"/>
    <w:rsid w:val="005740E0"/>
    <w:rsid w:val="005742E1"/>
    <w:rsid w:val="0057497B"/>
    <w:rsid w:val="00574B3A"/>
    <w:rsid w:val="0057625E"/>
    <w:rsid w:val="0057718E"/>
    <w:rsid w:val="005778BE"/>
    <w:rsid w:val="005778C4"/>
    <w:rsid w:val="00577EBB"/>
    <w:rsid w:val="00581CD5"/>
    <w:rsid w:val="0058348B"/>
    <w:rsid w:val="00583E0C"/>
    <w:rsid w:val="00584BBA"/>
    <w:rsid w:val="00584BF9"/>
    <w:rsid w:val="00584D9C"/>
    <w:rsid w:val="00585CE4"/>
    <w:rsid w:val="00586C21"/>
    <w:rsid w:val="00587037"/>
    <w:rsid w:val="00587A52"/>
    <w:rsid w:val="00587D8A"/>
    <w:rsid w:val="0059025E"/>
    <w:rsid w:val="0059079E"/>
    <w:rsid w:val="005911F2"/>
    <w:rsid w:val="00593176"/>
    <w:rsid w:val="0059354F"/>
    <w:rsid w:val="0059378B"/>
    <w:rsid w:val="005938D3"/>
    <w:rsid w:val="00593C8A"/>
    <w:rsid w:val="005944E3"/>
    <w:rsid w:val="00594AE1"/>
    <w:rsid w:val="00594CE7"/>
    <w:rsid w:val="005956FE"/>
    <w:rsid w:val="00595923"/>
    <w:rsid w:val="00595A71"/>
    <w:rsid w:val="00595F8B"/>
    <w:rsid w:val="005965B9"/>
    <w:rsid w:val="00596838"/>
    <w:rsid w:val="005969AB"/>
    <w:rsid w:val="00596D20"/>
    <w:rsid w:val="0059776E"/>
    <w:rsid w:val="00597993"/>
    <w:rsid w:val="005A029F"/>
    <w:rsid w:val="005A09A6"/>
    <w:rsid w:val="005A1AAE"/>
    <w:rsid w:val="005A265F"/>
    <w:rsid w:val="005A3086"/>
    <w:rsid w:val="005A32F4"/>
    <w:rsid w:val="005A3DB9"/>
    <w:rsid w:val="005A40FA"/>
    <w:rsid w:val="005A4463"/>
    <w:rsid w:val="005A4596"/>
    <w:rsid w:val="005A4801"/>
    <w:rsid w:val="005A4C96"/>
    <w:rsid w:val="005A5E6D"/>
    <w:rsid w:val="005A5EFD"/>
    <w:rsid w:val="005A60F4"/>
    <w:rsid w:val="005A6628"/>
    <w:rsid w:val="005B06CD"/>
    <w:rsid w:val="005B08AB"/>
    <w:rsid w:val="005B0B37"/>
    <w:rsid w:val="005B2643"/>
    <w:rsid w:val="005B278B"/>
    <w:rsid w:val="005B30AA"/>
    <w:rsid w:val="005B3F5F"/>
    <w:rsid w:val="005B4DF6"/>
    <w:rsid w:val="005B5548"/>
    <w:rsid w:val="005B5D0E"/>
    <w:rsid w:val="005B6BC8"/>
    <w:rsid w:val="005B777D"/>
    <w:rsid w:val="005B7E82"/>
    <w:rsid w:val="005C219C"/>
    <w:rsid w:val="005C2249"/>
    <w:rsid w:val="005C2312"/>
    <w:rsid w:val="005C2F58"/>
    <w:rsid w:val="005C510C"/>
    <w:rsid w:val="005C57A6"/>
    <w:rsid w:val="005C7067"/>
    <w:rsid w:val="005C70FF"/>
    <w:rsid w:val="005C7125"/>
    <w:rsid w:val="005C750D"/>
    <w:rsid w:val="005D0FC1"/>
    <w:rsid w:val="005D1352"/>
    <w:rsid w:val="005D139D"/>
    <w:rsid w:val="005D1E71"/>
    <w:rsid w:val="005D2CF1"/>
    <w:rsid w:val="005D38F3"/>
    <w:rsid w:val="005D4ADF"/>
    <w:rsid w:val="005D4D20"/>
    <w:rsid w:val="005D5C50"/>
    <w:rsid w:val="005D5D63"/>
    <w:rsid w:val="005D5FE6"/>
    <w:rsid w:val="005D7C32"/>
    <w:rsid w:val="005E02C0"/>
    <w:rsid w:val="005E03E0"/>
    <w:rsid w:val="005E0CE6"/>
    <w:rsid w:val="005E17EE"/>
    <w:rsid w:val="005E1C19"/>
    <w:rsid w:val="005E1C32"/>
    <w:rsid w:val="005E3464"/>
    <w:rsid w:val="005E5759"/>
    <w:rsid w:val="005E5F82"/>
    <w:rsid w:val="005E69D4"/>
    <w:rsid w:val="005E6CC0"/>
    <w:rsid w:val="005E7180"/>
    <w:rsid w:val="005F02AB"/>
    <w:rsid w:val="005F035F"/>
    <w:rsid w:val="005F05A2"/>
    <w:rsid w:val="005F1CE2"/>
    <w:rsid w:val="005F233D"/>
    <w:rsid w:val="005F2F44"/>
    <w:rsid w:val="005F33A4"/>
    <w:rsid w:val="005F379B"/>
    <w:rsid w:val="005F37A9"/>
    <w:rsid w:val="005F37D2"/>
    <w:rsid w:val="005F3C95"/>
    <w:rsid w:val="005F4D11"/>
    <w:rsid w:val="005F4D71"/>
    <w:rsid w:val="005F531C"/>
    <w:rsid w:val="005F579A"/>
    <w:rsid w:val="005F5B8D"/>
    <w:rsid w:val="005F5DEE"/>
    <w:rsid w:val="005F5E23"/>
    <w:rsid w:val="005F69E7"/>
    <w:rsid w:val="005F6E2C"/>
    <w:rsid w:val="005F70F4"/>
    <w:rsid w:val="005F74F5"/>
    <w:rsid w:val="005F7862"/>
    <w:rsid w:val="0060026D"/>
    <w:rsid w:val="00600803"/>
    <w:rsid w:val="00601D8B"/>
    <w:rsid w:val="00602036"/>
    <w:rsid w:val="006025F3"/>
    <w:rsid w:val="00602B68"/>
    <w:rsid w:val="00602DE0"/>
    <w:rsid w:val="00602E85"/>
    <w:rsid w:val="00603AAA"/>
    <w:rsid w:val="00604133"/>
    <w:rsid w:val="00604BC1"/>
    <w:rsid w:val="00605322"/>
    <w:rsid w:val="00605442"/>
    <w:rsid w:val="0060586E"/>
    <w:rsid w:val="00610999"/>
    <w:rsid w:val="00610D0F"/>
    <w:rsid w:val="00610FE6"/>
    <w:rsid w:val="00611348"/>
    <w:rsid w:val="00611DAF"/>
    <w:rsid w:val="00612196"/>
    <w:rsid w:val="00613D13"/>
    <w:rsid w:val="0061483B"/>
    <w:rsid w:val="00614AD5"/>
    <w:rsid w:val="00614CFE"/>
    <w:rsid w:val="00615482"/>
    <w:rsid w:val="0061568B"/>
    <w:rsid w:val="0061569F"/>
    <w:rsid w:val="00615C2B"/>
    <w:rsid w:val="00615D06"/>
    <w:rsid w:val="00615F14"/>
    <w:rsid w:val="006168EC"/>
    <w:rsid w:val="00617421"/>
    <w:rsid w:val="006174F4"/>
    <w:rsid w:val="00617D56"/>
    <w:rsid w:val="00620376"/>
    <w:rsid w:val="00621211"/>
    <w:rsid w:val="0062124E"/>
    <w:rsid w:val="006215CC"/>
    <w:rsid w:val="00621D4C"/>
    <w:rsid w:val="0062316F"/>
    <w:rsid w:val="0062354E"/>
    <w:rsid w:val="00624DED"/>
    <w:rsid w:val="0062573C"/>
    <w:rsid w:val="006258C5"/>
    <w:rsid w:val="00625A49"/>
    <w:rsid w:val="00625B76"/>
    <w:rsid w:val="006261C1"/>
    <w:rsid w:val="006264D5"/>
    <w:rsid w:val="00626DA9"/>
    <w:rsid w:val="0062741D"/>
    <w:rsid w:val="00627FFC"/>
    <w:rsid w:val="00631061"/>
    <w:rsid w:val="00631380"/>
    <w:rsid w:val="006326E8"/>
    <w:rsid w:val="006332C8"/>
    <w:rsid w:val="006336C4"/>
    <w:rsid w:val="00633F88"/>
    <w:rsid w:val="006343CE"/>
    <w:rsid w:val="006346CB"/>
    <w:rsid w:val="00634AD9"/>
    <w:rsid w:val="00634EE0"/>
    <w:rsid w:val="00636792"/>
    <w:rsid w:val="00636B9E"/>
    <w:rsid w:val="00636E3B"/>
    <w:rsid w:val="006377FF"/>
    <w:rsid w:val="00637C5D"/>
    <w:rsid w:val="00637D66"/>
    <w:rsid w:val="00637FEF"/>
    <w:rsid w:val="00640300"/>
    <w:rsid w:val="00641814"/>
    <w:rsid w:val="00641FF4"/>
    <w:rsid w:val="00642D15"/>
    <w:rsid w:val="00643300"/>
    <w:rsid w:val="00643CED"/>
    <w:rsid w:val="00644196"/>
    <w:rsid w:val="00644BD8"/>
    <w:rsid w:val="00644DA8"/>
    <w:rsid w:val="00645324"/>
    <w:rsid w:val="0064549D"/>
    <w:rsid w:val="00645D54"/>
    <w:rsid w:val="00645FCF"/>
    <w:rsid w:val="00646192"/>
    <w:rsid w:val="006469F4"/>
    <w:rsid w:val="00647826"/>
    <w:rsid w:val="00647E16"/>
    <w:rsid w:val="00650D34"/>
    <w:rsid w:val="00650D84"/>
    <w:rsid w:val="0065174D"/>
    <w:rsid w:val="00651FD5"/>
    <w:rsid w:val="00653CBF"/>
    <w:rsid w:val="0065472C"/>
    <w:rsid w:val="0065564B"/>
    <w:rsid w:val="00656986"/>
    <w:rsid w:val="006569C3"/>
    <w:rsid w:val="00656E4D"/>
    <w:rsid w:val="00656EBA"/>
    <w:rsid w:val="0065710C"/>
    <w:rsid w:val="00657462"/>
    <w:rsid w:val="00657873"/>
    <w:rsid w:val="00657A30"/>
    <w:rsid w:val="00657A3D"/>
    <w:rsid w:val="00657BA0"/>
    <w:rsid w:val="00657BF6"/>
    <w:rsid w:val="00657D15"/>
    <w:rsid w:val="00657F30"/>
    <w:rsid w:val="00660F04"/>
    <w:rsid w:val="00661177"/>
    <w:rsid w:val="00661306"/>
    <w:rsid w:val="006618DF"/>
    <w:rsid w:val="00661B49"/>
    <w:rsid w:val="00661E55"/>
    <w:rsid w:val="00662F7D"/>
    <w:rsid w:val="0066339C"/>
    <w:rsid w:val="00663BA8"/>
    <w:rsid w:val="00663BD2"/>
    <w:rsid w:val="00664691"/>
    <w:rsid w:val="006657AD"/>
    <w:rsid w:val="00665831"/>
    <w:rsid w:val="006669A5"/>
    <w:rsid w:val="00666D0C"/>
    <w:rsid w:val="00667B7B"/>
    <w:rsid w:val="006700BD"/>
    <w:rsid w:val="00671F18"/>
    <w:rsid w:val="0067247B"/>
    <w:rsid w:val="00672D2F"/>
    <w:rsid w:val="00672F9B"/>
    <w:rsid w:val="0067312E"/>
    <w:rsid w:val="0067351F"/>
    <w:rsid w:val="00674010"/>
    <w:rsid w:val="00675096"/>
    <w:rsid w:val="00675B5F"/>
    <w:rsid w:val="006770CA"/>
    <w:rsid w:val="0067718A"/>
    <w:rsid w:val="00677700"/>
    <w:rsid w:val="006778EE"/>
    <w:rsid w:val="006806A6"/>
    <w:rsid w:val="00680705"/>
    <w:rsid w:val="00680EF5"/>
    <w:rsid w:val="00683202"/>
    <w:rsid w:val="006839EF"/>
    <w:rsid w:val="0068432A"/>
    <w:rsid w:val="00684369"/>
    <w:rsid w:val="00684426"/>
    <w:rsid w:val="00684BA5"/>
    <w:rsid w:val="00684EB5"/>
    <w:rsid w:val="00685713"/>
    <w:rsid w:val="00685CE9"/>
    <w:rsid w:val="00685ED9"/>
    <w:rsid w:val="0068649B"/>
    <w:rsid w:val="00687874"/>
    <w:rsid w:val="006878F4"/>
    <w:rsid w:val="00687DD6"/>
    <w:rsid w:val="0069053D"/>
    <w:rsid w:val="00690657"/>
    <w:rsid w:val="00690C55"/>
    <w:rsid w:val="00693847"/>
    <w:rsid w:val="006938C7"/>
    <w:rsid w:val="006942B7"/>
    <w:rsid w:val="00694D70"/>
    <w:rsid w:val="00694DFC"/>
    <w:rsid w:val="00695745"/>
    <w:rsid w:val="00695FED"/>
    <w:rsid w:val="00696B9E"/>
    <w:rsid w:val="006977CE"/>
    <w:rsid w:val="006A0C84"/>
    <w:rsid w:val="006A23C4"/>
    <w:rsid w:val="006A2AED"/>
    <w:rsid w:val="006A3BCB"/>
    <w:rsid w:val="006A4DDC"/>
    <w:rsid w:val="006A5189"/>
    <w:rsid w:val="006A5398"/>
    <w:rsid w:val="006A5A50"/>
    <w:rsid w:val="006A5C42"/>
    <w:rsid w:val="006A6FA5"/>
    <w:rsid w:val="006A74F2"/>
    <w:rsid w:val="006A760C"/>
    <w:rsid w:val="006A7FCB"/>
    <w:rsid w:val="006B0847"/>
    <w:rsid w:val="006B0D57"/>
    <w:rsid w:val="006B1A84"/>
    <w:rsid w:val="006B2FFC"/>
    <w:rsid w:val="006B317D"/>
    <w:rsid w:val="006B32C4"/>
    <w:rsid w:val="006B44AD"/>
    <w:rsid w:val="006B45E5"/>
    <w:rsid w:val="006B46B1"/>
    <w:rsid w:val="006B60D0"/>
    <w:rsid w:val="006B6606"/>
    <w:rsid w:val="006B78BF"/>
    <w:rsid w:val="006C058C"/>
    <w:rsid w:val="006C09C1"/>
    <w:rsid w:val="006C16E6"/>
    <w:rsid w:val="006C2048"/>
    <w:rsid w:val="006C21E8"/>
    <w:rsid w:val="006C2A74"/>
    <w:rsid w:val="006C2F27"/>
    <w:rsid w:val="006C341D"/>
    <w:rsid w:val="006C3636"/>
    <w:rsid w:val="006C4E8D"/>
    <w:rsid w:val="006C5322"/>
    <w:rsid w:val="006C56E9"/>
    <w:rsid w:val="006C6BE1"/>
    <w:rsid w:val="006C74F7"/>
    <w:rsid w:val="006C78B1"/>
    <w:rsid w:val="006D0247"/>
    <w:rsid w:val="006D055A"/>
    <w:rsid w:val="006D0AC8"/>
    <w:rsid w:val="006D0ED0"/>
    <w:rsid w:val="006D164A"/>
    <w:rsid w:val="006D1720"/>
    <w:rsid w:val="006D216D"/>
    <w:rsid w:val="006D227A"/>
    <w:rsid w:val="006D2FDF"/>
    <w:rsid w:val="006D3B28"/>
    <w:rsid w:val="006D3C53"/>
    <w:rsid w:val="006D3E2D"/>
    <w:rsid w:val="006D4C1B"/>
    <w:rsid w:val="006D4FFD"/>
    <w:rsid w:val="006D54CF"/>
    <w:rsid w:val="006D5816"/>
    <w:rsid w:val="006D5FC7"/>
    <w:rsid w:val="006D7464"/>
    <w:rsid w:val="006D7C4F"/>
    <w:rsid w:val="006E09CE"/>
    <w:rsid w:val="006E120D"/>
    <w:rsid w:val="006E1B4F"/>
    <w:rsid w:val="006E2309"/>
    <w:rsid w:val="006E2AA1"/>
    <w:rsid w:val="006E2F8C"/>
    <w:rsid w:val="006E398A"/>
    <w:rsid w:val="006E3BC2"/>
    <w:rsid w:val="006E3DD3"/>
    <w:rsid w:val="006E450C"/>
    <w:rsid w:val="006E456E"/>
    <w:rsid w:val="006E45D2"/>
    <w:rsid w:val="006E56F7"/>
    <w:rsid w:val="006E59D9"/>
    <w:rsid w:val="006E5B44"/>
    <w:rsid w:val="006E5B65"/>
    <w:rsid w:val="006E5D46"/>
    <w:rsid w:val="006E5F71"/>
    <w:rsid w:val="006E7D58"/>
    <w:rsid w:val="006F0674"/>
    <w:rsid w:val="006F08D3"/>
    <w:rsid w:val="006F119B"/>
    <w:rsid w:val="006F11F4"/>
    <w:rsid w:val="006F126D"/>
    <w:rsid w:val="006F1B0C"/>
    <w:rsid w:val="006F264C"/>
    <w:rsid w:val="006F3EE6"/>
    <w:rsid w:val="006F4708"/>
    <w:rsid w:val="006F57AA"/>
    <w:rsid w:val="006F6406"/>
    <w:rsid w:val="006F6861"/>
    <w:rsid w:val="006F6AEA"/>
    <w:rsid w:val="006F7E95"/>
    <w:rsid w:val="00701774"/>
    <w:rsid w:val="00701D23"/>
    <w:rsid w:val="00701F8A"/>
    <w:rsid w:val="00702438"/>
    <w:rsid w:val="0070294A"/>
    <w:rsid w:val="0070400F"/>
    <w:rsid w:val="007042F6"/>
    <w:rsid w:val="00705075"/>
    <w:rsid w:val="007057BD"/>
    <w:rsid w:val="00705B1B"/>
    <w:rsid w:val="00705B71"/>
    <w:rsid w:val="007060A2"/>
    <w:rsid w:val="007069FA"/>
    <w:rsid w:val="0070707F"/>
    <w:rsid w:val="007071E4"/>
    <w:rsid w:val="00707877"/>
    <w:rsid w:val="00707F6C"/>
    <w:rsid w:val="00711359"/>
    <w:rsid w:val="00711436"/>
    <w:rsid w:val="0071170C"/>
    <w:rsid w:val="00711F48"/>
    <w:rsid w:val="007121D4"/>
    <w:rsid w:val="00713F02"/>
    <w:rsid w:val="007147BE"/>
    <w:rsid w:val="00714EC8"/>
    <w:rsid w:val="0071540F"/>
    <w:rsid w:val="00715663"/>
    <w:rsid w:val="00716834"/>
    <w:rsid w:val="00716BD5"/>
    <w:rsid w:val="00716E7D"/>
    <w:rsid w:val="0071751B"/>
    <w:rsid w:val="0071777D"/>
    <w:rsid w:val="0072059C"/>
    <w:rsid w:val="00721AB4"/>
    <w:rsid w:val="00723145"/>
    <w:rsid w:val="00723DD7"/>
    <w:rsid w:val="00724554"/>
    <w:rsid w:val="00725EED"/>
    <w:rsid w:val="00725FE0"/>
    <w:rsid w:val="00726C0B"/>
    <w:rsid w:val="007272B1"/>
    <w:rsid w:val="0073018F"/>
    <w:rsid w:val="00730C19"/>
    <w:rsid w:val="007310BB"/>
    <w:rsid w:val="00731811"/>
    <w:rsid w:val="00731AB9"/>
    <w:rsid w:val="00731AEE"/>
    <w:rsid w:val="00731CD7"/>
    <w:rsid w:val="0073241E"/>
    <w:rsid w:val="007325AF"/>
    <w:rsid w:val="007327BE"/>
    <w:rsid w:val="00732F41"/>
    <w:rsid w:val="00733946"/>
    <w:rsid w:val="0073430C"/>
    <w:rsid w:val="00734E5D"/>
    <w:rsid w:val="00734F0F"/>
    <w:rsid w:val="00735586"/>
    <w:rsid w:val="007358FB"/>
    <w:rsid w:val="007361E5"/>
    <w:rsid w:val="0073695E"/>
    <w:rsid w:val="00736A0E"/>
    <w:rsid w:val="00736B6A"/>
    <w:rsid w:val="00736D96"/>
    <w:rsid w:val="00737F3E"/>
    <w:rsid w:val="00741188"/>
    <w:rsid w:val="00741D52"/>
    <w:rsid w:val="00742716"/>
    <w:rsid w:val="007429B5"/>
    <w:rsid w:val="00743107"/>
    <w:rsid w:val="007449C4"/>
    <w:rsid w:val="00745685"/>
    <w:rsid w:val="0074664E"/>
    <w:rsid w:val="00746661"/>
    <w:rsid w:val="00746FCF"/>
    <w:rsid w:val="00750ACC"/>
    <w:rsid w:val="00750BDD"/>
    <w:rsid w:val="00751025"/>
    <w:rsid w:val="007511B1"/>
    <w:rsid w:val="0075125D"/>
    <w:rsid w:val="00751682"/>
    <w:rsid w:val="00751709"/>
    <w:rsid w:val="007519FC"/>
    <w:rsid w:val="00752177"/>
    <w:rsid w:val="007524DC"/>
    <w:rsid w:val="00752523"/>
    <w:rsid w:val="00752C75"/>
    <w:rsid w:val="00753B50"/>
    <w:rsid w:val="00754476"/>
    <w:rsid w:val="00754F54"/>
    <w:rsid w:val="00755D75"/>
    <w:rsid w:val="00757978"/>
    <w:rsid w:val="00757E0C"/>
    <w:rsid w:val="00757FD1"/>
    <w:rsid w:val="0076019F"/>
    <w:rsid w:val="007608BC"/>
    <w:rsid w:val="00761A64"/>
    <w:rsid w:val="00761DF7"/>
    <w:rsid w:val="007627B2"/>
    <w:rsid w:val="0076286D"/>
    <w:rsid w:val="00762B2E"/>
    <w:rsid w:val="00763D21"/>
    <w:rsid w:val="00763FCD"/>
    <w:rsid w:val="0076447C"/>
    <w:rsid w:val="007644C8"/>
    <w:rsid w:val="0076453E"/>
    <w:rsid w:val="00765E07"/>
    <w:rsid w:val="0076642A"/>
    <w:rsid w:val="007664E8"/>
    <w:rsid w:val="00766805"/>
    <w:rsid w:val="0076701B"/>
    <w:rsid w:val="00767445"/>
    <w:rsid w:val="00767B38"/>
    <w:rsid w:val="00767C17"/>
    <w:rsid w:val="007708C1"/>
    <w:rsid w:val="00770A51"/>
    <w:rsid w:val="00770E41"/>
    <w:rsid w:val="007710D6"/>
    <w:rsid w:val="0077119F"/>
    <w:rsid w:val="0077202A"/>
    <w:rsid w:val="00772F4E"/>
    <w:rsid w:val="007736DA"/>
    <w:rsid w:val="00773DAC"/>
    <w:rsid w:val="007740D3"/>
    <w:rsid w:val="00774174"/>
    <w:rsid w:val="007743CD"/>
    <w:rsid w:val="00774D44"/>
    <w:rsid w:val="007752F0"/>
    <w:rsid w:val="007759AE"/>
    <w:rsid w:val="00776142"/>
    <w:rsid w:val="00776D5A"/>
    <w:rsid w:val="00777908"/>
    <w:rsid w:val="00777A9A"/>
    <w:rsid w:val="00777AD8"/>
    <w:rsid w:val="00777BAB"/>
    <w:rsid w:val="007805A1"/>
    <w:rsid w:val="00780DCC"/>
    <w:rsid w:val="00780EEC"/>
    <w:rsid w:val="0078109D"/>
    <w:rsid w:val="00781510"/>
    <w:rsid w:val="0078161C"/>
    <w:rsid w:val="00783FE7"/>
    <w:rsid w:val="00784CCC"/>
    <w:rsid w:val="007852B9"/>
    <w:rsid w:val="00785618"/>
    <w:rsid w:val="00786DE3"/>
    <w:rsid w:val="00786EAC"/>
    <w:rsid w:val="00786F15"/>
    <w:rsid w:val="00786F1C"/>
    <w:rsid w:val="00790FF3"/>
    <w:rsid w:val="007919A1"/>
    <w:rsid w:val="007929B4"/>
    <w:rsid w:val="0079365C"/>
    <w:rsid w:val="007944E9"/>
    <w:rsid w:val="00794694"/>
    <w:rsid w:val="00795DC0"/>
    <w:rsid w:val="00796189"/>
    <w:rsid w:val="007968C1"/>
    <w:rsid w:val="00797133"/>
    <w:rsid w:val="00797183"/>
    <w:rsid w:val="007977A3"/>
    <w:rsid w:val="007979FA"/>
    <w:rsid w:val="007A03D0"/>
    <w:rsid w:val="007A075D"/>
    <w:rsid w:val="007A1034"/>
    <w:rsid w:val="007A15EC"/>
    <w:rsid w:val="007A2477"/>
    <w:rsid w:val="007A388A"/>
    <w:rsid w:val="007A3922"/>
    <w:rsid w:val="007A3942"/>
    <w:rsid w:val="007A398A"/>
    <w:rsid w:val="007A43CC"/>
    <w:rsid w:val="007A4C15"/>
    <w:rsid w:val="007A59B7"/>
    <w:rsid w:val="007A641D"/>
    <w:rsid w:val="007A730E"/>
    <w:rsid w:val="007B0E19"/>
    <w:rsid w:val="007B10ED"/>
    <w:rsid w:val="007B1210"/>
    <w:rsid w:val="007B1A2E"/>
    <w:rsid w:val="007B32E0"/>
    <w:rsid w:val="007B36BA"/>
    <w:rsid w:val="007B383F"/>
    <w:rsid w:val="007B40DE"/>
    <w:rsid w:val="007B40E3"/>
    <w:rsid w:val="007B4D20"/>
    <w:rsid w:val="007B5B1B"/>
    <w:rsid w:val="007B5CEB"/>
    <w:rsid w:val="007B6CE1"/>
    <w:rsid w:val="007B7031"/>
    <w:rsid w:val="007B71B6"/>
    <w:rsid w:val="007C0919"/>
    <w:rsid w:val="007C0CBE"/>
    <w:rsid w:val="007C10F4"/>
    <w:rsid w:val="007C1131"/>
    <w:rsid w:val="007C1634"/>
    <w:rsid w:val="007C2567"/>
    <w:rsid w:val="007C2AC5"/>
    <w:rsid w:val="007C30C1"/>
    <w:rsid w:val="007C351E"/>
    <w:rsid w:val="007C3635"/>
    <w:rsid w:val="007C4212"/>
    <w:rsid w:val="007C421F"/>
    <w:rsid w:val="007C46C5"/>
    <w:rsid w:val="007C51F9"/>
    <w:rsid w:val="007C5D57"/>
    <w:rsid w:val="007C6086"/>
    <w:rsid w:val="007C60EA"/>
    <w:rsid w:val="007C65ED"/>
    <w:rsid w:val="007C6D5C"/>
    <w:rsid w:val="007C78C0"/>
    <w:rsid w:val="007C78E9"/>
    <w:rsid w:val="007C7B31"/>
    <w:rsid w:val="007C7B8D"/>
    <w:rsid w:val="007C7C51"/>
    <w:rsid w:val="007C7CAA"/>
    <w:rsid w:val="007D0338"/>
    <w:rsid w:val="007D0607"/>
    <w:rsid w:val="007D0CC7"/>
    <w:rsid w:val="007D2BB3"/>
    <w:rsid w:val="007D2CCD"/>
    <w:rsid w:val="007D2DB2"/>
    <w:rsid w:val="007D3D65"/>
    <w:rsid w:val="007D4364"/>
    <w:rsid w:val="007D4455"/>
    <w:rsid w:val="007D587A"/>
    <w:rsid w:val="007D5BF9"/>
    <w:rsid w:val="007E04AE"/>
    <w:rsid w:val="007E0D7D"/>
    <w:rsid w:val="007E0DCA"/>
    <w:rsid w:val="007E1232"/>
    <w:rsid w:val="007E12E8"/>
    <w:rsid w:val="007E17CC"/>
    <w:rsid w:val="007E1FDB"/>
    <w:rsid w:val="007E231E"/>
    <w:rsid w:val="007E2721"/>
    <w:rsid w:val="007E2749"/>
    <w:rsid w:val="007E32D0"/>
    <w:rsid w:val="007E3695"/>
    <w:rsid w:val="007E37BA"/>
    <w:rsid w:val="007E3A7F"/>
    <w:rsid w:val="007E3D43"/>
    <w:rsid w:val="007E51E1"/>
    <w:rsid w:val="007E51F8"/>
    <w:rsid w:val="007E595E"/>
    <w:rsid w:val="007E5E6D"/>
    <w:rsid w:val="007E602A"/>
    <w:rsid w:val="007E60A8"/>
    <w:rsid w:val="007E66FE"/>
    <w:rsid w:val="007E6742"/>
    <w:rsid w:val="007E750D"/>
    <w:rsid w:val="007E788C"/>
    <w:rsid w:val="007F1740"/>
    <w:rsid w:val="007F1817"/>
    <w:rsid w:val="007F181A"/>
    <w:rsid w:val="007F1825"/>
    <w:rsid w:val="007F1E21"/>
    <w:rsid w:val="007F22C9"/>
    <w:rsid w:val="007F23D8"/>
    <w:rsid w:val="007F2A78"/>
    <w:rsid w:val="007F3BB5"/>
    <w:rsid w:val="007F4F3B"/>
    <w:rsid w:val="007F559E"/>
    <w:rsid w:val="007F61AC"/>
    <w:rsid w:val="007F6AB0"/>
    <w:rsid w:val="007F6B06"/>
    <w:rsid w:val="007F7DE5"/>
    <w:rsid w:val="00800E16"/>
    <w:rsid w:val="00800F66"/>
    <w:rsid w:val="0080193B"/>
    <w:rsid w:val="00801ED2"/>
    <w:rsid w:val="008028E0"/>
    <w:rsid w:val="00803474"/>
    <w:rsid w:val="00803785"/>
    <w:rsid w:val="0080450C"/>
    <w:rsid w:val="00804A84"/>
    <w:rsid w:val="00804FAB"/>
    <w:rsid w:val="008055C3"/>
    <w:rsid w:val="008055FA"/>
    <w:rsid w:val="008058B8"/>
    <w:rsid w:val="00805BDB"/>
    <w:rsid w:val="00806FAD"/>
    <w:rsid w:val="00807F22"/>
    <w:rsid w:val="00807F61"/>
    <w:rsid w:val="0081030D"/>
    <w:rsid w:val="008104B2"/>
    <w:rsid w:val="0081058D"/>
    <w:rsid w:val="00810FE7"/>
    <w:rsid w:val="008111FD"/>
    <w:rsid w:val="00811880"/>
    <w:rsid w:val="00811C1E"/>
    <w:rsid w:val="00811F7E"/>
    <w:rsid w:val="008121E8"/>
    <w:rsid w:val="00812261"/>
    <w:rsid w:val="0081318F"/>
    <w:rsid w:val="00813EF3"/>
    <w:rsid w:val="00815F72"/>
    <w:rsid w:val="008162C0"/>
    <w:rsid w:val="00817732"/>
    <w:rsid w:val="00817C01"/>
    <w:rsid w:val="00817E60"/>
    <w:rsid w:val="00820EFE"/>
    <w:rsid w:val="008216FA"/>
    <w:rsid w:val="008217DB"/>
    <w:rsid w:val="00822C5E"/>
    <w:rsid w:val="00822E0C"/>
    <w:rsid w:val="0082317D"/>
    <w:rsid w:val="0082416E"/>
    <w:rsid w:val="008241FF"/>
    <w:rsid w:val="00824990"/>
    <w:rsid w:val="00825A76"/>
    <w:rsid w:val="008260D4"/>
    <w:rsid w:val="008265EE"/>
    <w:rsid w:val="0082660B"/>
    <w:rsid w:val="008270B6"/>
    <w:rsid w:val="0083013B"/>
    <w:rsid w:val="00830198"/>
    <w:rsid w:val="00830234"/>
    <w:rsid w:val="00830A54"/>
    <w:rsid w:val="00831842"/>
    <w:rsid w:val="0083212A"/>
    <w:rsid w:val="00832208"/>
    <w:rsid w:val="0083297C"/>
    <w:rsid w:val="00834084"/>
    <w:rsid w:val="008348B2"/>
    <w:rsid w:val="00835AE8"/>
    <w:rsid w:val="008365F3"/>
    <w:rsid w:val="0083695A"/>
    <w:rsid w:val="008371EE"/>
    <w:rsid w:val="0083791D"/>
    <w:rsid w:val="0084037D"/>
    <w:rsid w:val="0084185B"/>
    <w:rsid w:val="0084252D"/>
    <w:rsid w:val="00842916"/>
    <w:rsid w:val="00843540"/>
    <w:rsid w:val="00843576"/>
    <w:rsid w:val="00843B4D"/>
    <w:rsid w:val="008441A1"/>
    <w:rsid w:val="00845C74"/>
    <w:rsid w:val="0084602D"/>
    <w:rsid w:val="00846B49"/>
    <w:rsid w:val="00846B5F"/>
    <w:rsid w:val="0084796E"/>
    <w:rsid w:val="00847A60"/>
    <w:rsid w:val="00847E14"/>
    <w:rsid w:val="008507CB"/>
    <w:rsid w:val="00851F56"/>
    <w:rsid w:val="00852644"/>
    <w:rsid w:val="00852873"/>
    <w:rsid w:val="00852B9B"/>
    <w:rsid w:val="00852C41"/>
    <w:rsid w:val="008531E9"/>
    <w:rsid w:val="00853FC8"/>
    <w:rsid w:val="00853FD1"/>
    <w:rsid w:val="00854357"/>
    <w:rsid w:val="00854931"/>
    <w:rsid w:val="00854A8A"/>
    <w:rsid w:val="00854B50"/>
    <w:rsid w:val="00855058"/>
    <w:rsid w:val="008556A5"/>
    <w:rsid w:val="00856000"/>
    <w:rsid w:val="00856A4F"/>
    <w:rsid w:val="00856F47"/>
    <w:rsid w:val="00856F74"/>
    <w:rsid w:val="00856F8C"/>
    <w:rsid w:val="008573AD"/>
    <w:rsid w:val="00857E29"/>
    <w:rsid w:val="00860559"/>
    <w:rsid w:val="00860A8B"/>
    <w:rsid w:val="00860BD3"/>
    <w:rsid w:val="008611DC"/>
    <w:rsid w:val="008612F0"/>
    <w:rsid w:val="008616BA"/>
    <w:rsid w:val="00861EAB"/>
    <w:rsid w:val="00862B5F"/>
    <w:rsid w:val="00863743"/>
    <w:rsid w:val="00863879"/>
    <w:rsid w:val="0086405D"/>
    <w:rsid w:val="00865C7D"/>
    <w:rsid w:val="00866029"/>
    <w:rsid w:val="0086622F"/>
    <w:rsid w:val="008674E4"/>
    <w:rsid w:val="00867B5F"/>
    <w:rsid w:val="008708BB"/>
    <w:rsid w:val="008712D6"/>
    <w:rsid w:val="008717AB"/>
    <w:rsid w:val="0087240F"/>
    <w:rsid w:val="00872D94"/>
    <w:rsid w:val="008730FF"/>
    <w:rsid w:val="0087328B"/>
    <w:rsid w:val="00874351"/>
    <w:rsid w:val="00875820"/>
    <w:rsid w:val="00875B94"/>
    <w:rsid w:val="008761C3"/>
    <w:rsid w:val="00876D08"/>
    <w:rsid w:val="00880CB4"/>
    <w:rsid w:val="008812DE"/>
    <w:rsid w:val="008834C9"/>
    <w:rsid w:val="00884C59"/>
    <w:rsid w:val="00885471"/>
    <w:rsid w:val="00885E1F"/>
    <w:rsid w:val="00886B9D"/>
    <w:rsid w:val="00886EB2"/>
    <w:rsid w:val="00890361"/>
    <w:rsid w:val="008904B6"/>
    <w:rsid w:val="0089065A"/>
    <w:rsid w:val="0089065C"/>
    <w:rsid w:val="00891477"/>
    <w:rsid w:val="0089157A"/>
    <w:rsid w:val="00892232"/>
    <w:rsid w:val="00892641"/>
    <w:rsid w:val="00892BF2"/>
    <w:rsid w:val="00893561"/>
    <w:rsid w:val="00893995"/>
    <w:rsid w:val="00894435"/>
    <w:rsid w:val="00895ADE"/>
    <w:rsid w:val="00897281"/>
    <w:rsid w:val="0089774E"/>
    <w:rsid w:val="00897D22"/>
    <w:rsid w:val="008A0CEE"/>
    <w:rsid w:val="008A140E"/>
    <w:rsid w:val="008A1865"/>
    <w:rsid w:val="008A1B18"/>
    <w:rsid w:val="008A2759"/>
    <w:rsid w:val="008A2857"/>
    <w:rsid w:val="008A3D52"/>
    <w:rsid w:val="008A3D9F"/>
    <w:rsid w:val="008A4810"/>
    <w:rsid w:val="008A4F64"/>
    <w:rsid w:val="008A547C"/>
    <w:rsid w:val="008A688D"/>
    <w:rsid w:val="008A6C82"/>
    <w:rsid w:val="008A6E7A"/>
    <w:rsid w:val="008A7761"/>
    <w:rsid w:val="008A7959"/>
    <w:rsid w:val="008B1374"/>
    <w:rsid w:val="008B1D66"/>
    <w:rsid w:val="008B2011"/>
    <w:rsid w:val="008B2171"/>
    <w:rsid w:val="008B2761"/>
    <w:rsid w:val="008B2A65"/>
    <w:rsid w:val="008B37FB"/>
    <w:rsid w:val="008B399A"/>
    <w:rsid w:val="008B3EDF"/>
    <w:rsid w:val="008B4C8F"/>
    <w:rsid w:val="008B5D2E"/>
    <w:rsid w:val="008C0CE9"/>
    <w:rsid w:val="008C0F96"/>
    <w:rsid w:val="008C0FA2"/>
    <w:rsid w:val="008C1B59"/>
    <w:rsid w:val="008C1E4F"/>
    <w:rsid w:val="008C2046"/>
    <w:rsid w:val="008C2B64"/>
    <w:rsid w:val="008C324D"/>
    <w:rsid w:val="008C37F5"/>
    <w:rsid w:val="008C410F"/>
    <w:rsid w:val="008C4887"/>
    <w:rsid w:val="008C4A4B"/>
    <w:rsid w:val="008C4E6B"/>
    <w:rsid w:val="008C522B"/>
    <w:rsid w:val="008C633C"/>
    <w:rsid w:val="008C64DC"/>
    <w:rsid w:val="008C665D"/>
    <w:rsid w:val="008C66DE"/>
    <w:rsid w:val="008C6CCD"/>
    <w:rsid w:val="008C7155"/>
    <w:rsid w:val="008C7795"/>
    <w:rsid w:val="008C7E26"/>
    <w:rsid w:val="008D02AF"/>
    <w:rsid w:val="008D20DC"/>
    <w:rsid w:val="008D213A"/>
    <w:rsid w:val="008D30FB"/>
    <w:rsid w:val="008D3430"/>
    <w:rsid w:val="008D3A3E"/>
    <w:rsid w:val="008D510C"/>
    <w:rsid w:val="008D55C4"/>
    <w:rsid w:val="008D7483"/>
    <w:rsid w:val="008D7B93"/>
    <w:rsid w:val="008E0A92"/>
    <w:rsid w:val="008E0ADB"/>
    <w:rsid w:val="008E0BA1"/>
    <w:rsid w:val="008E132D"/>
    <w:rsid w:val="008E13FC"/>
    <w:rsid w:val="008E1E0F"/>
    <w:rsid w:val="008E3BDC"/>
    <w:rsid w:val="008E4685"/>
    <w:rsid w:val="008E4D5D"/>
    <w:rsid w:val="008E57F5"/>
    <w:rsid w:val="008E5F0B"/>
    <w:rsid w:val="008E666D"/>
    <w:rsid w:val="008E726C"/>
    <w:rsid w:val="008E7593"/>
    <w:rsid w:val="008E7BFA"/>
    <w:rsid w:val="008F0716"/>
    <w:rsid w:val="008F0FCD"/>
    <w:rsid w:val="008F1066"/>
    <w:rsid w:val="008F140E"/>
    <w:rsid w:val="008F178C"/>
    <w:rsid w:val="008F1BDE"/>
    <w:rsid w:val="008F34C0"/>
    <w:rsid w:val="008F3570"/>
    <w:rsid w:val="008F3D16"/>
    <w:rsid w:val="008F407C"/>
    <w:rsid w:val="008F4665"/>
    <w:rsid w:val="008F484D"/>
    <w:rsid w:val="008F4D0A"/>
    <w:rsid w:val="008F5130"/>
    <w:rsid w:val="008F5CD4"/>
    <w:rsid w:val="008F603D"/>
    <w:rsid w:val="008F6363"/>
    <w:rsid w:val="008F6F4A"/>
    <w:rsid w:val="008F71E5"/>
    <w:rsid w:val="008F72C3"/>
    <w:rsid w:val="008F7307"/>
    <w:rsid w:val="00900486"/>
    <w:rsid w:val="0090088F"/>
    <w:rsid w:val="00900D11"/>
    <w:rsid w:val="0090185B"/>
    <w:rsid w:val="00902A9E"/>
    <w:rsid w:val="009032F4"/>
    <w:rsid w:val="00903CB1"/>
    <w:rsid w:val="0090472B"/>
    <w:rsid w:val="009050B2"/>
    <w:rsid w:val="0090528C"/>
    <w:rsid w:val="009055EA"/>
    <w:rsid w:val="00905671"/>
    <w:rsid w:val="009056BF"/>
    <w:rsid w:val="00906440"/>
    <w:rsid w:val="009067CD"/>
    <w:rsid w:val="00906CE6"/>
    <w:rsid w:val="00910CAA"/>
    <w:rsid w:val="00910D08"/>
    <w:rsid w:val="009117B1"/>
    <w:rsid w:val="0091239C"/>
    <w:rsid w:val="0091241A"/>
    <w:rsid w:val="009131B9"/>
    <w:rsid w:val="00913991"/>
    <w:rsid w:val="00914A8C"/>
    <w:rsid w:val="00914C6C"/>
    <w:rsid w:val="00914E42"/>
    <w:rsid w:val="00914ED1"/>
    <w:rsid w:val="009159E5"/>
    <w:rsid w:val="00915C2F"/>
    <w:rsid w:val="00915E85"/>
    <w:rsid w:val="00916442"/>
    <w:rsid w:val="00916ADF"/>
    <w:rsid w:val="00917217"/>
    <w:rsid w:val="00920147"/>
    <w:rsid w:val="00920292"/>
    <w:rsid w:val="00920AC7"/>
    <w:rsid w:val="00920B0C"/>
    <w:rsid w:val="00921055"/>
    <w:rsid w:val="009218ED"/>
    <w:rsid w:val="009222F8"/>
    <w:rsid w:val="00922373"/>
    <w:rsid w:val="00922922"/>
    <w:rsid w:val="0092306D"/>
    <w:rsid w:val="00923A33"/>
    <w:rsid w:val="00923F1C"/>
    <w:rsid w:val="0092512C"/>
    <w:rsid w:val="0092513A"/>
    <w:rsid w:val="00925339"/>
    <w:rsid w:val="00925478"/>
    <w:rsid w:val="0092681F"/>
    <w:rsid w:val="00927036"/>
    <w:rsid w:val="009271F4"/>
    <w:rsid w:val="00930FDA"/>
    <w:rsid w:val="009322A2"/>
    <w:rsid w:val="00932BF0"/>
    <w:rsid w:val="00932ECF"/>
    <w:rsid w:val="00932EF4"/>
    <w:rsid w:val="009334AE"/>
    <w:rsid w:val="00934DBE"/>
    <w:rsid w:val="00934FD6"/>
    <w:rsid w:val="00935035"/>
    <w:rsid w:val="0093534D"/>
    <w:rsid w:val="00935DD5"/>
    <w:rsid w:val="00937789"/>
    <w:rsid w:val="009409D7"/>
    <w:rsid w:val="00940C59"/>
    <w:rsid w:val="00942991"/>
    <w:rsid w:val="00942B77"/>
    <w:rsid w:val="00942DDA"/>
    <w:rsid w:val="0094303A"/>
    <w:rsid w:val="0094340E"/>
    <w:rsid w:val="009436F2"/>
    <w:rsid w:val="009449AA"/>
    <w:rsid w:val="00944ED8"/>
    <w:rsid w:val="0094618B"/>
    <w:rsid w:val="009462E9"/>
    <w:rsid w:val="00946CA0"/>
    <w:rsid w:val="00946E1B"/>
    <w:rsid w:val="00946F74"/>
    <w:rsid w:val="0095080D"/>
    <w:rsid w:val="00950831"/>
    <w:rsid w:val="009509CE"/>
    <w:rsid w:val="00950A43"/>
    <w:rsid w:val="00950A50"/>
    <w:rsid w:val="00950EEB"/>
    <w:rsid w:val="009525ED"/>
    <w:rsid w:val="009526C0"/>
    <w:rsid w:val="009526FB"/>
    <w:rsid w:val="009527C4"/>
    <w:rsid w:val="00952B7B"/>
    <w:rsid w:val="00953370"/>
    <w:rsid w:val="0095364F"/>
    <w:rsid w:val="00953765"/>
    <w:rsid w:val="009557CB"/>
    <w:rsid w:val="00955971"/>
    <w:rsid w:val="00955F5F"/>
    <w:rsid w:val="00960038"/>
    <w:rsid w:val="00960E17"/>
    <w:rsid w:val="00960EDE"/>
    <w:rsid w:val="00960F00"/>
    <w:rsid w:val="00962414"/>
    <w:rsid w:val="00962A56"/>
    <w:rsid w:val="00964059"/>
    <w:rsid w:val="00964EB6"/>
    <w:rsid w:val="009667ED"/>
    <w:rsid w:val="00967138"/>
    <w:rsid w:val="00967FBA"/>
    <w:rsid w:val="009705A4"/>
    <w:rsid w:val="009705BB"/>
    <w:rsid w:val="0097154E"/>
    <w:rsid w:val="00972D5F"/>
    <w:rsid w:val="00972FEF"/>
    <w:rsid w:val="00972FFB"/>
    <w:rsid w:val="00973042"/>
    <w:rsid w:val="009730F0"/>
    <w:rsid w:val="00973954"/>
    <w:rsid w:val="00974B4A"/>
    <w:rsid w:val="00976186"/>
    <w:rsid w:val="00977605"/>
    <w:rsid w:val="00977CCA"/>
    <w:rsid w:val="00977E1F"/>
    <w:rsid w:val="00980CD7"/>
    <w:rsid w:val="00981E5B"/>
    <w:rsid w:val="009825F5"/>
    <w:rsid w:val="009837AC"/>
    <w:rsid w:val="0098449E"/>
    <w:rsid w:val="00984ABD"/>
    <w:rsid w:val="00984D61"/>
    <w:rsid w:val="00985884"/>
    <w:rsid w:val="00985D95"/>
    <w:rsid w:val="00986059"/>
    <w:rsid w:val="00986AE4"/>
    <w:rsid w:val="00986BC1"/>
    <w:rsid w:val="00987923"/>
    <w:rsid w:val="00987DD5"/>
    <w:rsid w:val="009900CD"/>
    <w:rsid w:val="009911AD"/>
    <w:rsid w:val="00991AE4"/>
    <w:rsid w:val="00991BF7"/>
    <w:rsid w:val="00991EBC"/>
    <w:rsid w:val="00992F59"/>
    <w:rsid w:val="00993833"/>
    <w:rsid w:val="009945C8"/>
    <w:rsid w:val="009948EB"/>
    <w:rsid w:val="00995683"/>
    <w:rsid w:val="00995934"/>
    <w:rsid w:val="00996BE6"/>
    <w:rsid w:val="00997FA3"/>
    <w:rsid w:val="009A0A09"/>
    <w:rsid w:val="009A0D5D"/>
    <w:rsid w:val="009A12EB"/>
    <w:rsid w:val="009A13E7"/>
    <w:rsid w:val="009A1E2F"/>
    <w:rsid w:val="009A26CA"/>
    <w:rsid w:val="009A29D4"/>
    <w:rsid w:val="009A2B49"/>
    <w:rsid w:val="009A53DD"/>
    <w:rsid w:val="009A5434"/>
    <w:rsid w:val="009A561D"/>
    <w:rsid w:val="009A6119"/>
    <w:rsid w:val="009A6136"/>
    <w:rsid w:val="009A7A71"/>
    <w:rsid w:val="009B0C10"/>
    <w:rsid w:val="009B0E28"/>
    <w:rsid w:val="009B1176"/>
    <w:rsid w:val="009B1833"/>
    <w:rsid w:val="009B23C3"/>
    <w:rsid w:val="009B3512"/>
    <w:rsid w:val="009B3E40"/>
    <w:rsid w:val="009B47BD"/>
    <w:rsid w:val="009B4F32"/>
    <w:rsid w:val="009B52B9"/>
    <w:rsid w:val="009B56DD"/>
    <w:rsid w:val="009B6046"/>
    <w:rsid w:val="009B6157"/>
    <w:rsid w:val="009B61BA"/>
    <w:rsid w:val="009B6C01"/>
    <w:rsid w:val="009B6F82"/>
    <w:rsid w:val="009B7E84"/>
    <w:rsid w:val="009B7FF8"/>
    <w:rsid w:val="009C0831"/>
    <w:rsid w:val="009C08ED"/>
    <w:rsid w:val="009C1491"/>
    <w:rsid w:val="009C151F"/>
    <w:rsid w:val="009C21F2"/>
    <w:rsid w:val="009C2364"/>
    <w:rsid w:val="009C2519"/>
    <w:rsid w:val="009C31D6"/>
    <w:rsid w:val="009C415B"/>
    <w:rsid w:val="009C4A09"/>
    <w:rsid w:val="009C5D71"/>
    <w:rsid w:val="009C5F85"/>
    <w:rsid w:val="009C5FB1"/>
    <w:rsid w:val="009D079C"/>
    <w:rsid w:val="009D0938"/>
    <w:rsid w:val="009D12CA"/>
    <w:rsid w:val="009D175E"/>
    <w:rsid w:val="009D1EBB"/>
    <w:rsid w:val="009D2F11"/>
    <w:rsid w:val="009D4210"/>
    <w:rsid w:val="009D4507"/>
    <w:rsid w:val="009D4AAC"/>
    <w:rsid w:val="009D4CBB"/>
    <w:rsid w:val="009D57CF"/>
    <w:rsid w:val="009D5E89"/>
    <w:rsid w:val="009D7123"/>
    <w:rsid w:val="009E0076"/>
    <w:rsid w:val="009E0147"/>
    <w:rsid w:val="009E10DE"/>
    <w:rsid w:val="009E290B"/>
    <w:rsid w:val="009E36A2"/>
    <w:rsid w:val="009E370F"/>
    <w:rsid w:val="009E3C22"/>
    <w:rsid w:val="009E5DAC"/>
    <w:rsid w:val="009E66E7"/>
    <w:rsid w:val="009E6775"/>
    <w:rsid w:val="009E6A31"/>
    <w:rsid w:val="009E71F3"/>
    <w:rsid w:val="009E734D"/>
    <w:rsid w:val="009F07CF"/>
    <w:rsid w:val="009F0B3C"/>
    <w:rsid w:val="009F0B8B"/>
    <w:rsid w:val="009F10DA"/>
    <w:rsid w:val="009F111D"/>
    <w:rsid w:val="009F1243"/>
    <w:rsid w:val="009F135C"/>
    <w:rsid w:val="009F1420"/>
    <w:rsid w:val="009F1DE9"/>
    <w:rsid w:val="009F300B"/>
    <w:rsid w:val="009F4162"/>
    <w:rsid w:val="009F45D9"/>
    <w:rsid w:val="009F4BD2"/>
    <w:rsid w:val="009F4F69"/>
    <w:rsid w:val="009F51F4"/>
    <w:rsid w:val="009F61E8"/>
    <w:rsid w:val="009F647A"/>
    <w:rsid w:val="009F7840"/>
    <w:rsid w:val="00A00087"/>
    <w:rsid w:val="00A000AA"/>
    <w:rsid w:val="00A00948"/>
    <w:rsid w:val="00A00B4A"/>
    <w:rsid w:val="00A02886"/>
    <w:rsid w:val="00A02CB9"/>
    <w:rsid w:val="00A02D37"/>
    <w:rsid w:val="00A0328A"/>
    <w:rsid w:val="00A03AF8"/>
    <w:rsid w:val="00A03EDD"/>
    <w:rsid w:val="00A04613"/>
    <w:rsid w:val="00A04EE7"/>
    <w:rsid w:val="00A04F17"/>
    <w:rsid w:val="00A050ED"/>
    <w:rsid w:val="00A052FD"/>
    <w:rsid w:val="00A056A4"/>
    <w:rsid w:val="00A05742"/>
    <w:rsid w:val="00A05BB3"/>
    <w:rsid w:val="00A06A3F"/>
    <w:rsid w:val="00A0793D"/>
    <w:rsid w:val="00A100B3"/>
    <w:rsid w:val="00A11041"/>
    <w:rsid w:val="00A11099"/>
    <w:rsid w:val="00A110D5"/>
    <w:rsid w:val="00A11D04"/>
    <w:rsid w:val="00A121FE"/>
    <w:rsid w:val="00A126DE"/>
    <w:rsid w:val="00A12CA0"/>
    <w:rsid w:val="00A13ABB"/>
    <w:rsid w:val="00A14B36"/>
    <w:rsid w:val="00A159CF"/>
    <w:rsid w:val="00A15FA4"/>
    <w:rsid w:val="00A16214"/>
    <w:rsid w:val="00A17458"/>
    <w:rsid w:val="00A17C63"/>
    <w:rsid w:val="00A17E65"/>
    <w:rsid w:val="00A2006D"/>
    <w:rsid w:val="00A20C61"/>
    <w:rsid w:val="00A220FB"/>
    <w:rsid w:val="00A2247D"/>
    <w:rsid w:val="00A22A04"/>
    <w:rsid w:val="00A231A3"/>
    <w:rsid w:val="00A23A59"/>
    <w:rsid w:val="00A24499"/>
    <w:rsid w:val="00A244D5"/>
    <w:rsid w:val="00A2546C"/>
    <w:rsid w:val="00A25B43"/>
    <w:rsid w:val="00A25E70"/>
    <w:rsid w:val="00A26842"/>
    <w:rsid w:val="00A27AF8"/>
    <w:rsid w:val="00A27F15"/>
    <w:rsid w:val="00A300F5"/>
    <w:rsid w:val="00A31417"/>
    <w:rsid w:val="00A31AA2"/>
    <w:rsid w:val="00A33151"/>
    <w:rsid w:val="00A343E3"/>
    <w:rsid w:val="00A34457"/>
    <w:rsid w:val="00A3518A"/>
    <w:rsid w:val="00A35EA4"/>
    <w:rsid w:val="00A364BF"/>
    <w:rsid w:val="00A37E53"/>
    <w:rsid w:val="00A37FD9"/>
    <w:rsid w:val="00A40124"/>
    <w:rsid w:val="00A40B4A"/>
    <w:rsid w:val="00A4104B"/>
    <w:rsid w:val="00A4136D"/>
    <w:rsid w:val="00A417ED"/>
    <w:rsid w:val="00A41DD5"/>
    <w:rsid w:val="00A42099"/>
    <w:rsid w:val="00A42838"/>
    <w:rsid w:val="00A42D19"/>
    <w:rsid w:val="00A4340E"/>
    <w:rsid w:val="00A434CE"/>
    <w:rsid w:val="00A436A8"/>
    <w:rsid w:val="00A44769"/>
    <w:rsid w:val="00A44BC0"/>
    <w:rsid w:val="00A45396"/>
    <w:rsid w:val="00A456D3"/>
    <w:rsid w:val="00A45A9F"/>
    <w:rsid w:val="00A45D2E"/>
    <w:rsid w:val="00A45F5D"/>
    <w:rsid w:val="00A4674A"/>
    <w:rsid w:val="00A468A2"/>
    <w:rsid w:val="00A46B50"/>
    <w:rsid w:val="00A46EB8"/>
    <w:rsid w:val="00A47919"/>
    <w:rsid w:val="00A47CBC"/>
    <w:rsid w:val="00A50577"/>
    <w:rsid w:val="00A50AD9"/>
    <w:rsid w:val="00A510E8"/>
    <w:rsid w:val="00A51BE4"/>
    <w:rsid w:val="00A5221A"/>
    <w:rsid w:val="00A52F77"/>
    <w:rsid w:val="00A53903"/>
    <w:rsid w:val="00A53CBD"/>
    <w:rsid w:val="00A557F1"/>
    <w:rsid w:val="00A55B60"/>
    <w:rsid w:val="00A55E12"/>
    <w:rsid w:val="00A564FC"/>
    <w:rsid w:val="00A56A4E"/>
    <w:rsid w:val="00A57DE2"/>
    <w:rsid w:val="00A602D9"/>
    <w:rsid w:val="00A60F54"/>
    <w:rsid w:val="00A62889"/>
    <w:rsid w:val="00A62C95"/>
    <w:rsid w:val="00A6334D"/>
    <w:rsid w:val="00A63434"/>
    <w:rsid w:val="00A64F10"/>
    <w:rsid w:val="00A651ED"/>
    <w:rsid w:val="00A65281"/>
    <w:rsid w:val="00A65B1A"/>
    <w:rsid w:val="00A66D2E"/>
    <w:rsid w:val="00A66F0E"/>
    <w:rsid w:val="00A70077"/>
    <w:rsid w:val="00A704B5"/>
    <w:rsid w:val="00A7069F"/>
    <w:rsid w:val="00A715E3"/>
    <w:rsid w:val="00A71852"/>
    <w:rsid w:val="00A72190"/>
    <w:rsid w:val="00A72338"/>
    <w:rsid w:val="00A7427F"/>
    <w:rsid w:val="00A74BB6"/>
    <w:rsid w:val="00A74CD9"/>
    <w:rsid w:val="00A74FF3"/>
    <w:rsid w:val="00A753FF"/>
    <w:rsid w:val="00A75996"/>
    <w:rsid w:val="00A75AF7"/>
    <w:rsid w:val="00A7679D"/>
    <w:rsid w:val="00A76B89"/>
    <w:rsid w:val="00A76C1F"/>
    <w:rsid w:val="00A76DEA"/>
    <w:rsid w:val="00A772C5"/>
    <w:rsid w:val="00A8003F"/>
    <w:rsid w:val="00A800F8"/>
    <w:rsid w:val="00A80EA1"/>
    <w:rsid w:val="00A81159"/>
    <w:rsid w:val="00A8118C"/>
    <w:rsid w:val="00A83514"/>
    <w:rsid w:val="00A84048"/>
    <w:rsid w:val="00A844B5"/>
    <w:rsid w:val="00A84853"/>
    <w:rsid w:val="00A848C2"/>
    <w:rsid w:val="00A85198"/>
    <w:rsid w:val="00A86C5C"/>
    <w:rsid w:val="00A86EAA"/>
    <w:rsid w:val="00A873C4"/>
    <w:rsid w:val="00A8789F"/>
    <w:rsid w:val="00A87DBD"/>
    <w:rsid w:val="00A87E59"/>
    <w:rsid w:val="00A91E3E"/>
    <w:rsid w:val="00A92A79"/>
    <w:rsid w:val="00A9300D"/>
    <w:rsid w:val="00A9331F"/>
    <w:rsid w:val="00A93BE2"/>
    <w:rsid w:val="00A94778"/>
    <w:rsid w:val="00A94880"/>
    <w:rsid w:val="00A94C2F"/>
    <w:rsid w:val="00A9518B"/>
    <w:rsid w:val="00A95417"/>
    <w:rsid w:val="00A96163"/>
    <w:rsid w:val="00A96B82"/>
    <w:rsid w:val="00A97496"/>
    <w:rsid w:val="00A97D77"/>
    <w:rsid w:val="00AA0082"/>
    <w:rsid w:val="00AA0395"/>
    <w:rsid w:val="00AA156F"/>
    <w:rsid w:val="00AA1B7D"/>
    <w:rsid w:val="00AA240D"/>
    <w:rsid w:val="00AA309A"/>
    <w:rsid w:val="00AA3E4F"/>
    <w:rsid w:val="00AA4217"/>
    <w:rsid w:val="00AA4433"/>
    <w:rsid w:val="00AA48FD"/>
    <w:rsid w:val="00AA4BD0"/>
    <w:rsid w:val="00AA500C"/>
    <w:rsid w:val="00AA500F"/>
    <w:rsid w:val="00AA5960"/>
    <w:rsid w:val="00AA59BF"/>
    <w:rsid w:val="00AA5AA9"/>
    <w:rsid w:val="00AA6783"/>
    <w:rsid w:val="00AA6D3E"/>
    <w:rsid w:val="00AA72C2"/>
    <w:rsid w:val="00AA733C"/>
    <w:rsid w:val="00AB1353"/>
    <w:rsid w:val="00AB3D6C"/>
    <w:rsid w:val="00AB4861"/>
    <w:rsid w:val="00AB4C1B"/>
    <w:rsid w:val="00AB6A3F"/>
    <w:rsid w:val="00AB7304"/>
    <w:rsid w:val="00AC053A"/>
    <w:rsid w:val="00AC1059"/>
    <w:rsid w:val="00AC13CB"/>
    <w:rsid w:val="00AC1608"/>
    <w:rsid w:val="00AC2100"/>
    <w:rsid w:val="00AC2DD2"/>
    <w:rsid w:val="00AC3462"/>
    <w:rsid w:val="00AC3486"/>
    <w:rsid w:val="00AC3CC3"/>
    <w:rsid w:val="00AC45BA"/>
    <w:rsid w:val="00AC51FD"/>
    <w:rsid w:val="00AC5CBD"/>
    <w:rsid w:val="00AC5E50"/>
    <w:rsid w:val="00AC5FD3"/>
    <w:rsid w:val="00AC6379"/>
    <w:rsid w:val="00AC7BEA"/>
    <w:rsid w:val="00AC7CF1"/>
    <w:rsid w:val="00AC7EDA"/>
    <w:rsid w:val="00AD058D"/>
    <w:rsid w:val="00AD1308"/>
    <w:rsid w:val="00AD1503"/>
    <w:rsid w:val="00AD1636"/>
    <w:rsid w:val="00AD21C4"/>
    <w:rsid w:val="00AD26A8"/>
    <w:rsid w:val="00AD284F"/>
    <w:rsid w:val="00AD28B9"/>
    <w:rsid w:val="00AD2BB5"/>
    <w:rsid w:val="00AD30B8"/>
    <w:rsid w:val="00AD3F4E"/>
    <w:rsid w:val="00AD43D3"/>
    <w:rsid w:val="00AD4EA2"/>
    <w:rsid w:val="00AD4FA8"/>
    <w:rsid w:val="00AD59F8"/>
    <w:rsid w:val="00AD59FB"/>
    <w:rsid w:val="00AD630C"/>
    <w:rsid w:val="00AD68C3"/>
    <w:rsid w:val="00AD68DD"/>
    <w:rsid w:val="00AD7AA6"/>
    <w:rsid w:val="00AD7DF4"/>
    <w:rsid w:val="00AE11B6"/>
    <w:rsid w:val="00AE19C7"/>
    <w:rsid w:val="00AE20D5"/>
    <w:rsid w:val="00AE29C1"/>
    <w:rsid w:val="00AE2F32"/>
    <w:rsid w:val="00AE350F"/>
    <w:rsid w:val="00AE3683"/>
    <w:rsid w:val="00AE41A1"/>
    <w:rsid w:val="00AE4249"/>
    <w:rsid w:val="00AE4835"/>
    <w:rsid w:val="00AE4F78"/>
    <w:rsid w:val="00AE55BB"/>
    <w:rsid w:val="00AE7C6D"/>
    <w:rsid w:val="00AF0ACD"/>
    <w:rsid w:val="00AF0C0D"/>
    <w:rsid w:val="00AF19E2"/>
    <w:rsid w:val="00AF2BD8"/>
    <w:rsid w:val="00AF2E6C"/>
    <w:rsid w:val="00AF315B"/>
    <w:rsid w:val="00AF5663"/>
    <w:rsid w:val="00AF5B7B"/>
    <w:rsid w:val="00AF5ECD"/>
    <w:rsid w:val="00AF627C"/>
    <w:rsid w:val="00AF7D1D"/>
    <w:rsid w:val="00B0059B"/>
    <w:rsid w:val="00B012B2"/>
    <w:rsid w:val="00B01C70"/>
    <w:rsid w:val="00B0378E"/>
    <w:rsid w:val="00B03CCB"/>
    <w:rsid w:val="00B04427"/>
    <w:rsid w:val="00B04878"/>
    <w:rsid w:val="00B0492D"/>
    <w:rsid w:val="00B04DC5"/>
    <w:rsid w:val="00B04E53"/>
    <w:rsid w:val="00B059E6"/>
    <w:rsid w:val="00B05ABF"/>
    <w:rsid w:val="00B060E8"/>
    <w:rsid w:val="00B06379"/>
    <w:rsid w:val="00B06AFC"/>
    <w:rsid w:val="00B06E19"/>
    <w:rsid w:val="00B0747A"/>
    <w:rsid w:val="00B07722"/>
    <w:rsid w:val="00B07A89"/>
    <w:rsid w:val="00B102F0"/>
    <w:rsid w:val="00B11459"/>
    <w:rsid w:val="00B11575"/>
    <w:rsid w:val="00B11AD7"/>
    <w:rsid w:val="00B13522"/>
    <w:rsid w:val="00B13542"/>
    <w:rsid w:val="00B138AC"/>
    <w:rsid w:val="00B14A1F"/>
    <w:rsid w:val="00B15059"/>
    <w:rsid w:val="00B1521C"/>
    <w:rsid w:val="00B1538A"/>
    <w:rsid w:val="00B166B5"/>
    <w:rsid w:val="00B16EEC"/>
    <w:rsid w:val="00B17009"/>
    <w:rsid w:val="00B17360"/>
    <w:rsid w:val="00B17FDD"/>
    <w:rsid w:val="00B2096A"/>
    <w:rsid w:val="00B2257A"/>
    <w:rsid w:val="00B22C6A"/>
    <w:rsid w:val="00B22EBF"/>
    <w:rsid w:val="00B231F2"/>
    <w:rsid w:val="00B23E18"/>
    <w:rsid w:val="00B23EED"/>
    <w:rsid w:val="00B2402D"/>
    <w:rsid w:val="00B2493D"/>
    <w:rsid w:val="00B2523A"/>
    <w:rsid w:val="00B25A52"/>
    <w:rsid w:val="00B26106"/>
    <w:rsid w:val="00B26BE2"/>
    <w:rsid w:val="00B26CC0"/>
    <w:rsid w:val="00B26EFE"/>
    <w:rsid w:val="00B27C3F"/>
    <w:rsid w:val="00B308BE"/>
    <w:rsid w:val="00B30D92"/>
    <w:rsid w:val="00B326CA"/>
    <w:rsid w:val="00B32770"/>
    <w:rsid w:val="00B32E45"/>
    <w:rsid w:val="00B3404D"/>
    <w:rsid w:val="00B35074"/>
    <w:rsid w:val="00B35275"/>
    <w:rsid w:val="00B354DF"/>
    <w:rsid w:val="00B35647"/>
    <w:rsid w:val="00B35FE0"/>
    <w:rsid w:val="00B365AB"/>
    <w:rsid w:val="00B36773"/>
    <w:rsid w:val="00B37958"/>
    <w:rsid w:val="00B40F05"/>
    <w:rsid w:val="00B4152F"/>
    <w:rsid w:val="00B4362C"/>
    <w:rsid w:val="00B437AF"/>
    <w:rsid w:val="00B44654"/>
    <w:rsid w:val="00B44A00"/>
    <w:rsid w:val="00B44FA3"/>
    <w:rsid w:val="00B45180"/>
    <w:rsid w:val="00B4522A"/>
    <w:rsid w:val="00B470F9"/>
    <w:rsid w:val="00B471A6"/>
    <w:rsid w:val="00B477A6"/>
    <w:rsid w:val="00B50082"/>
    <w:rsid w:val="00B505AE"/>
    <w:rsid w:val="00B505D9"/>
    <w:rsid w:val="00B50A8D"/>
    <w:rsid w:val="00B50FE7"/>
    <w:rsid w:val="00B52F8E"/>
    <w:rsid w:val="00B530CC"/>
    <w:rsid w:val="00B53768"/>
    <w:rsid w:val="00B539FA"/>
    <w:rsid w:val="00B53B87"/>
    <w:rsid w:val="00B53D73"/>
    <w:rsid w:val="00B53E9C"/>
    <w:rsid w:val="00B542AE"/>
    <w:rsid w:val="00B54AC7"/>
    <w:rsid w:val="00B56C79"/>
    <w:rsid w:val="00B56DAA"/>
    <w:rsid w:val="00B570A7"/>
    <w:rsid w:val="00B57D45"/>
    <w:rsid w:val="00B6140E"/>
    <w:rsid w:val="00B61AF9"/>
    <w:rsid w:val="00B62DD3"/>
    <w:rsid w:val="00B63108"/>
    <w:rsid w:val="00B6310D"/>
    <w:rsid w:val="00B632C9"/>
    <w:rsid w:val="00B639BF"/>
    <w:rsid w:val="00B6529D"/>
    <w:rsid w:val="00B65302"/>
    <w:rsid w:val="00B6531B"/>
    <w:rsid w:val="00B6542F"/>
    <w:rsid w:val="00B6676F"/>
    <w:rsid w:val="00B66D6F"/>
    <w:rsid w:val="00B678DB"/>
    <w:rsid w:val="00B7056F"/>
    <w:rsid w:val="00B717D6"/>
    <w:rsid w:val="00B727E9"/>
    <w:rsid w:val="00B72B21"/>
    <w:rsid w:val="00B73465"/>
    <w:rsid w:val="00B741D2"/>
    <w:rsid w:val="00B745EA"/>
    <w:rsid w:val="00B750D7"/>
    <w:rsid w:val="00B75289"/>
    <w:rsid w:val="00B75466"/>
    <w:rsid w:val="00B754C3"/>
    <w:rsid w:val="00B75BA1"/>
    <w:rsid w:val="00B75E15"/>
    <w:rsid w:val="00B76ACD"/>
    <w:rsid w:val="00B76B35"/>
    <w:rsid w:val="00B776A1"/>
    <w:rsid w:val="00B77914"/>
    <w:rsid w:val="00B806D6"/>
    <w:rsid w:val="00B81C0B"/>
    <w:rsid w:val="00B8250C"/>
    <w:rsid w:val="00B82517"/>
    <w:rsid w:val="00B82604"/>
    <w:rsid w:val="00B8265B"/>
    <w:rsid w:val="00B82B5C"/>
    <w:rsid w:val="00B83CA3"/>
    <w:rsid w:val="00B84863"/>
    <w:rsid w:val="00B85A85"/>
    <w:rsid w:val="00B861E7"/>
    <w:rsid w:val="00B87264"/>
    <w:rsid w:val="00B8768E"/>
    <w:rsid w:val="00B87986"/>
    <w:rsid w:val="00B87B84"/>
    <w:rsid w:val="00B90198"/>
    <w:rsid w:val="00B90275"/>
    <w:rsid w:val="00B9087A"/>
    <w:rsid w:val="00B90C57"/>
    <w:rsid w:val="00B90FAA"/>
    <w:rsid w:val="00B92169"/>
    <w:rsid w:val="00B937DF"/>
    <w:rsid w:val="00B948A6"/>
    <w:rsid w:val="00B9540F"/>
    <w:rsid w:val="00B954EA"/>
    <w:rsid w:val="00B957BD"/>
    <w:rsid w:val="00B9658C"/>
    <w:rsid w:val="00B9692B"/>
    <w:rsid w:val="00B96C94"/>
    <w:rsid w:val="00B970C9"/>
    <w:rsid w:val="00B97233"/>
    <w:rsid w:val="00B9762E"/>
    <w:rsid w:val="00BA0080"/>
    <w:rsid w:val="00BA0ED6"/>
    <w:rsid w:val="00BA11CE"/>
    <w:rsid w:val="00BA1851"/>
    <w:rsid w:val="00BA226D"/>
    <w:rsid w:val="00BA2A48"/>
    <w:rsid w:val="00BA2DB4"/>
    <w:rsid w:val="00BA34F8"/>
    <w:rsid w:val="00BA513B"/>
    <w:rsid w:val="00BA5946"/>
    <w:rsid w:val="00BA6248"/>
    <w:rsid w:val="00BA6837"/>
    <w:rsid w:val="00BA7D43"/>
    <w:rsid w:val="00BB0D6D"/>
    <w:rsid w:val="00BB2344"/>
    <w:rsid w:val="00BB2A87"/>
    <w:rsid w:val="00BB4066"/>
    <w:rsid w:val="00BB4D30"/>
    <w:rsid w:val="00BB560D"/>
    <w:rsid w:val="00BB57ED"/>
    <w:rsid w:val="00BB5FB5"/>
    <w:rsid w:val="00BB5FE7"/>
    <w:rsid w:val="00BB633D"/>
    <w:rsid w:val="00BB6B20"/>
    <w:rsid w:val="00BC0517"/>
    <w:rsid w:val="00BC082F"/>
    <w:rsid w:val="00BC09D3"/>
    <w:rsid w:val="00BC1521"/>
    <w:rsid w:val="00BC1E7C"/>
    <w:rsid w:val="00BC511A"/>
    <w:rsid w:val="00BC5338"/>
    <w:rsid w:val="00BC683C"/>
    <w:rsid w:val="00BD01C5"/>
    <w:rsid w:val="00BD133D"/>
    <w:rsid w:val="00BD193B"/>
    <w:rsid w:val="00BD1C34"/>
    <w:rsid w:val="00BD285C"/>
    <w:rsid w:val="00BD3C79"/>
    <w:rsid w:val="00BD4F14"/>
    <w:rsid w:val="00BD62FB"/>
    <w:rsid w:val="00BD691F"/>
    <w:rsid w:val="00BD7169"/>
    <w:rsid w:val="00BD784B"/>
    <w:rsid w:val="00BD796B"/>
    <w:rsid w:val="00BD7D76"/>
    <w:rsid w:val="00BE005A"/>
    <w:rsid w:val="00BE00E0"/>
    <w:rsid w:val="00BE0209"/>
    <w:rsid w:val="00BE0858"/>
    <w:rsid w:val="00BE0D78"/>
    <w:rsid w:val="00BE26B9"/>
    <w:rsid w:val="00BE27FC"/>
    <w:rsid w:val="00BE3046"/>
    <w:rsid w:val="00BE341E"/>
    <w:rsid w:val="00BE4386"/>
    <w:rsid w:val="00BE6048"/>
    <w:rsid w:val="00BE6E61"/>
    <w:rsid w:val="00BF01BE"/>
    <w:rsid w:val="00BF0212"/>
    <w:rsid w:val="00BF0654"/>
    <w:rsid w:val="00BF0DE1"/>
    <w:rsid w:val="00BF0E3E"/>
    <w:rsid w:val="00BF1F10"/>
    <w:rsid w:val="00BF30C1"/>
    <w:rsid w:val="00BF3623"/>
    <w:rsid w:val="00BF3AAA"/>
    <w:rsid w:val="00BF3C36"/>
    <w:rsid w:val="00BF4C0F"/>
    <w:rsid w:val="00BF511B"/>
    <w:rsid w:val="00BF592B"/>
    <w:rsid w:val="00BF6198"/>
    <w:rsid w:val="00BF6315"/>
    <w:rsid w:val="00BF72BE"/>
    <w:rsid w:val="00BF77F2"/>
    <w:rsid w:val="00BF7880"/>
    <w:rsid w:val="00C01C2D"/>
    <w:rsid w:val="00C0280B"/>
    <w:rsid w:val="00C02D49"/>
    <w:rsid w:val="00C03B9D"/>
    <w:rsid w:val="00C03CC8"/>
    <w:rsid w:val="00C045A1"/>
    <w:rsid w:val="00C04F03"/>
    <w:rsid w:val="00C05FDF"/>
    <w:rsid w:val="00C0633C"/>
    <w:rsid w:val="00C064DF"/>
    <w:rsid w:val="00C06D0D"/>
    <w:rsid w:val="00C06D4C"/>
    <w:rsid w:val="00C07568"/>
    <w:rsid w:val="00C07B6B"/>
    <w:rsid w:val="00C107F5"/>
    <w:rsid w:val="00C10AD6"/>
    <w:rsid w:val="00C10CAB"/>
    <w:rsid w:val="00C10DF6"/>
    <w:rsid w:val="00C10E4C"/>
    <w:rsid w:val="00C11F91"/>
    <w:rsid w:val="00C11FC2"/>
    <w:rsid w:val="00C127A6"/>
    <w:rsid w:val="00C1313D"/>
    <w:rsid w:val="00C131D1"/>
    <w:rsid w:val="00C143CE"/>
    <w:rsid w:val="00C157DC"/>
    <w:rsid w:val="00C15866"/>
    <w:rsid w:val="00C15CA8"/>
    <w:rsid w:val="00C16184"/>
    <w:rsid w:val="00C166FB"/>
    <w:rsid w:val="00C16B5B"/>
    <w:rsid w:val="00C17ACB"/>
    <w:rsid w:val="00C2068C"/>
    <w:rsid w:val="00C20BE8"/>
    <w:rsid w:val="00C21975"/>
    <w:rsid w:val="00C224F7"/>
    <w:rsid w:val="00C2299A"/>
    <w:rsid w:val="00C23BF6"/>
    <w:rsid w:val="00C23C54"/>
    <w:rsid w:val="00C23C82"/>
    <w:rsid w:val="00C24465"/>
    <w:rsid w:val="00C25D5B"/>
    <w:rsid w:val="00C25E28"/>
    <w:rsid w:val="00C26609"/>
    <w:rsid w:val="00C26CB6"/>
    <w:rsid w:val="00C307C1"/>
    <w:rsid w:val="00C30D6A"/>
    <w:rsid w:val="00C31678"/>
    <w:rsid w:val="00C31E3E"/>
    <w:rsid w:val="00C31EB0"/>
    <w:rsid w:val="00C3290F"/>
    <w:rsid w:val="00C331B6"/>
    <w:rsid w:val="00C333CA"/>
    <w:rsid w:val="00C3366E"/>
    <w:rsid w:val="00C36A34"/>
    <w:rsid w:val="00C36F2F"/>
    <w:rsid w:val="00C370F1"/>
    <w:rsid w:val="00C3757B"/>
    <w:rsid w:val="00C37AC9"/>
    <w:rsid w:val="00C40B7C"/>
    <w:rsid w:val="00C43714"/>
    <w:rsid w:val="00C43811"/>
    <w:rsid w:val="00C43B2C"/>
    <w:rsid w:val="00C440D7"/>
    <w:rsid w:val="00C441B1"/>
    <w:rsid w:val="00C44403"/>
    <w:rsid w:val="00C44D31"/>
    <w:rsid w:val="00C45D14"/>
    <w:rsid w:val="00C46190"/>
    <w:rsid w:val="00C46207"/>
    <w:rsid w:val="00C46237"/>
    <w:rsid w:val="00C4658F"/>
    <w:rsid w:val="00C46C1C"/>
    <w:rsid w:val="00C47493"/>
    <w:rsid w:val="00C475F8"/>
    <w:rsid w:val="00C501C3"/>
    <w:rsid w:val="00C50753"/>
    <w:rsid w:val="00C50B7E"/>
    <w:rsid w:val="00C50EFA"/>
    <w:rsid w:val="00C50F4B"/>
    <w:rsid w:val="00C519AA"/>
    <w:rsid w:val="00C51AF3"/>
    <w:rsid w:val="00C51C86"/>
    <w:rsid w:val="00C51E4A"/>
    <w:rsid w:val="00C52AC7"/>
    <w:rsid w:val="00C52D48"/>
    <w:rsid w:val="00C534E0"/>
    <w:rsid w:val="00C53C1C"/>
    <w:rsid w:val="00C53D50"/>
    <w:rsid w:val="00C54122"/>
    <w:rsid w:val="00C55E0A"/>
    <w:rsid w:val="00C56543"/>
    <w:rsid w:val="00C573B9"/>
    <w:rsid w:val="00C575D7"/>
    <w:rsid w:val="00C604F9"/>
    <w:rsid w:val="00C60EA0"/>
    <w:rsid w:val="00C61EBF"/>
    <w:rsid w:val="00C62723"/>
    <w:rsid w:val="00C62BFD"/>
    <w:rsid w:val="00C62F56"/>
    <w:rsid w:val="00C638CA"/>
    <w:rsid w:val="00C639D5"/>
    <w:rsid w:val="00C63C2F"/>
    <w:rsid w:val="00C64D33"/>
    <w:rsid w:val="00C65425"/>
    <w:rsid w:val="00C66879"/>
    <w:rsid w:val="00C66DC1"/>
    <w:rsid w:val="00C67443"/>
    <w:rsid w:val="00C67AB5"/>
    <w:rsid w:val="00C70022"/>
    <w:rsid w:val="00C7140D"/>
    <w:rsid w:val="00C71431"/>
    <w:rsid w:val="00C719DB"/>
    <w:rsid w:val="00C71EE4"/>
    <w:rsid w:val="00C735B5"/>
    <w:rsid w:val="00C73A42"/>
    <w:rsid w:val="00C73DD6"/>
    <w:rsid w:val="00C74655"/>
    <w:rsid w:val="00C74BBD"/>
    <w:rsid w:val="00C75000"/>
    <w:rsid w:val="00C75512"/>
    <w:rsid w:val="00C75784"/>
    <w:rsid w:val="00C75F19"/>
    <w:rsid w:val="00C76315"/>
    <w:rsid w:val="00C76C17"/>
    <w:rsid w:val="00C8035A"/>
    <w:rsid w:val="00C804B7"/>
    <w:rsid w:val="00C80625"/>
    <w:rsid w:val="00C80F68"/>
    <w:rsid w:val="00C82D24"/>
    <w:rsid w:val="00C834EE"/>
    <w:rsid w:val="00C83880"/>
    <w:rsid w:val="00C83DD1"/>
    <w:rsid w:val="00C83DFB"/>
    <w:rsid w:val="00C8436A"/>
    <w:rsid w:val="00C84570"/>
    <w:rsid w:val="00C84E63"/>
    <w:rsid w:val="00C8539C"/>
    <w:rsid w:val="00C862CD"/>
    <w:rsid w:val="00C8687D"/>
    <w:rsid w:val="00C868CD"/>
    <w:rsid w:val="00C86A3E"/>
    <w:rsid w:val="00C87238"/>
    <w:rsid w:val="00C8783E"/>
    <w:rsid w:val="00C87F26"/>
    <w:rsid w:val="00C90AFB"/>
    <w:rsid w:val="00C9162B"/>
    <w:rsid w:val="00C917AE"/>
    <w:rsid w:val="00C92061"/>
    <w:rsid w:val="00C9217A"/>
    <w:rsid w:val="00C922A4"/>
    <w:rsid w:val="00C92D28"/>
    <w:rsid w:val="00C93A36"/>
    <w:rsid w:val="00C94710"/>
    <w:rsid w:val="00C949ED"/>
    <w:rsid w:val="00C94C92"/>
    <w:rsid w:val="00C94D65"/>
    <w:rsid w:val="00C94FDD"/>
    <w:rsid w:val="00C950C7"/>
    <w:rsid w:val="00C9511A"/>
    <w:rsid w:val="00C95A69"/>
    <w:rsid w:val="00C97744"/>
    <w:rsid w:val="00CA068C"/>
    <w:rsid w:val="00CA1884"/>
    <w:rsid w:val="00CA2000"/>
    <w:rsid w:val="00CA4274"/>
    <w:rsid w:val="00CA438D"/>
    <w:rsid w:val="00CA4B13"/>
    <w:rsid w:val="00CA505C"/>
    <w:rsid w:val="00CA5548"/>
    <w:rsid w:val="00CA6438"/>
    <w:rsid w:val="00CA6534"/>
    <w:rsid w:val="00CA66F8"/>
    <w:rsid w:val="00CA6C26"/>
    <w:rsid w:val="00CA6DF5"/>
    <w:rsid w:val="00CA7818"/>
    <w:rsid w:val="00CB0495"/>
    <w:rsid w:val="00CB1522"/>
    <w:rsid w:val="00CB1674"/>
    <w:rsid w:val="00CB1725"/>
    <w:rsid w:val="00CB20D5"/>
    <w:rsid w:val="00CB3619"/>
    <w:rsid w:val="00CB4E54"/>
    <w:rsid w:val="00CB4EE1"/>
    <w:rsid w:val="00CB4F29"/>
    <w:rsid w:val="00CB5149"/>
    <w:rsid w:val="00CB5634"/>
    <w:rsid w:val="00CB568F"/>
    <w:rsid w:val="00CB56F6"/>
    <w:rsid w:val="00CB5C54"/>
    <w:rsid w:val="00CB5D25"/>
    <w:rsid w:val="00CB5E48"/>
    <w:rsid w:val="00CB6359"/>
    <w:rsid w:val="00CB67AA"/>
    <w:rsid w:val="00CB6FB6"/>
    <w:rsid w:val="00CB72A2"/>
    <w:rsid w:val="00CC07CE"/>
    <w:rsid w:val="00CC0C57"/>
    <w:rsid w:val="00CC0D32"/>
    <w:rsid w:val="00CC1526"/>
    <w:rsid w:val="00CC19F2"/>
    <w:rsid w:val="00CC2806"/>
    <w:rsid w:val="00CC2A48"/>
    <w:rsid w:val="00CC2FE6"/>
    <w:rsid w:val="00CC48DE"/>
    <w:rsid w:val="00CC5176"/>
    <w:rsid w:val="00CC5BDC"/>
    <w:rsid w:val="00CC710A"/>
    <w:rsid w:val="00CC74BC"/>
    <w:rsid w:val="00CC7B2B"/>
    <w:rsid w:val="00CD0514"/>
    <w:rsid w:val="00CD14B2"/>
    <w:rsid w:val="00CD225F"/>
    <w:rsid w:val="00CD2415"/>
    <w:rsid w:val="00CD2F43"/>
    <w:rsid w:val="00CD3384"/>
    <w:rsid w:val="00CD3556"/>
    <w:rsid w:val="00CD3B44"/>
    <w:rsid w:val="00CD3D6D"/>
    <w:rsid w:val="00CD4643"/>
    <w:rsid w:val="00CD475D"/>
    <w:rsid w:val="00CD4983"/>
    <w:rsid w:val="00CD4A7C"/>
    <w:rsid w:val="00CD4F31"/>
    <w:rsid w:val="00CD5967"/>
    <w:rsid w:val="00CD5BD1"/>
    <w:rsid w:val="00CD61E2"/>
    <w:rsid w:val="00CD68FA"/>
    <w:rsid w:val="00CD6B57"/>
    <w:rsid w:val="00CD721F"/>
    <w:rsid w:val="00CD73AF"/>
    <w:rsid w:val="00CD74A7"/>
    <w:rsid w:val="00CD7818"/>
    <w:rsid w:val="00CD7B0C"/>
    <w:rsid w:val="00CE0232"/>
    <w:rsid w:val="00CE053A"/>
    <w:rsid w:val="00CE20A8"/>
    <w:rsid w:val="00CE20F8"/>
    <w:rsid w:val="00CE2C59"/>
    <w:rsid w:val="00CE3B2D"/>
    <w:rsid w:val="00CE3DA1"/>
    <w:rsid w:val="00CE3E03"/>
    <w:rsid w:val="00CE43B2"/>
    <w:rsid w:val="00CE43DD"/>
    <w:rsid w:val="00CE45F8"/>
    <w:rsid w:val="00CE4A41"/>
    <w:rsid w:val="00CE51AE"/>
    <w:rsid w:val="00CE5C4F"/>
    <w:rsid w:val="00CE6196"/>
    <w:rsid w:val="00CE6C8C"/>
    <w:rsid w:val="00CE6D94"/>
    <w:rsid w:val="00CE6D97"/>
    <w:rsid w:val="00CE6FA3"/>
    <w:rsid w:val="00CE7214"/>
    <w:rsid w:val="00CE735F"/>
    <w:rsid w:val="00CF001A"/>
    <w:rsid w:val="00CF0CEB"/>
    <w:rsid w:val="00CF182A"/>
    <w:rsid w:val="00CF1EB0"/>
    <w:rsid w:val="00CF2C86"/>
    <w:rsid w:val="00CF2E25"/>
    <w:rsid w:val="00CF3A9D"/>
    <w:rsid w:val="00CF49AB"/>
    <w:rsid w:val="00CF59B7"/>
    <w:rsid w:val="00CF5F31"/>
    <w:rsid w:val="00CF61A8"/>
    <w:rsid w:val="00CF6C76"/>
    <w:rsid w:val="00D00527"/>
    <w:rsid w:val="00D0096D"/>
    <w:rsid w:val="00D0149E"/>
    <w:rsid w:val="00D01752"/>
    <w:rsid w:val="00D01B1D"/>
    <w:rsid w:val="00D01E16"/>
    <w:rsid w:val="00D02148"/>
    <w:rsid w:val="00D026CC"/>
    <w:rsid w:val="00D02CA3"/>
    <w:rsid w:val="00D037DC"/>
    <w:rsid w:val="00D04271"/>
    <w:rsid w:val="00D053D2"/>
    <w:rsid w:val="00D05EFF"/>
    <w:rsid w:val="00D0609D"/>
    <w:rsid w:val="00D06730"/>
    <w:rsid w:val="00D077BC"/>
    <w:rsid w:val="00D107B9"/>
    <w:rsid w:val="00D10EDE"/>
    <w:rsid w:val="00D123AF"/>
    <w:rsid w:val="00D12B23"/>
    <w:rsid w:val="00D13104"/>
    <w:rsid w:val="00D14067"/>
    <w:rsid w:val="00D14764"/>
    <w:rsid w:val="00D15BFA"/>
    <w:rsid w:val="00D15F89"/>
    <w:rsid w:val="00D16B3E"/>
    <w:rsid w:val="00D1759B"/>
    <w:rsid w:val="00D1779D"/>
    <w:rsid w:val="00D178E9"/>
    <w:rsid w:val="00D17D37"/>
    <w:rsid w:val="00D20669"/>
    <w:rsid w:val="00D21203"/>
    <w:rsid w:val="00D21832"/>
    <w:rsid w:val="00D21E06"/>
    <w:rsid w:val="00D223A4"/>
    <w:rsid w:val="00D228E5"/>
    <w:rsid w:val="00D22A6D"/>
    <w:rsid w:val="00D2343B"/>
    <w:rsid w:val="00D23619"/>
    <w:rsid w:val="00D23E63"/>
    <w:rsid w:val="00D24D61"/>
    <w:rsid w:val="00D24EC4"/>
    <w:rsid w:val="00D263AA"/>
    <w:rsid w:val="00D26BD4"/>
    <w:rsid w:val="00D26DB0"/>
    <w:rsid w:val="00D27138"/>
    <w:rsid w:val="00D2715E"/>
    <w:rsid w:val="00D276D6"/>
    <w:rsid w:val="00D30698"/>
    <w:rsid w:val="00D30BFA"/>
    <w:rsid w:val="00D3195C"/>
    <w:rsid w:val="00D31BEF"/>
    <w:rsid w:val="00D320AE"/>
    <w:rsid w:val="00D32761"/>
    <w:rsid w:val="00D32C20"/>
    <w:rsid w:val="00D32FD3"/>
    <w:rsid w:val="00D3303B"/>
    <w:rsid w:val="00D33083"/>
    <w:rsid w:val="00D33D50"/>
    <w:rsid w:val="00D34B5C"/>
    <w:rsid w:val="00D34FF0"/>
    <w:rsid w:val="00D37B14"/>
    <w:rsid w:val="00D407D3"/>
    <w:rsid w:val="00D41750"/>
    <w:rsid w:val="00D41C05"/>
    <w:rsid w:val="00D41D60"/>
    <w:rsid w:val="00D41DD6"/>
    <w:rsid w:val="00D426B0"/>
    <w:rsid w:val="00D4472B"/>
    <w:rsid w:val="00D451EC"/>
    <w:rsid w:val="00D46355"/>
    <w:rsid w:val="00D466F3"/>
    <w:rsid w:val="00D46DB3"/>
    <w:rsid w:val="00D470B6"/>
    <w:rsid w:val="00D47908"/>
    <w:rsid w:val="00D479B3"/>
    <w:rsid w:val="00D47CBF"/>
    <w:rsid w:val="00D5062A"/>
    <w:rsid w:val="00D50EFF"/>
    <w:rsid w:val="00D51D4A"/>
    <w:rsid w:val="00D52961"/>
    <w:rsid w:val="00D5297B"/>
    <w:rsid w:val="00D52AAB"/>
    <w:rsid w:val="00D531E2"/>
    <w:rsid w:val="00D5323E"/>
    <w:rsid w:val="00D5354F"/>
    <w:rsid w:val="00D5435E"/>
    <w:rsid w:val="00D54659"/>
    <w:rsid w:val="00D54E70"/>
    <w:rsid w:val="00D5544B"/>
    <w:rsid w:val="00D560EE"/>
    <w:rsid w:val="00D5627A"/>
    <w:rsid w:val="00D564A3"/>
    <w:rsid w:val="00D579B2"/>
    <w:rsid w:val="00D57AEB"/>
    <w:rsid w:val="00D6095B"/>
    <w:rsid w:val="00D60AFB"/>
    <w:rsid w:val="00D60B63"/>
    <w:rsid w:val="00D614B7"/>
    <w:rsid w:val="00D61843"/>
    <w:rsid w:val="00D61A87"/>
    <w:rsid w:val="00D62BEC"/>
    <w:rsid w:val="00D62E0D"/>
    <w:rsid w:val="00D6303A"/>
    <w:rsid w:val="00D65B6C"/>
    <w:rsid w:val="00D65D34"/>
    <w:rsid w:val="00D66CAD"/>
    <w:rsid w:val="00D700AC"/>
    <w:rsid w:val="00D72054"/>
    <w:rsid w:val="00D72B8C"/>
    <w:rsid w:val="00D733EB"/>
    <w:rsid w:val="00D736D6"/>
    <w:rsid w:val="00D73B2F"/>
    <w:rsid w:val="00D744AB"/>
    <w:rsid w:val="00D75B26"/>
    <w:rsid w:val="00D762AA"/>
    <w:rsid w:val="00D7680A"/>
    <w:rsid w:val="00D8033B"/>
    <w:rsid w:val="00D808D7"/>
    <w:rsid w:val="00D80E5B"/>
    <w:rsid w:val="00D8120E"/>
    <w:rsid w:val="00D813A0"/>
    <w:rsid w:val="00D818BC"/>
    <w:rsid w:val="00D819D8"/>
    <w:rsid w:val="00D82034"/>
    <w:rsid w:val="00D83625"/>
    <w:rsid w:val="00D84B45"/>
    <w:rsid w:val="00D8570A"/>
    <w:rsid w:val="00D86529"/>
    <w:rsid w:val="00D8665D"/>
    <w:rsid w:val="00D86771"/>
    <w:rsid w:val="00D86FA0"/>
    <w:rsid w:val="00D873E6"/>
    <w:rsid w:val="00D87BFA"/>
    <w:rsid w:val="00D87CD4"/>
    <w:rsid w:val="00D87E81"/>
    <w:rsid w:val="00D910CC"/>
    <w:rsid w:val="00D913A8"/>
    <w:rsid w:val="00D91585"/>
    <w:rsid w:val="00D92536"/>
    <w:rsid w:val="00D9410C"/>
    <w:rsid w:val="00D94567"/>
    <w:rsid w:val="00D95E20"/>
    <w:rsid w:val="00D96919"/>
    <w:rsid w:val="00D96B0A"/>
    <w:rsid w:val="00D96E51"/>
    <w:rsid w:val="00D97925"/>
    <w:rsid w:val="00D97B2F"/>
    <w:rsid w:val="00D97B60"/>
    <w:rsid w:val="00D97FB0"/>
    <w:rsid w:val="00DA0367"/>
    <w:rsid w:val="00DA03B3"/>
    <w:rsid w:val="00DA1596"/>
    <w:rsid w:val="00DA1B81"/>
    <w:rsid w:val="00DA1C18"/>
    <w:rsid w:val="00DA23B0"/>
    <w:rsid w:val="00DA27C1"/>
    <w:rsid w:val="00DA31A7"/>
    <w:rsid w:val="00DA3411"/>
    <w:rsid w:val="00DA3E3B"/>
    <w:rsid w:val="00DA497A"/>
    <w:rsid w:val="00DA55FF"/>
    <w:rsid w:val="00DA57B8"/>
    <w:rsid w:val="00DA5835"/>
    <w:rsid w:val="00DA63EC"/>
    <w:rsid w:val="00DA67A8"/>
    <w:rsid w:val="00DA6C81"/>
    <w:rsid w:val="00DA7CA9"/>
    <w:rsid w:val="00DB0276"/>
    <w:rsid w:val="00DB1DBD"/>
    <w:rsid w:val="00DB2C72"/>
    <w:rsid w:val="00DB2FC5"/>
    <w:rsid w:val="00DB35B6"/>
    <w:rsid w:val="00DB3955"/>
    <w:rsid w:val="00DB53B2"/>
    <w:rsid w:val="00DB569F"/>
    <w:rsid w:val="00DB5AB3"/>
    <w:rsid w:val="00DB5B64"/>
    <w:rsid w:val="00DB5EA8"/>
    <w:rsid w:val="00DB6147"/>
    <w:rsid w:val="00DB63A0"/>
    <w:rsid w:val="00DB6BF8"/>
    <w:rsid w:val="00DB7142"/>
    <w:rsid w:val="00DB7A62"/>
    <w:rsid w:val="00DB7D09"/>
    <w:rsid w:val="00DC23A3"/>
    <w:rsid w:val="00DC2C45"/>
    <w:rsid w:val="00DC2C49"/>
    <w:rsid w:val="00DC2D21"/>
    <w:rsid w:val="00DC317A"/>
    <w:rsid w:val="00DC334A"/>
    <w:rsid w:val="00DC3744"/>
    <w:rsid w:val="00DC3AE0"/>
    <w:rsid w:val="00DC3AF5"/>
    <w:rsid w:val="00DC400F"/>
    <w:rsid w:val="00DC47C0"/>
    <w:rsid w:val="00DC487E"/>
    <w:rsid w:val="00DC5241"/>
    <w:rsid w:val="00DC54EA"/>
    <w:rsid w:val="00DC5984"/>
    <w:rsid w:val="00DC63E4"/>
    <w:rsid w:val="00DC6BB0"/>
    <w:rsid w:val="00DC7417"/>
    <w:rsid w:val="00DD08E7"/>
    <w:rsid w:val="00DD0AA7"/>
    <w:rsid w:val="00DD13FE"/>
    <w:rsid w:val="00DD1687"/>
    <w:rsid w:val="00DD2195"/>
    <w:rsid w:val="00DD359E"/>
    <w:rsid w:val="00DD4065"/>
    <w:rsid w:val="00DD45BC"/>
    <w:rsid w:val="00DD473C"/>
    <w:rsid w:val="00DD4995"/>
    <w:rsid w:val="00DD4EB3"/>
    <w:rsid w:val="00DD4FD7"/>
    <w:rsid w:val="00DD5FA2"/>
    <w:rsid w:val="00DD7AF3"/>
    <w:rsid w:val="00DE0416"/>
    <w:rsid w:val="00DE0F01"/>
    <w:rsid w:val="00DE12AD"/>
    <w:rsid w:val="00DE143A"/>
    <w:rsid w:val="00DE15AC"/>
    <w:rsid w:val="00DE2B93"/>
    <w:rsid w:val="00DE4079"/>
    <w:rsid w:val="00DE4F04"/>
    <w:rsid w:val="00DE55BB"/>
    <w:rsid w:val="00DE59B0"/>
    <w:rsid w:val="00DE67DA"/>
    <w:rsid w:val="00DE73AF"/>
    <w:rsid w:val="00DE7C72"/>
    <w:rsid w:val="00DE7D9A"/>
    <w:rsid w:val="00DF0726"/>
    <w:rsid w:val="00DF0810"/>
    <w:rsid w:val="00DF1612"/>
    <w:rsid w:val="00DF16C9"/>
    <w:rsid w:val="00DF2EEE"/>
    <w:rsid w:val="00DF4D32"/>
    <w:rsid w:val="00DF5DD5"/>
    <w:rsid w:val="00DF6C2E"/>
    <w:rsid w:val="00DF7F8E"/>
    <w:rsid w:val="00E00545"/>
    <w:rsid w:val="00E01E03"/>
    <w:rsid w:val="00E040EB"/>
    <w:rsid w:val="00E04A5B"/>
    <w:rsid w:val="00E04F13"/>
    <w:rsid w:val="00E05729"/>
    <w:rsid w:val="00E059F3"/>
    <w:rsid w:val="00E07059"/>
    <w:rsid w:val="00E10CF4"/>
    <w:rsid w:val="00E11200"/>
    <w:rsid w:val="00E1139E"/>
    <w:rsid w:val="00E11696"/>
    <w:rsid w:val="00E1208D"/>
    <w:rsid w:val="00E12AA2"/>
    <w:rsid w:val="00E12FCB"/>
    <w:rsid w:val="00E134E3"/>
    <w:rsid w:val="00E139FF"/>
    <w:rsid w:val="00E13E45"/>
    <w:rsid w:val="00E152DE"/>
    <w:rsid w:val="00E16127"/>
    <w:rsid w:val="00E1689B"/>
    <w:rsid w:val="00E16E83"/>
    <w:rsid w:val="00E17505"/>
    <w:rsid w:val="00E20505"/>
    <w:rsid w:val="00E20904"/>
    <w:rsid w:val="00E225CA"/>
    <w:rsid w:val="00E22E6D"/>
    <w:rsid w:val="00E235D4"/>
    <w:rsid w:val="00E23AC0"/>
    <w:rsid w:val="00E24E69"/>
    <w:rsid w:val="00E252A6"/>
    <w:rsid w:val="00E26557"/>
    <w:rsid w:val="00E266A4"/>
    <w:rsid w:val="00E26C3D"/>
    <w:rsid w:val="00E27530"/>
    <w:rsid w:val="00E27CB6"/>
    <w:rsid w:val="00E30132"/>
    <w:rsid w:val="00E305F2"/>
    <w:rsid w:val="00E31595"/>
    <w:rsid w:val="00E315F5"/>
    <w:rsid w:val="00E31667"/>
    <w:rsid w:val="00E3178D"/>
    <w:rsid w:val="00E31E60"/>
    <w:rsid w:val="00E3218B"/>
    <w:rsid w:val="00E3220D"/>
    <w:rsid w:val="00E3482D"/>
    <w:rsid w:val="00E34E4B"/>
    <w:rsid w:val="00E3523E"/>
    <w:rsid w:val="00E36D16"/>
    <w:rsid w:val="00E37186"/>
    <w:rsid w:val="00E37594"/>
    <w:rsid w:val="00E402DE"/>
    <w:rsid w:val="00E40E58"/>
    <w:rsid w:val="00E410D0"/>
    <w:rsid w:val="00E416A6"/>
    <w:rsid w:val="00E41990"/>
    <w:rsid w:val="00E41A46"/>
    <w:rsid w:val="00E41E96"/>
    <w:rsid w:val="00E42DE4"/>
    <w:rsid w:val="00E43565"/>
    <w:rsid w:val="00E44D66"/>
    <w:rsid w:val="00E4587F"/>
    <w:rsid w:val="00E45C89"/>
    <w:rsid w:val="00E46972"/>
    <w:rsid w:val="00E46A5E"/>
    <w:rsid w:val="00E47FA4"/>
    <w:rsid w:val="00E47FDB"/>
    <w:rsid w:val="00E500F7"/>
    <w:rsid w:val="00E501D6"/>
    <w:rsid w:val="00E50CF4"/>
    <w:rsid w:val="00E51AFD"/>
    <w:rsid w:val="00E51D10"/>
    <w:rsid w:val="00E526E6"/>
    <w:rsid w:val="00E528C4"/>
    <w:rsid w:val="00E53751"/>
    <w:rsid w:val="00E54497"/>
    <w:rsid w:val="00E54D29"/>
    <w:rsid w:val="00E54D92"/>
    <w:rsid w:val="00E550A1"/>
    <w:rsid w:val="00E555AF"/>
    <w:rsid w:val="00E56326"/>
    <w:rsid w:val="00E565F9"/>
    <w:rsid w:val="00E57080"/>
    <w:rsid w:val="00E5719B"/>
    <w:rsid w:val="00E5745B"/>
    <w:rsid w:val="00E6195E"/>
    <w:rsid w:val="00E61D09"/>
    <w:rsid w:val="00E6223B"/>
    <w:rsid w:val="00E62F9C"/>
    <w:rsid w:val="00E630E7"/>
    <w:rsid w:val="00E6315F"/>
    <w:rsid w:val="00E63245"/>
    <w:rsid w:val="00E63C0F"/>
    <w:rsid w:val="00E63DD2"/>
    <w:rsid w:val="00E63F0D"/>
    <w:rsid w:val="00E64753"/>
    <w:rsid w:val="00E65CCD"/>
    <w:rsid w:val="00E66280"/>
    <w:rsid w:val="00E6649E"/>
    <w:rsid w:val="00E70241"/>
    <w:rsid w:val="00E70F02"/>
    <w:rsid w:val="00E71ACF"/>
    <w:rsid w:val="00E71E1C"/>
    <w:rsid w:val="00E72151"/>
    <w:rsid w:val="00E72D41"/>
    <w:rsid w:val="00E72FC8"/>
    <w:rsid w:val="00E74892"/>
    <w:rsid w:val="00E7496B"/>
    <w:rsid w:val="00E752C0"/>
    <w:rsid w:val="00E76398"/>
    <w:rsid w:val="00E76FB6"/>
    <w:rsid w:val="00E7710D"/>
    <w:rsid w:val="00E77212"/>
    <w:rsid w:val="00E77228"/>
    <w:rsid w:val="00E776C9"/>
    <w:rsid w:val="00E7780E"/>
    <w:rsid w:val="00E77887"/>
    <w:rsid w:val="00E80BD2"/>
    <w:rsid w:val="00E80C39"/>
    <w:rsid w:val="00E80E4F"/>
    <w:rsid w:val="00E81787"/>
    <w:rsid w:val="00E81E34"/>
    <w:rsid w:val="00E822C2"/>
    <w:rsid w:val="00E82E01"/>
    <w:rsid w:val="00E8650D"/>
    <w:rsid w:val="00E86E04"/>
    <w:rsid w:val="00E87567"/>
    <w:rsid w:val="00E90061"/>
    <w:rsid w:val="00E912A0"/>
    <w:rsid w:val="00E92472"/>
    <w:rsid w:val="00E92B02"/>
    <w:rsid w:val="00E932D5"/>
    <w:rsid w:val="00E93581"/>
    <w:rsid w:val="00E93A18"/>
    <w:rsid w:val="00E93AF5"/>
    <w:rsid w:val="00E94DF1"/>
    <w:rsid w:val="00E94F3F"/>
    <w:rsid w:val="00E95834"/>
    <w:rsid w:val="00E959C7"/>
    <w:rsid w:val="00E95D94"/>
    <w:rsid w:val="00E97352"/>
    <w:rsid w:val="00E9744F"/>
    <w:rsid w:val="00EA020A"/>
    <w:rsid w:val="00EA0379"/>
    <w:rsid w:val="00EA0D8D"/>
    <w:rsid w:val="00EA0DCF"/>
    <w:rsid w:val="00EA1B03"/>
    <w:rsid w:val="00EA23E4"/>
    <w:rsid w:val="00EA2AA9"/>
    <w:rsid w:val="00EA37B5"/>
    <w:rsid w:val="00EA37D8"/>
    <w:rsid w:val="00EA3F45"/>
    <w:rsid w:val="00EA4602"/>
    <w:rsid w:val="00EA483E"/>
    <w:rsid w:val="00EA7685"/>
    <w:rsid w:val="00EA789B"/>
    <w:rsid w:val="00EB0402"/>
    <w:rsid w:val="00EB0D88"/>
    <w:rsid w:val="00EB12E9"/>
    <w:rsid w:val="00EB1FCA"/>
    <w:rsid w:val="00EB213F"/>
    <w:rsid w:val="00EB2679"/>
    <w:rsid w:val="00EB30AA"/>
    <w:rsid w:val="00EB501E"/>
    <w:rsid w:val="00EB5377"/>
    <w:rsid w:val="00EB5AF9"/>
    <w:rsid w:val="00EB7232"/>
    <w:rsid w:val="00EB78F4"/>
    <w:rsid w:val="00EC24C7"/>
    <w:rsid w:val="00EC3F9E"/>
    <w:rsid w:val="00EC41EC"/>
    <w:rsid w:val="00EC4F54"/>
    <w:rsid w:val="00EC678E"/>
    <w:rsid w:val="00EC6825"/>
    <w:rsid w:val="00ED0345"/>
    <w:rsid w:val="00ED17A9"/>
    <w:rsid w:val="00ED18B1"/>
    <w:rsid w:val="00ED1B9C"/>
    <w:rsid w:val="00ED2A41"/>
    <w:rsid w:val="00ED3829"/>
    <w:rsid w:val="00ED3E2C"/>
    <w:rsid w:val="00ED444B"/>
    <w:rsid w:val="00ED4C37"/>
    <w:rsid w:val="00ED5747"/>
    <w:rsid w:val="00ED5F82"/>
    <w:rsid w:val="00ED6E7F"/>
    <w:rsid w:val="00ED751F"/>
    <w:rsid w:val="00ED7F6E"/>
    <w:rsid w:val="00EE04FF"/>
    <w:rsid w:val="00EE1396"/>
    <w:rsid w:val="00EE13CE"/>
    <w:rsid w:val="00EE21AB"/>
    <w:rsid w:val="00EE277E"/>
    <w:rsid w:val="00EE2AC1"/>
    <w:rsid w:val="00EE30EF"/>
    <w:rsid w:val="00EE3840"/>
    <w:rsid w:val="00EE3D8D"/>
    <w:rsid w:val="00EE4026"/>
    <w:rsid w:val="00EE4836"/>
    <w:rsid w:val="00EE4954"/>
    <w:rsid w:val="00EE4DBB"/>
    <w:rsid w:val="00EE5253"/>
    <w:rsid w:val="00EE5750"/>
    <w:rsid w:val="00EE583C"/>
    <w:rsid w:val="00EE6447"/>
    <w:rsid w:val="00EE6771"/>
    <w:rsid w:val="00EE69A6"/>
    <w:rsid w:val="00EE6C42"/>
    <w:rsid w:val="00EE6CAA"/>
    <w:rsid w:val="00EE7A5F"/>
    <w:rsid w:val="00EE7BD2"/>
    <w:rsid w:val="00EF0145"/>
    <w:rsid w:val="00EF0745"/>
    <w:rsid w:val="00EF12EA"/>
    <w:rsid w:val="00EF1540"/>
    <w:rsid w:val="00EF1D49"/>
    <w:rsid w:val="00EF212E"/>
    <w:rsid w:val="00EF22E5"/>
    <w:rsid w:val="00EF2C53"/>
    <w:rsid w:val="00EF2F82"/>
    <w:rsid w:val="00EF39AA"/>
    <w:rsid w:val="00EF54FE"/>
    <w:rsid w:val="00EF5CCE"/>
    <w:rsid w:val="00EF640D"/>
    <w:rsid w:val="00EF69DE"/>
    <w:rsid w:val="00EF7C75"/>
    <w:rsid w:val="00EF7D0A"/>
    <w:rsid w:val="00F015FB"/>
    <w:rsid w:val="00F01631"/>
    <w:rsid w:val="00F02B34"/>
    <w:rsid w:val="00F02EA1"/>
    <w:rsid w:val="00F0425B"/>
    <w:rsid w:val="00F04A2B"/>
    <w:rsid w:val="00F05AA6"/>
    <w:rsid w:val="00F05DC3"/>
    <w:rsid w:val="00F06AAE"/>
    <w:rsid w:val="00F06F28"/>
    <w:rsid w:val="00F0702E"/>
    <w:rsid w:val="00F07D1E"/>
    <w:rsid w:val="00F10492"/>
    <w:rsid w:val="00F121DF"/>
    <w:rsid w:val="00F122EF"/>
    <w:rsid w:val="00F12739"/>
    <w:rsid w:val="00F12D00"/>
    <w:rsid w:val="00F136CD"/>
    <w:rsid w:val="00F138EA"/>
    <w:rsid w:val="00F13EB5"/>
    <w:rsid w:val="00F14190"/>
    <w:rsid w:val="00F146C3"/>
    <w:rsid w:val="00F14992"/>
    <w:rsid w:val="00F155CC"/>
    <w:rsid w:val="00F15A20"/>
    <w:rsid w:val="00F162C0"/>
    <w:rsid w:val="00F167C1"/>
    <w:rsid w:val="00F16947"/>
    <w:rsid w:val="00F16F04"/>
    <w:rsid w:val="00F1791C"/>
    <w:rsid w:val="00F17EF0"/>
    <w:rsid w:val="00F210D0"/>
    <w:rsid w:val="00F21536"/>
    <w:rsid w:val="00F21C54"/>
    <w:rsid w:val="00F227C2"/>
    <w:rsid w:val="00F22CE5"/>
    <w:rsid w:val="00F237F8"/>
    <w:rsid w:val="00F247CF"/>
    <w:rsid w:val="00F2490A"/>
    <w:rsid w:val="00F2499A"/>
    <w:rsid w:val="00F25F4B"/>
    <w:rsid w:val="00F26EA1"/>
    <w:rsid w:val="00F27207"/>
    <w:rsid w:val="00F27A4E"/>
    <w:rsid w:val="00F3021B"/>
    <w:rsid w:val="00F320A4"/>
    <w:rsid w:val="00F3260F"/>
    <w:rsid w:val="00F329EE"/>
    <w:rsid w:val="00F32A51"/>
    <w:rsid w:val="00F33615"/>
    <w:rsid w:val="00F33BF0"/>
    <w:rsid w:val="00F33F56"/>
    <w:rsid w:val="00F34004"/>
    <w:rsid w:val="00F3430A"/>
    <w:rsid w:val="00F349C4"/>
    <w:rsid w:val="00F34A62"/>
    <w:rsid w:val="00F35746"/>
    <w:rsid w:val="00F3733C"/>
    <w:rsid w:val="00F37651"/>
    <w:rsid w:val="00F406B1"/>
    <w:rsid w:val="00F406E3"/>
    <w:rsid w:val="00F415E0"/>
    <w:rsid w:val="00F41AC1"/>
    <w:rsid w:val="00F41CD1"/>
    <w:rsid w:val="00F423E4"/>
    <w:rsid w:val="00F42D04"/>
    <w:rsid w:val="00F42E4A"/>
    <w:rsid w:val="00F42F9C"/>
    <w:rsid w:val="00F43492"/>
    <w:rsid w:val="00F43784"/>
    <w:rsid w:val="00F45AF3"/>
    <w:rsid w:val="00F46549"/>
    <w:rsid w:val="00F466D9"/>
    <w:rsid w:val="00F467F0"/>
    <w:rsid w:val="00F46842"/>
    <w:rsid w:val="00F4715A"/>
    <w:rsid w:val="00F47711"/>
    <w:rsid w:val="00F47BC4"/>
    <w:rsid w:val="00F50245"/>
    <w:rsid w:val="00F51590"/>
    <w:rsid w:val="00F51B7D"/>
    <w:rsid w:val="00F51CF9"/>
    <w:rsid w:val="00F534BB"/>
    <w:rsid w:val="00F5385F"/>
    <w:rsid w:val="00F54481"/>
    <w:rsid w:val="00F55918"/>
    <w:rsid w:val="00F55EC7"/>
    <w:rsid w:val="00F55F5C"/>
    <w:rsid w:val="00F5690C"/>
    <w:rsid w:val="00F5690F"/>
    <w:rsid w:val="00F60160"/>
    <w:rsid w:val="00F6027D"/>
    <w:rsid w:val="00F61EC0"/>
    <w:rsid w:val="00F62082"/>
    <w:rsid w:val="00F62A4C"/>
    <w:rsid w:val="00F62BDB"/>
    <w:rsid w:val="00F63291"/>
    <w:rsid w:val="00F63863"/>
    <w:rsid w:val="00F648B1"/>
    <w:rsid w:val="00F64DD1"/>
    <w:rsid w:val="00F65415"/>
    <w:rsid w:val="00F659E1"/>
    <w:rsid w:val="00F7009F"/>
    <w:rsid w:val="00F709D3"/>
    <w:rsid w:val="00F7132D"/>
    <w:rsid w:val="00F71DA7"/>
    <w:rsid w:val="00F72605"/>
    <w:rsid w:val="00F7491E"/>
    <w:rsid w:val="00F75072"/>
    <w:rsid w:val="00F755BC"/>
    <w:rsid w:val="00F75A4C"/>
    <w:rsid w:val="00F764EF"/>
    <w:rsid w:val="00F76753"/>
    <w:rsid w:val="00F76A27"/>
    <w:rsid w:val="00F77167"/>
    <w:rsid w:val="00F805A7"/>
    <w:rsid w:val="00F80934"/>
    <w:rsid w:val="00F80C35"/>
    <w:rsid w:val="00F80CBE"/>
    <w:rsid w:val="00F81BBA"/>
    <w:rsid w:val="00F81C4D"/>
    <w:rsid w:val="00F81E07"/>
    <w:rsid w:val="00F81E8E"/>
    <w:rsid w:val="00F82B11"/>
    <w:rsid w:val="00F834A5"/>
    <w:rsid w:val="00F83DC2"/>
    <w:rsid w:val="00F85456"/>
    <w:rsid w:val="00F85BBE"/>
    <w:rsid w:val="00F86742"/>
    <w:rsid w:val="00F86D60"/>
    <w:rsid w:val="00F86FAF"/>
    <w:rsid w:val="00F872F9"/>
    <w:rsid w:val="00F8743C"/>
    <w:rsid w:val="00F8761A"/>
    <w:rsid w:val="00F878CE"/>
    <w:rsid w:val="00F902B8"/>
    <w:rsid w:val="00F90312"/>
    <w:rsid w:val="00F90DE3"/>
    <w:rsid w:val="00F9102B"/>
    <w:rsid w:val="00F91832"/>
    <w:rsid w:val="00F932A9"/>
    <w:rsid w:val="00F93BFE"/>
    <w:rsid w:val="00F95E4B"/>
    <w:rsid w:val="00F963EB"/>
    <w:rsid w:val="00F96CF1"/>
    <w:rsid w:val="00F97A38"/>
    <w:rsid w:val="00FA0DFC"/>
    <w:rsid w:val="00FA13C5"/>
    <w:rsid w:val="00FA2E71"/>
    <w:rsid w:val="00FA3489"/>
    <w:rsid w:val="00FA34A1"/>
    <w:rsid w:val="00FA3811"/>
    <w:rsid w:val="00FA3B43"/>
    <w:rsid w:val="00FA467C"/>
    <w:rsid w:val="00FA4D4B"/>
    <w:rsid w:val="00FA4FDB"/>
    <w:rsid w:val="00FA60B3"/>
    <w:rsid w:val="00FA6633"/>
    <w:rsid w:val="00FA6A47"/>
    <w:rsid w:val="00FA7308"/>
    <w:rsid w:val="00FB04AC"/>
    <w:rsid w:val="00FB082E"/>
    <w:rsid w:val="00FB0936"/>
    <w:rsid w:val="00FB0DB1"/>
    <w:rsid w:val="00FB155B"/>
    <w:rsid w:val="00FB184E"/>
    <w:rsid w:val="00FB1A09"/>
    <w:rsid w:val="00FB1F8B"/>
    <w:rsid w:val="00FB2E42"/>
    <w:rsid w:val="00FB3207"/>
    <w:rsid w:val="00FB34E0"/>
    <w:rsid w:val="00FB3B4D"/>
    <w:rsid w:val="00FB3DF7"/>
    <w:rsid w:val="00FB45BE"/>
    <w:rsid w:val="00FB45CF"/>
    <w:rsid w:val="00FB4A7D"/>
    <w:rsid w:val="00FB4DB0"/>
    <w:rsid w:val="00FB5158"/>
    <w:rsid w:val="00FB54ED"/>
    <w:rsid w:val="00FB6100"/>
    <w:rsid w:val="00FB6752"/>
    <w:rsid w:val="00FB6A6D"/>
    <w:rsid w:val="00FB6D25"/>
    <w:rsid w:val="00FB768F"/>
    <w:rsid w:val="00FB7823"/>
    <w:rsid w:val="00FB7C9E"/>
    <w:rsid w:val="00FC06D3"/>
    <w:rsid w:val="00FC0A5F"/>
    <w:rsid w:val="00FC1BC5"/>
    <w:rsid w:val="00FC2308"/>
    <w:rsid w:val="00FC3712"/>
    <w:rsid w:val="00FC3951"/>
    <w:rsid w:val="00FC49CD"/>
    <w:rsid w:val="00FC539D"/>
    <w:rsid w:val="00FC5435"/>
    <w:rsid w:val="00FC58D1"/>
    <w:rsid w:val="00FC65E1"/>
    <w:rsid w:val="00FC6A93"/>
    <w:rsid w:val="00FC6D8B"/>
    <w:rsid w:val="00FC737F"/>
    <w:rsid w:val="00FC74F7"/>
    <w:rsid w:val="00FC788D"/>
    <w:rsid w:val="00FD0BCC"/>
    <w:rsid w:val="00FD0D3E"/>
    <w:rsid w:val="00FD116A"/>
    <w:rsid w:val="00FD129C"/>
    <w:rsid w:val="00FD2F95"/>
    <w:rsid w:val="00FD4C5B"/>
    <w:rsid w:val="00FD500C"/>
    <w:rsid w:val="00FD5187"/>
    <w:rsid w:val="00FD543E"/>
    <w:rsid w:val="00FD61CC"/>
    <w:rsid w:val="00FD65F7"/>
    <w:rsid w:val="00FD6619"/>
    <w:rsid w:val="00FD6A6A"/>
    <w:rsid w:val="00FD6B38"/>
    <w:rsid w:val="00FD6BC9"/>
    <w:rsid w:val="00FD7EEC"/>
    <w:rsid w:val="00FE03E0"/>
    <w:rsid w:val="00FE100F"/>
    <w:rsid w:val="00FE1FB2"/>
    <w:rsid w:val="00FE23CD"/>
    <w:rsid w:val="00FE287E"/>
    <w:rsid w:val="00FE2A7F"/>
    <w:rsid w:val="00FE31E6"/>
    <w:rsid w:val="00FE3B9C"/>
    <w:rsid w:val="00FE408C"/>
    <w:rsid w:val="00FE5264"/>
    <w:rsid w:val="00FE52DD"/>
    <w:rsid w:val="00FE5435"/>
    <w:rsid w:val="00FE5C18"/>
    <w:rsid w:val="00FE6384"/>
    <w:rsid w:val="00FE6E67"/>
    <w:rsid w:val="00FE71A8"/>
    <w:rsid w:val="00FE724E"/>
    <w:rsid w:val="00FE7C2D"/>
    <w:rsid w:val="00FF1122"/>
    <w:rsid w:val="00FF1777"/>
    <w:rsid w:val="00FF1B20"/>
    <w:rsid w:val="00FF27A1"/>
    <w:rsid w:val="00FF4040"/>
    <w:rsid w:val="00FF4A57"/>
    <w:rsid w:val="00FF5014"/>
    <w:rsid w:val="00FF57DB"/>
    <w:rsid w:val="00FF59E9"/>
    <w:rsid w:val="00FF76BA"/>
    <w:rsid w:val="047F98CE"/>
    <w:rsid w:val="5D114F71"/>
    <w:rsid w:val="6607D2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AEA119"/>
  <w15:docId w15:val="{9BF203BE-4DF4-40D9-8ED5-F211D9A7B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3876"/>
    <w:rPr>
      <w:rFonts w:eastAsia="Times New Roman"/>
      <w:sz w:val="22"/>
    </w:rPr>
  </w:style>
  <w:style w:type="paragraph" w:styleId="Nadpis1">
    <w:name w:val="heading 1"/>
    <w:aliases w:val="Chapter,_Nadpis 1,Hoofdstukkop,Section Heading,H1,h1,Základní kapitola,ASAPHeading 1,Kapitola,section,1,Nadpis 1T,V_Head1,Záhlaví 1,Char Char Char Char Char Char Char Char,RI,No numbers"/>
    <w:basedOn w:val="Odstavecseseznamem"/>
    <w:next w:val="Normln"/>
    <w:link w:val="Nadpis1Char"/>
    <w:uiPriority w:val="9"/>
    <w:qFormat/>
    <w:rsid w:val="0043458C"/>
    <w:pPr>
      <w:keepNext/>
      <w:keepLines/>
      <w:numPr>
        <w:numId w:val="2"/>
      </w:numPr>
      <w:spacing w:before="480" w:after="240"/>
      <w:ind w:left="0" w:firstLine="0"/>
      <w:contextualSpacing w:val="0"/>
      <w:jc w:val="center"/>
      <w:outlineLvl w:val="0"/>
    </w:pPr>
    <w:rPr>
      <w:b/>
      <w:lang w:eastAsia="ar-SA"/>
    </w:rPr>
  </w:style>
  <w:style w:type="paragraph" w:styleId="Nadpis2">
    <w:name w:val="heading 2"/>
    <w:aliases w:val="Podkapitola1,Char Char Char,Char Char Char Char Char,Section,m,Body Text (Reset numbering),Reset numbering,H2,h2,TF-Overskrit 2,h2 main heading,2m,h 2,B Sub/Bold,B Sub/Bold1,B Sub/Bold2,B Sub/Bold11,h2 main heading1,h2 main heading2"/>
    <w:basedOn w:val="Normln"/>
    <w:next w:val="Normln"/>
    <w:link w:val="Nadpis2Char"/>
    <w:unhideWhenUsed/>
    <w:qFormat/>
    <w:rsid w:val="00243D4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aliases w:val="Podpodkapitola,Char,Level 1 - 2,h3,C Sub-Sub/Italic,h3 sub heading,Head 31,Head 32,C Sub-Sub/Italic1,h3 sub heading1,H3,3m,Level 1 - 1,GPH Heading 3,Sub-section,H31,(Alt+3),3,Sub2Para"/>
    <w:basedOn w:val="Normln"/>
    <w:next w:val="Normln"/>
    <w:link w:val="Nadpis3Char"/>
    <w:unhideWhenUsed/>
    <w:qFormat/>
    <w:rsid w:val="006A4DDC"/>
    <w:pPr>
      <w:keepNext/>
      <w:spacing w:before="240" w:after="60"/>
      <w:outlineLvl w:val="2"/>
    </w:pPr>
    <w:rPr>
      <w:rFonts w:ascii="Cambria" w:hAnsi="Cambria"/>
      <w:b/>
      <w:bCs/>
      <w:sz w:val="26"/>
      <w:szCs w:val="26"/>
    </w:rPr>
  </w:style>
  <w:style w:type="paragraph" w:styleId="Nadpis4">
    <w:name w:val="heading 4"/>
    <w:aliases w:val="Text_Subhead_Sub,h4,h4 sub sub heading,D Sub-Sub/Plain,Level 2 - (a),Level 2 - a,GPH Heading 4,Schedules,Vertrag,smlouva"/>
    <w:basedOn w:val="Normln"/>
    <w:next w:val="Normln"/>
    <w:link w:val="Nadpis4Char"/>
    <w:qFormat/>
    <w:rsid w:val="00306281"/>
    <w:pPr>
      <w:keepNext/>
      <w:spacing w:before="240" w:after="60"/>
      <w:ind w:left="864" w:hanging="864"/>
      <w:jc w:val="both"/>
      <w:outlineLvl w:val="3"/>
    </w:pPr>
    <w:rPr>
      <w:b/>
      <w:bCs/>
      <w:sz w:val="28"/>
      <w:szCs w:val="28"/>
    </w:rPr>
  </w:style>
  <w:style w:type="paragraph" w:styleId="Nadpis5">
    <w:name w:val="heading 5"/>
    <w:aliases w:val="Heading 5(unused),Level 3 - (i)"/>
    <w:basedOn w:val="Normln"/>
    <w:next w:val="Normln"/>
    <w:link w:val="Nadpis5Char"/>
    <w:qFormat/>
    <w:rsid w:val="00306281"/>
    <w:pPr>
      <w:spacing w:before="120" w:after="120"/>
      <w:ind w:left="1008" w:hanging="1008"/>
      <w:jc w:val="both"/>
      <w:outlineLvl w:val="4"/>
    </w:pPr>
    <w:rPr>
      <w:rFonts w:ascii="Times New Roman" w:hAnsi="Times New Roman"/>
      <w:lang w:eastAsia="en-US"/>
    </w:rPr>
  </w:style>
  <w:style w:type="paragraph" w:styleId="Nadpis6">
    <w:name w:val="heading 6"/>
    <w:aliases w:val="Heading 6(unused),Legal Level 1.,L1 PIP"/>
    <w:basedOn w:val="Normln"/>
    <w:next w:val="Normln"/>
    <w:link w:val="Nadpis6Char"/>
    <w:qFormat/>
    <w:rsid w:val="00306281"/>
    <w:pPr>
      <w:spacing w:before="240" w:after="60"/>
      <w:ind w:left="1152" w:hanging="1152"/>
      <w:jc w:val="both"/>
      <w:outlineLvl w:val="5"/>
    </w:pPr>
    <w:rPr>
      <w:rFonts w:ascii="Times New Roman" w:hAnsi="Times New Roman"/>
      <w:i/>
      <w:lang w:eastAsia="en-US"/>
    </w:rPr>
  </w:style>
  <w:style w:type="paragraph" w:styleId="Nadpis7">
    <w:name w:val="heading 7"/>
    <w:aliases w:val="Appendix Major,7,E1 Marginal"/>
    <w:basedOn w:val="Normln"/>
    <w:next w:val="Normln"/>
    <w:link w:val="Nadpis7Char"/>
    <w:qFormat/>
    <w:rsid w:val="00306281"/>
    <w:pPr>
      <w:spacing w:before="240" w:after="60"/>
      <w:ind w:left="1296" w:hanging="1296"/>
      <w:jc w:val="both"/>
      <w:outlineLvl w:val="6"/>
    </w:pPr>
    <w:rPr>
      <w:rFonts w:ascii="Arial" w:hAnsi="Arial"/>
      <w:sz w:val="20"/>
      <w:lang w:eastAsia="en-US"/>
    </w:rPr>
  </w:style>
  <w:style w:type="paragraph" w:styleId="Nadpis8">
    <w:name w:val="heading 8"/>
    <w:basedOn w:val="Normln"/>
    <w:next w:val="Normln"/>
    <w:link w:val="Nadpis8Char"/>
    <w:qFormat/>
    <w:rsid w:val="00306281"/>
    <w:pPr>
      <w:spacing w:before="240" w:after="60"/>
      <w:ind w:left="1440" w:hanging="1440"/>
      <w:jc w:val="both"/>
      <w:outlineLvl w:val="7"/>
    </w:pPr>
    <w:rPr>
      <w:rFonts w:ascii="Arial" w:hAnsi="Arial"/>
      <w:i/>
      <w:sz w:val="20"/>
      <w:lang w:eastAsia="en-US"/>
    </w:rPr>
  </w:style>
  <w:style w:type="paragraph" w:styleId="Nadpis9">
    <w:name w:val="heading 9"/>
    <w:basedOn w:val="Normln"/>
    <w:next w:val="Normln"/>
    <w:link w:val="Nadpis9Char"/>
    <w:qFormat/>
    <w:rsid w:val="00306281"/>
    <w:pPr>
      <w:spacing w:before="240" w:after="60"/>
      <w:ind w:left="1584" w:hanging="1584"/>
      <w:jc w:val="both"/>
      <w:outlineLvl w:val="8"/>
    </w:pPr>
    <w:rPr>
      <w:rFonts w:ascii="Arial" w:hAnsi="Arial"/>
      <w:b/>
      <w:i/>
      <w:sz w:val="18"/>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pter Char,_Nadpis 1 Char,Hoofdstukkop Char,Section Heading Char,H1 Char,h1 Char,Základní kapitola Char,ASAPHeading 1 Char,Kapitola Char,section Char,1 Char,Nadpis 1T Char,V_Head1 Char,Záhlaví 1 Char,RI Char,No numbers Char"/>
    <w:link w:val="Nadpis1"/>
    <w:uiPriority w:val="9"/>
    <w:rsid w:val="0043458C"/>
    <w:rPr>
      <w:rFonts w:eastAsia="Times New Roman"/>
      <w:b/>
      <w:sz w:val="22"/>
      <w:szCs w:val="22"/>
      <w:lang w:eastAsia="ar-SA"/>
    </w:rPr>
  </w:style>
  <w:style w:type="paragraph" w:styleId="Zpat">
    <w:name w:val="footer"/>
    <w:basedOn w:val="Normln"/>
    <w:link w:val="ZpatChar"/>
    <w:uiPriority w:val="99"/>
    <w:rsid w:val="007F22C9"/>
    <w:pPr>
      <w:tabs>
        <w:tab w:val="center" w:pos="4536"/>
        <w:tab w:val="right" w:pos="9072"/>
      </w:tabs>
    </w:pPr>
    <w:rPr>
      <w:rFonts w:ascii="Times New Roman" w:hAnsi="Times New Roman"/>
      <w:sz w:val="24"/>
    </w:rPr>
  </w:style>
  <w:style w:type="character" w:customStyle="1" w:styleId="ZpatChar">
    <w:name w:val="Zápatí Char"/>
    <w:link w:val="Zpat"/>
    <w:uiPriority w:val="99"/>
    <w:rsid w:val="007F22C9"/>
    <w:rPr>
      <w:rFonts w:ascii="Times New Roman" w:eastAsia="Times New Roman" w:hAnsi="Times New Roman" w:cs="Times New Roman"/>
      <w:sz w:val="24"/>
      <w:szCs w:val="20"/>
      <w:lang w:eastAsia="cs-CZ"/>
    </w:rPr>
  </w:style>
  <w:style w:type="paragraph" w:styleId="Zptenadresanaoblku">
    <w:name w:val="envelope return"/>
    <w:basedOn w:val="Normln"/>
    <w:rsid w:val="007F22C9"/>
  </w:style>
  <w:style w:type="paragraph" w:styleId="Zhlav">
    <w:name w:val="header"/>
    <w:basedOn w:val="Normln"/>
    <w:link w:val="ZhlavChar"/>
    <w:rsid w:val="007F22C9"/>
    <w:pPr>
      <w:tabs>
        <w:tab w:val="center" w:pos="4536"/>
        <w:tab w:val="right" w:pos="9072"/>
      </w:tabs>
    </w:pPr>
    <w:rPr>
      <w:rFonts w:ascii="Times New Roman" w:hAnsi="Times New Roman"/>
      <w:sz w:val="20"/>
    </w:rPr>
  </w:style>
  <w:style w:type="character" w:customStyle="1" w:styleId="ZhlavChar">
    <w:name w:val="Záhlaví Char"/>
    <w:link w:val="Zhlav"/>
    <w:rsid w:val="007F22C9"/>
    <w:rPr>
      <w:rFonts w:ascii="Times New Roman" w:eastAsia="Times New Roman" w:hAnsi="Times New Roman" w:cs="Times New Roman"/>
      <w:sz w:val="20"/>
      <w:szCs w:val="20"/>
      <w:lang w:eastAsia="cs-CZ"/>
    </w:rPr>
  </w:style>
  <w:style w:type="character" w:styleId="slostrnky">
    <w:name w:val="page number"/>
    <w:basedOn w:val="Standardnpsmoodstavce"/>
    <w:rsid w:val="007F22C9"/>
  </w:style>
  <w:style w:type="character" w:styleId="Odkaznakoment">
    <w:name w:val="annotation reference"/>
    <w:rsid w:val="007F22C9"/>
    <w:rPr>
      <w:sz w:val="16"/>
      <w:szCs w:val="16"/>
    </w:rPr>
  </w:style>
  <w:style w:type="paragraph" w:styleId="Textkomente">
    <w:name w:val="annotation text"/>
    <w:basedOn w:val="Normln"/>
    <w:link w:val="TextkomenteChar"/>
    <w:rsid w:val="007F22C9"/>
    <w:rPr>
      <w:rFonts w:ascii="Times New Roman" w:hAnsi="Times New Roman"/>
      <w:sz w:val="20"/>
    </w:rPr>
  </w:style>
  <w:style w:type="character" w:customStyle="1" w:styleId="TextkomenteChar">
    <w:name w:val="Text komentáře Char"/>
    <w:link w:val="Textkomente"/>
    <w:rsid w:val="007F22C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F22C9"/>
    <w:rPr>
      <w:rFonts w:ascii="Tahoma" w:hAnsi="Tahoma"/>
      <w:sz w:val="16"/>
      <w:szCs w:val="16"/>
    </w:rPr>
  </w:style>
  <w:style w:type="character" w:customStyle="1" w:styleId="TextbublinyChar">
    <w:name w:val="Text bubliny Char"/>
    <w:link w:val="Textbubliny"/>
    <w:uiPriority w:val="99"/>
    <w:semiHidden/>
    <w:rsid w:val="007F22C9"/>
    <w:rPr>
      <w:rFonts w:ascii="Tahoma" w:eastAsia="Times New Roman" w:hAnsi="Tahoma" w:cs="Tahoma"/>
      <w:sz w:val="16"/>
      <w:szCs w:val="16"/>
      <w:lang w:eastAsia="cs-CZ"/>
    </w:rPr>
  </w:style>
  <w:style w:type="paragraph" w:styleId="Odstavecseseznamem">
    <w:name w:val="List Paragraph"/>
    <w:aliases w:val="Nad,Odstavec cíl se seznamem,Odstavec se seznamem5,Odstavec_muj,Reference List,Odstavec se seznamem a odrážkou,1 úroveň Odstavec se seznamem,List Paragraph (Czech Tourism),cp_Odstavec se seznamem,Bullet Number,numbere"/>
    <w:basedOn w:val="Normln"/>
    <w:link w:val="OdstavecseseznamemChar"/>
    <w:uiPriority w:val="34"/>
    <w:qFormat/>
    <w:rsid w:val="007B6CE1"/>
    <w:pPr>
      <w:numPr>
        <w:numId w:val="1"/>
      </w:numPr>
      <w:contextualSpacing/>
      <w:jc w:val="both"/>
    </w:pPr>
    <w:rPr>
      <w:color w:val="000000"/>
      <w:szCs w:val="22"/>
    </w:rPr>
  </w:style>
  <w:style w:type="paragraph" w:styleId="Zkladntext">
    <w:name w:val="Body Text"/>
    <w:aliases w:val="mezera"/>
    <w:basedOn w:val="Normln"/>
    <w:link w:val="ZkladntextChar"/>
    <w:uiPriority w:val="99"/>
    <w:rsid w:val="0064549D"/>
    <w:pPr>
      <w:widowControl w:val="0"/>
      <w:suppressAutoHyphens/>
      <w:overflowPunct w:val="0"/>
      <w:autoSpaceDE w:val="0"/>
      <w:textAlignment w:val="baseline"/>
    </w:pPr>
    <w:rPr>
      <w:rFonts w:ascii="Times New Roman" w:hAnsi="Times New Roman"/>
      <w:color w:val="000000"/>
      <w:sz w:val="24"/>
      <w:lang w:eastAsia="ar-SA"/>
    </w:rPr>
  </w:style>
  <w:style w:type="character" w:customStyle="1" w:styleId="ZkladntextChar">
    <w:name w:val="Základní text Char"/>
    <w:aliases w:val="mezera Char1"/>
    <w:link w:val="Zkladntext"/>
    <w:uiPriority w:val="99"/>
    <w:rsid w:val="0064549D"/>
    <w:rPr>
      <w:rFonts w:ascii="Times New Roman" w:eastAsia="Times New Roman" w:hAnsi="Times New Roman" w:cs="Times New Roman"/>
      <w:color w:val="000000"/>
      <w:sz w:val="24"/>
      <w:szCs w:val="20"/>
      <w:lang w:eastAsia="ar-SA"/>
    </w:rPr>
  </w:style>
  <w:style w:type="paragraph" w:customStyle="1" w:styleId="Odstavec">
    <w:name w:val="Odstavec"/>
    <w:basedOn w:val="Zkladntext"/>
    <w:qFormat/>
    <w:rsid w:val="0064549D"/>
    <w:pPr>
      <w:ind w:firstLine="539"/>
      <w:jc w:val="both"/>
    </w:pPr>
  </w:style>
  <w:style w:type="character" w:customStyle="1" w:styleId="OdstavecseseznamemChar">
    <w:name w:val="Odstavec se seznamem Char"/>
    <w:aliases w:val="Nad Char,Odstavec cíl se seznamem Char,Odstavec se seznamem5 Char,Odstavec_muj Char,Reference List Char,Odstavec se seznamem a odrážkou Char,1 úroveň Odstavec se seznamem Char,List Paragraph (Czech Tourism) Char,numbere Char"/>
    <w:link w:val="Odstavecseseznamem"/>
    <w:uiPriority w:val="34"/>
    <w:qFormat/>
    <w:locked/>
    <w:rsid w:val="007B6CE1"/>
    <w:rPr>
      <w:rFonts w:eastAsia="Times New Roman"/>
      <w:color w:val="000000"/>
      <w:sz w:val="22"/>
      <w:szCs w:val="22"/>
    </w:rPr>
  </w:style>
  <w:style w:type="paragraph" w:styleId="Pedmtkomente">
    <w:name w:val="annotation subject"/>
    <w:basedOn w:val="Textkomente"/>
    <w:next w:val="Textkomente"/>
    <w:link w:val="PedmtkomenteChar"/>
    <w:semiHidden/>
    <w:unhideWhenUsed/>
    <w:rsid w:val="007A3922"/>
    <w:rPr>
      <w:b/>
      <w:bCs/>
    </w:rPr>
  </w:style>
  <w:style w:type="character" w:customStyle="1" w:styleId="PedmtkomenteChar">
    <w:name w:val="Předmět komentáře Char"/>
    <w:link w:val="Pedmtkomente"/>
    <w:semiHidden/>
    <w:rsid w:val="007A3922"/>
    <w:rPr>
      <w:rFonts w:ascii="Times New Roman" w:eastAsia="Times New Roman" w:hAnsi="Times New Roman" w:cs="Times New Roman"/>
      <w:b/>
      <w:bCs/>
      <w:sz w:val="20"/>
      <w:szCs w:val="20"/>
      <w:lang w:eastAsia="cs-CZ"/>
    </w:rPr>
  </w:style>
  <w:style w:type="character" w:styleId="Hypertextovodkaz">
    <w:name w:val="Hyperlink"/>
    <w:uiPriority w:val="99"/>
    <w:rsid w:val="004D5C30"/>
    <w:rPr>
      <w:rFonts w:cs="Times New Roman"/>
      <w:color w:val="0000FF"/>
      <w:u w:val="single"/>
    </w:rPr>
  </w:style>
  <w:style w:type="paragraph" w:styleId="Obsah1">
    <w:name w:val="toc 1"/>
    <w:aliases w:val="Podpodpodkapitola"/>
    <w:basedOn w:val="Normln"/>
    <w:next w:val="Normln"/>
    <w:autoRedefine/>
    <w:uiPriority w:val="39"/>
    <w:qFormat/>
    <w:rsid w:val="00423AED"/>
    <w:pPr>
      <w:tabs>
        <w:tab w:val="left" w:pos="567"/>
        <w:tab w:val="right" w:leader="dot" w:pos="9061"/>
      </w:tabs>
      <w:suppressAutoHyphens/>
      <w:spacing w:after="100" w:line="276" w:lineRule="auto"/>
      <w:ind w:left="567" w:hanging="567"/>
    </w:pPr>
    <w:rPr>
      <w:rFonts w:eastAsia="SimSun" w:cs="font282"/>
      <w:kern w:val="1"/>
      <w:szCs w:val="22"/>
      <w:lang w:eastAsia="ar-SA"/>
    </w:rPr>
  </w:style>
  <w:style w:type="paragraph" w:styleId="Nadpisobsahu">
    <w:name w:val="TOC Heading"/>
    <w:basedOn w:val="Nadpis1"/>
    <w:next w:val="Normln"/>
    <w:uiPriority w:val="39"/>
    <w:unhideWhenUsed/>
    <w:qFormat/>
    <w:rsid w:val="004D5C30"/>
    <w:pPr>
      <w:numPr>
        <w:numId w:val="0"/>
      </w:numPr>
      <w:spacing w:line="276" w:lineRule="auto"/>
      <w:jc w:val="left"/>
      <w:outlineLvl w:val="9"/>
    </w:pPr>
    <w:rPr>
      <w:rFonts w:ascii="Cambria" w:hAnsi="Cambria"/>
      <w:bCs/>
      <w:color w:val="365F91"/>
      <w:sz w:val="28"/>
      <w:szCs w:val="28"/>
      <w:lang w:eastAsia="cs-CZ"/>
    </w:rPr>
  </w:style>
  <w:style w:type="paragraph" w:styleId="Revize">
    <w:name w:val="Revision"/>
    <w:hidden/>
    <w:uiPriority w:val="99"/>
    <w:semiHidden/>
    <w:rsid w:val="00C53C1C"/>
    <w:rPr>
      <w:rFonts w:ascii="Times New Roman" w:eastAsia="Times New Roman" w:hAnsi="Times New Roman"/>
    </w:rPr>
  </w:style>
  <w:style w:type="character" w:customStyle="1" w:styleId="Nadpis3Char">
    <w:name w:val="Nadpis 3 Char"/>
    <w:aliases w:val="Podpodkapitola Char,Char Char,Level 1 - 2 Char,h3 Char,C Sub-Sub/Italic Char,h3 sub heading Char,Head 31 Char,Head 32 Char,C Sub-Sub/Italic1 Char,h3 sub heading1 Char,H3 Char,3m Char,Level 1 - 1 Char,GPH Heading 3 Char,Sub-section Char"/>
    <w:link w:val="Nadpis3"/>
    <w:rsid w:val="006A4DDC"/>
    <w:rPr>
      <w:rFonts w:ascii="Cambria" w:eastAsia="Times New Roman" w:hAnsi="Cambria" w:cs="Times New Roman"/>
      <w:b/>
      <w:bCs/>
      <w:sz w:val="26"/>
      <w:szCs w:val="26"/>
    </w:rPr>
  </w:style>
  <w:style w:type="paragraph" w:customStyle="1" w:styleId="Odstavecseseznamem1">
    <w:name w:val="Odstavec se seznamem1"/>
    <w:basedOn w:val="Normln"/>
    <w:uiPriority w:val="99"/>
    <w:rsid w:val="006A4DDC"/>
    <w:pPr>
      <w:ind w:left="720"/>
      <w:contextualSpacing/>
    </w:pPr>
    <w:rPr>
      <w:rFonts w:eastAsia="Calibri"/>
    </w:rPr>
  </w:style>
  <w:style w:type="paragraph" w:styleId="Zkladntext2">
    <w:name w:val="Body Text 2"/>
    <w:basedOn w:val="Normln"/>
    <w:link w:val="Zkladntext2Char"/>
    <w:uiPriority w:val="99"/>
    <w:unhideWhenUsed/>
    <w:rsid w:val="00F534BB"/>
    <w:pPr>
      <w:spacing w:after="120" w:line="480" w:lineRule="auto"/>
    </w:pPr>
  </w:style>
  <w:style w:type="character" w:customStyle="1" w:styleId="Zkladntext2Char">
    <w:name w:val="Základní text 2 Char"/>
    <w:link w:val="Zkladntext2"/>
    <w:uiPriority w:val="99"/>
    <w:rsid w:val="00F534BB"/>
    <w:rPr>
      <w:rFonts w:eastAsia="Times New Roman"/>
      <w:sz w:val="22"/>
    </w:rPr>
  </w:style>
  <w:style w:type="table" w:styleId="Mkatabulky">
    <w:name w:val="Table Grid"/>
    <w:aliases w:val="Deloitte table 3"/>
    <w:basedOn w:val="Normlntabulka"/>
    <w:uiPriority w:val="59"/>
    <w:rsid w:val="003956FF"/>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D50EFF"/>
    <w:rPr>
      <w:b/>
      <w:bCs/>
    </w:rPr>
  </w:style>
  <w:style w:type="paragraph" w:customStyle="1" w:styleId="1nadpis">
    <w:name w:val="1nadpis"/>
    <w:basedOn w:val="Normln"/>
    <w:qFormat/>
    <w:rsid w:val="0043458C"/>
    <w:pPr>
      <w:keepNext/>
      <w:numPr>
        <w:numId w:val="4"/>
      </w:numPr>
      <w:pBdr>
        <w:top w:val="single" w:sz="4" w:space="1" w:color="auto"/>
        <w:left w:val="single" w:sz="4" w:space="4" w:color="auto"/>
        <w:bottom w:val="single" w:sz="4" w:space="1" w:color="auto"/>
        <w:right w:val="single" w:sz="4" w:space="4" w:color="auto"/>
      </w:pBdr>
      <w:spacing w:before="480" w:after="240"/>
      <w:jc w:val="both"/>
      <w:outlineLvl w:val="0"/>
    </w:pPr>
    <w:rPr>
      <w:b/>
      <w:bCs/>
      <w:kern w:val="32"/>
      <w:sz w:val="28"/>
      <w:szCs w:val="28"/>
    </w:rPr>
  </w:style>
  <w:style w:type="paragraph" w:customStyle="1" w:styleId="2sltext">
    <w:name w:val="2čísl.text"/>
    <w:basedOn w:val="Odstavecseseznamem"/>
    <w:qFormat/>
    <w:rsid w:val="00C94C92"/>
    <w:rPr>
      <w:rFonts w:cstheme="minorHAnsi"/>
    </w:rPr>
  </w:style>
  <w:style w:type="paragraph" w:customStyle="1" w:styleId="3seznam">
    <w:name w:val="3seznam"/>
    <w:basedOn w:val="Normln"/>
    <w:qFormat/>
    <w:rsid w:val="00526072"/>
    <w:pPr>
      <w:numPr>
        <w:ilvl w:val="2"/>
        <w:numId w:val="4"/>
      </w:numPr>
      <w:spacing w:before="120" w:after="120"/>
      <w:jc w:val="both"/>
    </w:pPr>
    <w:rPr>
      <w:rFonts w:eastAsia="Calibri"/>
      <w:szCs w:val="22"/>
      <w:lang w:eastAsia="en-US"/>
    </w:rPr>
  </w:style>
  <w:style w:type="paragraph" w:customStyle="1" w:styleId="4seznam">
    <w:name w:val="4seznam"/>
    <w:basedOn w:val="Normln"/>
    <w:qFormat/>
    <w:rsid w:val="00526072"/>
    <w:pPr>
      <w:numPr>
        <w:ilvl w:val="3"/>
        <w:numId w:val="4"/>
      </w:numPr>
      <w:spacing w:before="120" w:after="120"/>
      <w:jc w:val="both"/>
    </w:pPr>
    <w:rPr>
      <w:rFonts w:eastAsia="Calibri"/>
      <w:iCs/>
      <w:szCs w:val="22"/>
      <w:lang w:eastAsia="en-US"/>
    </w:rPr>
  </w:style>
  <w:style w:type="paragraph" w:customStyle="1" w:styleId="Odst">
    <w:name w:val="Odst."/>
    <w:basedOn w:val="Normln"/>
    <w:link w:val="OdstChar"/>
    <w:qFormat/>
    <w:rsid w:val="00853FC8"/>
    <w:pPr>
      <w:tabs>
        <w:tab w:val="num" w:pos="0"/>
      </w:tabs>
      <w:spacing w:after="120"/>
      <w:ind w:hanging="170"/>
      <w:jc w:val="both"/>
    </w:pPr>
    <w:rPr>
      <w:rFonts w:ascii="Cambria" w:hAnsi="Cambria" w:cs="Calibri"/>
      <w:szCs w:val="22"/>
    </w:rPr>
  </w:style>
  <w:style w:type="paragraph" w:customStyle="1" w:styleId="Psm">
    <w:name w:val="Písm."/>
    <w:basedOn w:val="Odst"/>
    <w:link w:val="PsmChar"/>
    <w:qFormat/>
    <w:rsid w:val="00853FC8"/>
    <w:pPr>
      <w:tabs>
        <w:tab w:val="clear" w:pos="0"/>
        <w:tab w:val="num" w:pos="360"/>
      </w:tabs>
    </w:pPr>
  </w:style>
  <w:style w:type="character" w:customStyle="1" w:styleId="OdstChar">
    <w:name w:val="Odst. Char"/>
    <w:basedOn w:val="Standardnpsmoodstavce"/>
    <w:link w:val="Odst"/>
    <w:rsid w:val="00853FC8"/>
    <w:rPr>
      <w:rFonts w:ascii="Cambria" w:eastAsia="Times New Roman" w:hAnsi="Cambria" w:cs="Calibri"/>
      <w:sz w:val="22"/>
      <w:szCs w:val="22"/>
    </w:rPr>
  </w:style>
  <w:style w:type="paragraph" w:customStyle="1" w:styleId="2nesltext">
    <w:name w:val="2nečísl.text"/>
    <w:basedOn w:val="Normln"/>
    <w:qFormat/>
    <w:rsid w:val="000B4618"/>
    <w:pPr>
      <w:spacing w:before="240" w:after="240"/>
      <w:jc w:val="both"/>
    </w:pPr>
    <w:rPr>
      <w:rFonts w:eastAsia="Calibri"/>
      <w:szCs w:val="22"/>
      <w:lang w:eastAsia="en-US"/>
    </w:rPr>
  </w:style>
  <w:style w:type="paragraph" w:customStyle="1" w:styleId="Default">
    <w:name w:val="Default"/>
    <w:rsid w:val="001263A0"/>
    <w:pPr>
      <w:autoSpaceDE w:val="0"/>
      <w:autoSpaceDN w:val="0"/>
      <w:adjustRightInd w:val="0"/>
    </w:pPr>
    <w:rPr>
      <w:rFonts w:ascii="Arial" w:eastAsiaTheme="minorHAnsi" w:hAnsi="Arial" w:cs="Arial"/>
      <w:color w:val="000000"/>
      <w:sz w:val="24"/>
      <w:szCs w:val="24"/>
      <w:lang w:eastAsia="en-US"/>
    </w:rPr>
  </w:style>
  <w:style w:type="character" w:customStyle="1" w:styleId="Nadpis2Char">
    <w:name w:val="Nadpis 2 Char"/>
    <w:aliases w:val="Podkapitola1 Char,Char Char Char Char,Char Char Char Char Char Char,Section Char,m Char,Body Text (Reset numbering) Char,Reset numbering Char,H2 Char,h2 Char,TF-Overskrit 2 Char,h2 main heading Char,2m Char,h 2 Char,B Sub/Bold Char"/>
    <w:basedOn w:val="Standardnpsmoodstavce"/>
    <w:link w:val="Nadpis2"/>
    <w:rsid w:val="00243D4A"/>
    <w:rPr>
      <w:rFonts w:asciiTheme="majorHAnsi" w:eastAsiaTheme="majorEastAsia" w:hAnsiTheme="majorHAnsi" w:cstheme="majorBidi"/>
      <w:color w:val="2E74B5" w:themeColor="accent1" w:themeShade="BF"/>
      <w:sz w:val="26"/>
      <w:szCs w:val="26"/>
    </w:rPr>
  </w:style>
  <w:style w:type="paragraph" w:customStyle="1" w:styleId="Styl1">
    <w:name w:val="Styl 1"/>
    <w:basedOn w:val="Odstavecseseznamem"/>
    <w:link w:val="Styl1Char"/>
    <w:qFormat/>
    <w:rsid w:val="003301E9"/>
    <w:pPr>
      <w:numPr>
        <w:numId w:val="5"/>
      </w:numPr>
      <w:tabs>
        <w:tab w:val="left" w:pos="1276"/>
      </w:tabs>
      <w:spacing w:before="240" w:line="276" w:lineRule="auto"/>
      <w:ind w:left="357" w:hanging="357"/>
      <w:contextualSpacing w:val="0"/>
      <w:jc w:val="center"/>
    </w:pPr>
    <w:rPr>
      <w:rFonts w:asciiTheme="minorHAnsi" w:hAnsiTheme="minorHAnsi" w:cs="Arial"/>
      <w:b/>
      <w:lang w:eastAsia="en-US"/>
    </w:rPr>
  </w:style>
  <w:style w:type="paragraph" w:customStyle="1" w:styleId="Styl2">
    <w:name w:val="Styl 2"/>
    <w:basedOn w:val="Odstavecseseznamem"/>
    <w:link w:val="Styl2Char"/>
    <w:qFormat/>
    <w:rsid w:val="003301E9"/>
    <w:pPr>
      <w:numPr>
        <w:ilvl w:val="1"/>
        <w:numId w:val="5"/>
      </w:numPr>
      <w:spacing w:before="120" w:line="276" w:lineRule="auto"/>
      <w:contextualSpacing w:val="0"/>
    </w:pPr>
    <w:rPr>
      <w:rFonts w:asciiTheme="minorHAnsi" w:hAnsiTheme="minorHAnsi" w:cs="Arial"/>
      <w:lang w:eastAsia="en-US"/>
    </w:rPr>
  </w:style>
  <w:style w:type="character" w:customStyle="1" w:styleId="Styl2Char">
    <w:name w:val="Styl 2 Char"/>
    <w:basedOn w:val="Standardnpsmoodstavce"/>
    <w:link w:val="Styl2"/>
    <w:rsid w:val="003301E9"/>
    <w:rPr>
      <w:rFonts w:asciiTheme="minorHAnsi" w:eastAsia="Times New Roman" w:hAnsiTheme="minorHAnsi" w:cs="Arial"/>
      <w:sz w:val="22"/>
      <w:szCs w:val="22"/>
      <w:lang w:eastAsia="en-US"/>
    </w:rPr>
  </w:style>
  <w:style w:type="paragraph" w:customStyle="1" w:styleId="RLTextlnkuslovan">
    <w:name w:val="RL Text článku číslovaný"/>
    <w:basedOn w:val="Normln"/>
    <w:link w:val="RLTextlnkuslovanChar"/>
    <w:qFormat/>
    <w:rsid w:val="00F167C1"/>
    <w:pPr>
      <w:numPr>
        <w:ilvl w:val="1"/>
        <w:numId w:val="6"/>
      </w:numPr>
      <w:spacing w:after="120" w:line="280" w:lineRule="exact"/>
      <w:jc w:val="both"/>
    </w:pPr>
    <w:rPr>
      <w:szCs w:val="24"/>
    </w:rPr>
  </w:style>
  <w:style w:type="paragraph" w:customStyle="1" w:styleId="RLlneksmlouvy">
    <w:name w:val="RL Článek smlouvy"/>
    <w:basedOn w:val="Normln"/>
    <w:next w:val="RLTextlnkuslovan"/>
    <w:link w:val="RLlneksmlouvyCharChar"/>
    <w:qFormat/>
    <w:rsid w:val="00F167C1"/>
    <w:pPr>
      <w:keepNext/>
      <w:numPr>
        <w:numId w:val="6"/>
      </w:numPr>
      <w:suppressAutoHyphens/>
      <w:spacing w:before="360" w:after="120" w:line="280" w:lineRule="exact"/>
      <w:jc w:val="both"/>
      <w:outlineLvl w:val="0"/>
    </w:pPr>
    <w:rPr>
      <w:b/>
      <w:szCs w:val="24"/>
      <w:lang w:eastAsia="en-US"/>
    </w:rPr>
  </w:style>
  <w:style w:type="paragraph" w:styleId="Textpoznpodarou">
    <w:name w:val="footnote text"/>
    <w:aliases w:val="fn"/>
    <w:basedOn w:val="Normln"/>
    <w:link w:val="TextpoznpodarouChar"/>
    <w:uiPriority w:val="99"/>
    <w:unhideWhenUsed/>
    <w:rsid w:val="000978B4"/>
    <w:pPr>
      <w:widowControl w:val="0"/>
      <w:suppressAutoHyphens/>
    </w:pPr>
    <w:rPr>
      <w:rFonts w:ascii="Times New Roman" w:hAnsi="Times New Roman"/>
      <w:kern w:val="1"/>
      <w:sz w:val="20"/>
    </w:rPr>
  </w:style>
  <w:style w:type="character" w:customStyle="1" w:styleId="TextpoznpodarouChar">
    <w:name w:val="Text pozn. pod čarou Char"/>
    <w:aliases w:val="fn Char"/>
    <w:basedOn w:val="Standardnpsmoodstavce"/>
    <w:link w:val="Textpoznpodarou"/>
    <w:uiPriority w:val="99"/>
    <w:rsid w:val="000978B4"/>
    <w:rPr>
      <w:rFonts w:ascii="Times New Roman" w:eastAsia="Times New Roman" w:hAnsi="Times New Roman"/>
      <w:kern w:val="1"/>
    </w:rPr>
  </w:style>
  <w:style w:type="character" w:styleId="Znakapoznpodarou">
    <w:name w:val="footnote reference"/>
    <w:basedOn w:val="Standardnpsmoodstavce"/>
    <w:uiPriority w:val="99"/>
    <w:semiHidden/>
    <w:rsid w:val="000978B4"/>
    <w:rPr>
      <w:vertAlign w:val="superscript"/>
    </w:rPr>
  </w:style>
  <w:style w:type="character" w:customStyle="1" w:styleId="PsmChar">
    <w:name w:val="Písm. Char"/>
    <w:basedOn w:val="OdstChar"/>
    <w:link w:val="Psm"/>
    <w:rsid w:val="002D2ECF"/>
    <w:rPr>
      <w:rFonts w:ascii="Cambria" w:eastAsia="Times New Roman" w:hAnsi="Cambria" w:cs="Calibri"/>
      <w:sz w:val="22"/>
      <w:szCs w:val="22"/>
    </w:rPr>
  </w:style>
  <w:style w:type="paragraph" w:customStyle="1" w:styleId="Styl3">
    <w:name w:val="Styl 3"/>
    <w:basedOn w:val="Styl2"/>
    <w:link w:val="Styl3Char"/>
    <w:qFormat/>
    <w:rsid w:val="009F0B8B"/>
    <w:pPr>
      <w:numPr>
        <w:ilvl w:val="0"/>
        <w:numId w:val="0"/>
      </w:numPr>
    </w:pPr>
  </w:style>
  <w:style w:type="character" w:customStyle="1" w:styleId="Styl3Char">
    <w:name w:val="Styl 3 Char"/>
    <w:basedOn w:val="Styl2Char"/>
    <w:link w:val="Styl3"/>
    <w:rsid w:val="009F0B8B"/>
    <w:rPr>
      <w:rFonts w:asciiTheme="minorHAnsi" w:eastAsia="Times New Roman" w:hAnsiTheme="minorHAnsi" w:cs="Arial"/>
      <w:sz w:val="22"/>
      <w:szCs w:val="22"/>
      <w:lang w:eastAsia="en-US"/>
    </w:rPr>
  </w:style>
  <w:style w:type="character" w:customStyle="1" w:styleId="Nevyeenzmnka1">
    <w:name w:val="Nevyřešená zmínka1"/>
    <w:basedOn w:val="Standardnpsmoodstavce"/>
    <w:uiPriority w:val="99"/>
    <w:semiHidden/>
    <w:unhideWhenUsed/>
    <w:rsid w:val="00A20C61"/>
    <w:rPr>
      <w:color w:val="605E5C"/>
      <w:shd w:val="clear" w:color="auto" w:fill="E1DFDD"/>
    </w:rPr>
  </w:style>
  <w:style w:type="paragraph" w:customStyle="1" w:styleId="Odstavecobyejn">
    <w:name w:val="Odstavec obyčejný"/>
    <w:basedOn w:val="Normln"/>
    <w:rsid w:val="00751682"/>
    <w:pPr>
      <w:numPr>
        <w:numId w:val="7"/>
      </w:numPr>
    </w:pPr>
    <w:rPr>
      <w:rFonts w:ascii="Arial" w:hAnsi="Arial"/>
      <w:sz w:val="20"/>
    </w:rPr>
  </w:style>
  <w:style w:type="paragraph" w:customStyle="1" w:styleId="lnek">
    <w:name w:val="Článek"/>
    <w:basedOn w:val="Nadpis1"/>
    <w:qFormat/>
    <w:rsid w:val="00751682"/>
    <w:pPr>
      <w:keepLines w:val="0"/>
      <w:numPr>
        <w:numId w:val="0"/>
      </w:numPr>
      <w:spacing w:before="360"/>
      <w:ind w:left="887" w:hanging="680"/>
    </w:pPr>
    <w:rPr>
      <w:rFonts w:ascii="Times New Roman" w:hAnsi="Times New Roman"/>
      <w:bCs/>
      <w:sz w:val="32"/>
      <w:szCs w:val="24"/>
      <w:lang w:eastAsia="cs-CZ"/>
    </w:rPr>
  </w:style>
  <w:style w:type="character" w:styleId="Nevyeenzmnka">
    <w:name w:val="Unresolved Mention"/>
    <w:basedOn w:val="Standardnpsmoodstavce"/>
    <w:uiPriority w:val="99"/>
    <w:semiHidden/>
    <w:unhideWhenUsed/>
    <w:rsid w:val="003D33E9"/>
    <w:rPr>
      <w:color w:val="605E5C"/>
      <w:shd w:val="clear" w:color="auto" w:fill="E1DFDD"/>
    </w:rPr>
  </w:style>
  <w:style w:type="paragraph" w:customStyle="1" w:styleId="sloOdstavec">
    <w:name w:val="Číslo_Odstavec"/>
    <w:basedOn w:val="Odstavecseseznamem"/>
    <w:link w:val="sloOdstavecChar"/>
    <w:qFormat/>
    <w:rsid w:val="00D1759B"/>
    <w:pPr>
      <w:numPr>
        <w:numId w:val="0"/>
      </w:numPr>
      <w:spacing w:before="200" w:after="200"/>
      <w:ind w:left="567" w:hanging="567"/>
      <w:contextualSpacing w:val="0"/>
    </w:pPr>
    <w:rPr>
      <w:rFonts w:cs="Arial"/>
      <w:lang w:eastAsia="en-US"/>
    </w:rPr>
  </w:style>
  <w:style w:type="character" w:customStyle="1" w:styleId="sloOdstavecChar">
    <w:name w:val="Číslo_Odstavec Char"/>
    <w:basedOn w:val="Standardnpsmoodstavce"/>
    <w:link w:val="sloOdstavec"/>
    <w:rsid w:val="00D1759B"/>
    <w:rPr>
      <w:rFonts w:eastAsia="Times New Roman" w:cs="Arial"/>
      <w:color w:val="000000"/>
      <w:sz w:val="22"/>
      <w:szCs w:val="22"/>
      <w:lang w:eastAsia="en-US"/>
    </w:rPr>
  </w:style>
  <w:style w:type="character" w:customStyle="1" w:styleId="Nadpis4Char">
    <w:name w:val="Nadpis 4 Char"/>
    <w:aliases w:val="Text_Subhead_Sub Char,h4 Char,h4 sub sub heading Char,D Sub-Sub/Plain Char,Level 2 - (a) Char,Level 2 - a Char,GPH Heading 4 Char,Schedules Char,Vertrag Char,smlouva Char"/>
    <w:basedOn w:val="Standardnpsmoodstavce"/>
    <w:link w:val="Nadpis4"/>
    <w:rsid w:val="00306281"/>
    <w:rPr>
      <w:rFonts w:eastAsia="Times New Roman"/>
      <w:b/>
      <w:bCs/>
      <w:sz w:val="28"/>
      <w:szCs w:val="28"/>
    </w:rPr>
  </w:style>
  <w:style w:type="character" w:customStyle="1" w:styleId="Nadpis5Char">
    <w:name w:val="Nadpis 5 Char"/>
    <w:aliases w:val="Heading 5(unused) Char,Level 3 - (i) Char"/>
    <w:basedOn w:val="Standardnpsmoodstavce"/>
    <w:link w:val="Nadpis5"/>
    <w:rsid w:val="00306281"/>
    <w:rPr>
      <w:rFonts w:ascii="Times New Roman" w:eastAsia="Times New Roman" w:hAnsi="Times New Roman"/>
      <w:sz w:val="22"/>
      <w:lang w:eastAsia="en-US"/>
    </w:rPr>
  </w:style>
  <w:style w:type="character" w:customStyle="1" w:styleId="Nadpis6Char">
    <w:name w:val="Nadpis 6 Char"/>
    <w:aliases w:val="Heading 6(unused) Char,Legal Level 1. Char,L1 PIP Char"/>
    <w:basedOn w:val="Standardnpsmoodstavce"/>
    <w:link w:val="Nadpis6"/>
    <w:rsid w:val="00306281"/>
    <w:rPr>
      <w:rFonts w:ascii="Times New Roman" w:eastAsia="Times New Roman" w:hAnsi="Times New Roman"/>
      <w:i/>
      <w:sz w:val="22"/>
      <w:lang w:eastAsia="en-US"/>
    </w:rPr>
  </w:style>
  <w:style w:type="character" w:customStyle="1" w:styleId="Nadpis7Char">
    <w:name w:val="Nadpis 7 Char"/>
    <w:aliases w:val="Appendix Major Char,7 Char,E1 Marginal Char"/>
    <w:basedOn w:val="Standardnpsmoodstavce"/>
    <w:link w:val="Nadpis7"/>
    <w:rsid w:val="00306281"/>
    <w:rPr>
      <w:rFonts w:ascii="Arial" w:eastAsia="Times New Roman" w:hAnsi="Arial"/>
      <w:lang w:eastAsia="en-US"/>
    </w:rPr>
  </w:style>
  <w:style w:type="character" w:customStyle="1" w:styleId="Nadpis8Char">
    <w:name w:val="Nadpis 8 Char"/>
    <w:basedOn w:val="Standardnpsmoodstavce"/>
    <w:link w:val="Nadpis8"/>
    <w:rsid w:val="00306281"/>
    <w:rPr>
      <w:rFonts w:ascii="Arial" w:eastAsia="Times New Roman" w:hAnsi="Arial"/>
      <w:i/>
      <w:lang w:eastAsia="en-US"/>
    </w:rPr>
  </w:style>
  <w:style w:type="character" w:customStyle="1" w:styleId="Nadpis9Char">
    <w:name w:val="Nadpis 9 Char"/>
    <w:basedOn w:val="Standardnpsmoodstavce"/>
    <w:link w:val="Nadpis9"/>
    <w:rsid w:val="00306281"/>
    <w:rPr>
      <w:rFonts w:ascii="Arial" w:eastAsia="Times New Roman" w:hAnsi="Arial"/>
      <w:b/>
      <w:i/>
      <w:sz w:val="18"/>
      <w:lang w:eastAsia="en-US"/>
    </w:rPr>
  </w:style>
  <w:style w:type="paragraph" w:customStyle="1" w:styleId="BlockQuotation">
    <w:name w:val="Block Quotation"/>
    <w:basedOn w:val="Normln"/>
    <w:rsid w:val="00306281"/>
    <w:pPr>
      <w:widowControl w:val="0"/>
      <w:ind w:left="426" w:right="425" w:hanging="426"/>
      <w:jc w:val="both"/>
    </w:pPr>
    <w:rPr>
      <w:rFonts w:ascii="Times New Roman" w:hAnsi="Times New Roman"/>
    </w:rPr>
  </w:style>
  <w:style w:type="paragraph" w:styleId="Obsah4">
    <w:name w:val="toc 4"/>
    <w:basedOn w:val="Normln"/>
    <w:next w:val="Normln"/>
    <w:autoRedefine/>
    <w:semiHidden/>
    <w:unhideWhenUsed/>
    <w:rsid w:val="00306281"/>
    <w:pPr>
      <w:spacing w:after="100" w:line="276" w:lineRule="auto"/>
      <w:ind w:left="660"/>
    </w:pPr>
    <w:rPr>
      <w:rFonts w:asciiTheme="minorHAnsi" w:eastAsiaTheme="minorHAnsi" w:hAnsiTheme="minorHAnsi" w:cstheme="minorBidi"/>
      <w:szCs w:val="22"/>
      <w:lang w:eastAsia="en-US"/>
    </w:rPr>
  </w:style>
  <w:style w:type="character" w:customStyle="1" w:styleId="RLTextlnkuslovanChar">
    <w:name w:val="RL Text článku číslovaný Char"/>
    <w:basedOn w:val="Standardnpsmoodstavce"/>
    <w:link w:val="RLTextlnkuslovan"/>
    <w:rsid w:val="00306281"/>
    <w:rPr>
      <w:rFonts w:eastAsia="Times New Roman"/>
      <w:sz w:val="22"/>
      <w:szCs w:val="24"/>
    </w:rPr>
  </w:style>
  <w:style w:type="character" w:customStyle="1" w:styleId="Styl1Char">
    <w:name w:val="Styl 1 Char"/>
    <w:basedOn w:val="Standardnpsmoodstavce"/>
    <w:link w:val="Styl1"/>
    <w:rsid w:val="00306281"/>
    <w:rPr>
      <w:rFonts w:asciiTheme="minorHAnsi" w:eastAsia="Times New Roman" w:hAnsiTheme="minorHAnsi" w:cs="Arial"/>
      <w:b/>
      <w:color w:val="000000"/>
      <w:sz w:val="22"/>
      <w:szCs w:val="22"/>
      <w:lang w:eastAsia="en-US"/>
    </w:rPr>
  </w:style>
  <w:style w:type="paragraph" w:customStyle="1" w:styleId="Clanek11">
    <w:name w:val="Clanek 1.1"/>
    <w:basedOn w:val="Nadpis2"/>
    <w:qFormat/>
    <w:rsid w:val="00306281"/>
    <w:pPr>
      <w:keepNext w:val="0"/>
      <w:keepLines w:val="0"/>
      <w:widowControl w:val="0"/>
      <w:tabs>
        <w:tab w:val="num" w:pos="567"/>
      </w:tabs>
      <w:spacing w:before="120" w:after="120"/>
      <w:ind w:left="567" w:hanging="567"/>
      <w:jc w:val="both"/>
    </w:pPr>
    <w:rPr>
      <w:rFonts w:ascii="Times New Roman" w:eastAsia="Times New Roman" w:hAnsi="Times New Roman" w:cs="Arial"/>
      <w:bCs/>
      <w:iCs/>
      <w:color w:val="auto"/>
      <w:sz w:val="22"/>
      <w:szCs w:val="28"/>
      <w:lang w:eastAsia="en-US"/>
    </w:rPr>
  </w:style>
  <w:style w:type="paragraph" w:customStyle="1" w:styleId="Claneka">
    <w:name w:val="Clanek (a)"/>
    <w:basedOn w:val="Normln"/>
    <w:qFormat/>
    <w:rsid w:val="00306281"/>
    <w:pPr>
      <w:keepLines/>
      <w:widowControl w:val="0"/>
      <w:tabs>
        <w:tab w:val="num" w:pos="992"/>
      </w:tabs>
      <w:spacing w:before="120" w:after="120"/>
      <w:ind w:left="992" w:hanging="425"/>
      <w:jc w:val="both"/>
    </w:pPr>
    <w:rPr>
      <w:rFonts w:ascii="Times New Roman" w:hAnsi="Times New Roman"/>
      <w:szCs w:val="24"/>
      <w:lang w:eastAsia="en-US"/>
    </w:rPr>
  </w:style>
  <w:style w:type="paragraph" w:customStyle="1" w:styleId="Claneki">
    <w:name w:val="Clanek (i)"/>
    <w:basedOn w:val="Normln"/>
    <w:qFormat/>
    <w:rsid w:val="00306281"/>
    <w:pPr>
      <w:keepNext/>
      <w:tabs>
        <w:tab w:val="num" w:pos="1418"/>
      </w:tabs>
      <w:spacing w:before="120" w:after="120"/>
      <w:ind w:left="1418" w:hanging="426"/>
      <w:jc w:val="both"/>
    </w:pPr>
    <w:rPr>
      <w:rFonts w:ascii="Times New Roman" w:hAnsi="Times New Roman"/>
      <w:color w:val="000000"/>
      <w:szCs w:val="24"/>
      <w:lang w:eastAsia="en-US"/>
    </w:rPr>
  </w:style>
  <w:style w:type="paragraph" w:styleId="Seznamsodrkami">
    <w:name w:val="List Bullet"/>
    <w:basedOn w:val="Normln"/>
    <w:unhideWhenUsed/>
    <w:qFormat/>
    <w:rsid w:val="00306281"/>
    <w:pPr>
      <w:numPr>
        <w:numId w:val="13"/>
      </w:numPr>
      <w:spacing w:before="60" w:after="60"/>
      <w:jc w:val="both"/>
    </w:pPr>
    <w:rPr>
      <w:rFonts w:ascii="Arial" w:hAnsi="Arial"/>
      <w:sz w:val="20"/>
    </w:rPr>
  </w:style>
  <w:style w:type="paragraph" w:customStyle="1" w:styleId="PASNzevdokumentu">
    <w:name w:val="PAS Název dokumentu"/>
    <w:basedOn w:val="Normln"/>
    <w:next w:val="PASPodtituldokumentu"/>
    <w:rsid w:val="00306281"/>
    <w:pPr>
      <w:framePr w:w="4536" w:h="2268" w:hRule="exact" w:hSpace="142" w:wrap="around" w:vAnchor="page" w:hAnchor="page" w:xAlign="center" w:y="2836" w:anchorLock="1"/>
      <w:widowControl w:val="0"/>
      <w:suppressAutoHyphens/>
      <w:autoSpaceDE w:val="0"/>
      <w:autoSpaceDN w:val="0"/>
      <w:adjustRightInd w:val="0"/>
      <w:spacing w:before="360" w:after="120"/>
      <w:jc w:val="center"/>
    </w:pPr>
    <w:rPr>
      <w:rFonts w:cs="NimbusSanDEE-Blac"/>
      <w:b/>
      <w:caps/>
      <w:color w:val="231F20"/>
      <w:sz w:val="36"/>
      <w:szCs w:val="36"/>
    </w:rPr>
  </w:style>
  <w:style w:type="paragraph" w:customStyle="1" w:styleId="PAScopyright">
    <w:name w:val="PAS copyright"/>
    <w:basedOn w:val="Normln"/>
    <w:link w:val="PAScopyrightChar"/>
    <w:uiPriority w:val="9"/>
    <w:locked/>
    <w:rsid w:val="00306281"/>
    <w:pPr>
      <w:autoSpaceDE w:val="0"/>
      <w:autoSpaceDN w:val="0"/>
      <w:adjustRightInd w:val="0"/>
      <w:jc w:val="both"/>
    </w:pPr>
    <w:rPr>
      <w:rFonts w:cs="Arial"/>
      <w:color w:val="231F20"/>
      <w:sz w:val="16"/>
      <w:szCs w:val="16"/>
    </w:rPr>
  </w:style>
  <w:style w:type="character" w:customStyle="1" w:styleId="PAScopyrightChar">
    <w:name w:val="PAS copyright Char"/>
    <w:basedOn w:val="Standardnpsmoodstavce"/>
    <w:link w:val="PAScopyright"/>
    <w:uiPriority w:val="9"/>
    <w:rsid w:val="00306281"/>
    <w:rPr>
      <w:rFonts w:eastAsia="Times New Roman" w:cs="Arial"/>
      <w:color w:val="231F20"/>
      <w:sz w:val="16"/>
      <w:szCs w:val="16"/>
    </w:rPr>
  </w:style>
  <w:style w:type="paragraph" w:styleId="Obsah2">
    <w:name w:val="toc 2"/>
    <w:basedOn w:val="Obsah1"/>
    <w:next w:val="Normln"/>
    <w:autoRedefine/>
    <w:uiPriority w:val="39"/>
    <w:rsid w:val="00306281"/>
    <w:pPr>
      <w:tabs>
        <w:tab w:val="clear" w:pos="567"/>
        <w:tab w:val="clear" w:pos="9061"/>
        <w:tab w:val="left" w:pos="454"/>
        <w:tab w:val="left" w:pos="907"/>
        <w:tab w:val="right" w:leader="dot" w:pos="9060"/>
      </w:tabs>
      <w:suppressAutoHyphens w:val="0"/>
      <w:spacing w:before="120" w:after="120" w:line="240" w:lineRule="auto"/>
      <w:ind w:left="454" w:firstLine="0"/>
    </w:pPr>
    <w:rPr>
      <w:rFonts w:eastAsia="Times New Roman" w:cs="Times New Roman"/>
      <w:bCs/>
      <w:noProof/>
      <w:kern w:val="0"/>
      <w:sz w:val="20"/>
      <w:szCs w:val="20"/>
      <w:lang w:eastAsia="cs-CZ"/>
    </w:rPr>
  </w:style>
  <w:style w:type="paragraph" w:styleId="Obsah3">
    <w:name w:val="toc 3"/>
    <w:basedOn w:val="Normln"/>
    <w:next w:val="Normln"/>
    <w:autoRedefine/>
    <w:uiPriority w:val="39"/>
    <w:rsid w:val="00306281"/>
    <w:pPr>
      <w:tabs>
        <w:tab w:val="left" w:pos="1021"/>
        <w:tab w:val="left" w:pos="1400"/>
        <w:tab w:val="right" w:leader="dot" w:pos="9061"/>
      </w:tabs>
      <w:ind w:left="680"/>
    </w:pPr>
    <w:rPr>
      <w:sz w:val="20"/>
    </w:rPr>
  </w:style>
  <w:style w:type="paragraph" w:customStyle="1" w:styleId="PASNadpis3neslovan">
    <w:name w:val="PAS Nadpis 3 nečíslovaný"/>
    <w:basedOn w:val="Normln"/>
    <w:next w:val="PASOdstavec"/>
    <w:qFormat/>
    <w:rsid w:val="00306281"/>
    <w:pPr>
      <w:keepNext/>
      <w:spacing w:before="240" w:after="120"/>
      <w:outlineLvl w:val="2"/>
    </w:pPr>
    <w:rPr>
      <w:b/>
      <w:caps/>
      <w:color w:val="404040" w:themeColor="text1" w:themeTint="BF"/>
      <w:sz w:val="24"/>
      <w:szCs w:val="24"/>
    </w:rPr>
  </w:style>
  <w:style w:type="table" w:customStyle="1" w:styleId="PASTabulka">
    <w:name w:val="PAS Tabulka"/>
    <w:basedOn w:val="Normlntabulka"/>
    <w:uiPriority w:val="99"/>
    <w:rsid w:val="00306281"/>
    <w:pPr>
      <w:spacing w:before="40"/>
    </w:pPr>
    <w:rPr>
      <w:rFonts w:eastAsia="Times New Roman"/>
    </w:rPr>
    <w:tblPr>
      <w:tblStyleRowBandSize w:val="1"/>
      <w:tblStyleColBandSize w:val="1"/>
      <w:tblInd w:w="113" w:type="dxa"/>
      <w:tblBorders>
        <w:top w:val="single" w:sz="12" w:space="0" w:color="5B9BD5" w:themeColor="accent1"/>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CellMar>
        <w:left w:w="113" w:type="dxa"/>
        <w:right w:w="28" w:type="dxa"/>
      </w:tblCellMar>
    </w:tblPr>
    <w:tcPr>
      <w:shd w:val="clear" w:color="auto" w:fill="FFFFFF" w:themeFill="background1"/>
      <w:vAlign w:val="center"/>
    </w:tcPr>
    <w:tblStylePr w:type="firstRow">
      <w:pPr>
        <w:wordWrap/>
        <w:spacing w:beforeLines="0" w:beforeAutospacing="0" w:afterLines="0" w:afterAutospacing="0"/>
        <w:jc w:val="center"/>
      </w:pPr>
      <w:rPr>
        <w:b/>
        <w:color w:val="FFFFFF" w:themeColor="background1"/>
      </w:rPr>
      <w:tblPr/>
      <w:trPr>
        <w:tblHeader/>
      </w:trPr>
      <w:tcPr>
        <w:tcBorders>
          <w:top w:val="single" w:sz="12" w:space="0" w:color="DA251D"/>
          <w:left w:val="single" w:sz="8" w:space="0" w:color="7F7F7F" w:themeColor="text1" w:themeTint="80"/>
          <w:bottom w:val="single" w:sz="8" w:space="0" w:color="FFFFFF" w:themeColor="background1"/>
          <w:right w:val="single" w:sz="8" w:space="0" w:color="7F7F7F" w:themeColor="text1" w:themeTint="80"/>
          <w:insideH w:val="nil"/>
          <w:insideV w:val="single" w:sz="8" w:space="0" w:color="FFFFFF" w:themeColor="background1"/>
          <w:tl2br w:val="nil"/>
          <w:tr2bl w:val="nil"/>
        </w:tcBorders>
        <w:shd w:val="clear" w:color="auto" w:fill="7F7F7F" w:themeFill="text1" w:themeFillTint="80"/>
      </w:tcPr>
    </w:tblStylePr>
    <w:tblStylePr w:type="lastRow">
      <w:rPr>
        <w:b/>
        <w:color w:val="FFFFFF" w:themeColor="background1"/>
      </w:rPr>
      <w:tblPr/>
      <w:tcPr>
        <w:tcBorders>
          <w:top w:val="single" w:sz="8" w:space="0" w:color="FFFFFF" w:themeColor="background1"/>
          <w:left w:val="single" w:sz="8" w:space="0" w:color="7F7F7F" w:themeColor="text1" w:themeTint="80"/>
          <w:bottom w:val="nil"/>
          <w:right w:val="single" w:sz="8" w:space="0" w:color="7F7F7F" w:themeColor="text1" w:themeTint="80"/>
          <w:insideH w:val="nil"/>
          <w:insideV w:val="single" w:sz="8" w:space="0" w:color="FFFFFF" w:themeColor="background1"/>
          <w:tl2br w:val="nil"/>
          <w:tr2bl w:val="nil"/>
        </w:tcBorders>
        <w:shd w:val="clear" w:color="auto" w:fill="7F7F7F" w:themeFill="text1" w:themeFillTint="80"/>
      </w:tcPr>
    </w:tblStylePr>
    <w:tblStylePr w:type="firstCol">
      <w:rPr>
        <w:b/>
        <w:color w:val="FFFFFF" w:themeColor="background1"/>
      </w:rPr>
      <w:tblPr/>
      <w:tcPr>
        <w:tcBorders>
          <w:top w:val="single" w:sz="12" w:space="0" w:color="DA251D"/>
          <w:left w:val="single" w:sz="8" w:space="0" w:color="7F7F7F" w:themeColor="text1" w:themeTint="80"/>
          <w:bottom w:val="single" w:sz="8" w:space="0" w:color="7F7F7F" w:themeColor="text1" w:themeTint="80"/>
          <w:right w:val="single" w:sz="8" w:space="0" w:color="FFFFFF" w:themeColor="background1"/>
          <w:insideH w:val="nil"/>
          <w:insideV w:val="nil"/>
          <w:tl2br w:val="nil"/>
          <w:tr2bl w:val="nil"/>
        </w:tcBorders>
        <w:shd w:val="clear" w:color="auto" w:fill="7F7F7F" w:themeFill="text1" w:themeFillTint="80"/>
      </w:tcPr>
    </w:tblStylePr>
    <w:tblStylePr w:type="lastCol">
      <w:rPr>
        <w:b/>
        <w:color w:val="FFFFFF" w:themeColor="background1"/>
      </w:rPr>
      <w:tblPr/>
      <w:tcPr>
        <w:shd w:val="clear" w:color="auto" w:fill="7F7F7F" w:themeFill="text1" w:themeFillTint="80"/>
      </w:tcPr>
    </w:tblStylePr>
    <w:tblStylePr w:type="band2Vert">
      <w:tblPr/>
      <w:tcPr>
        <w:shd w:val="clear" w:color="auto" w:fill="E7E6E6" w:themeFill="background2"/>
      </w:tcPr>
    </w:tblStylePr>
    <w:tblStylePr w:type="band2Horz">
      <w:tblPr/>
      <w:tcPr>
        <w:shd w:val="clear" w:color="auto" w:fill="E7E6E6" w:themeFill="background2"/>
      </w:tcPr>
    </w:tblStylePr>
  </w:style>
  <w:style w:type="numbering" w:customStyle="1" w:styleId="PASsmlouva">
    <w:name w:val="PAS smlouva"/>
    <w:basedOn w:val="Bezseznamu"/>
    <w:uiPriority w:val="99"/>
    <w:rsid w:val="00306281"/>
    <w:pPr>
      <w:numPr>
        <w:numId w:val="15"/>
      </w:numPr>
    </w:pPr>
  </w:style>
  <w:style w:type="character" w:styleId="Zstupntext">
    <w:name w:val="Placeholder Text"/>
    <w:basedOn w:val="Standardnpsmoodstavce"/>
    <w:uiPriority w:val="99"/>
    <w:semiHidden/>
    <w:rsid w:val="00306281"/>
    <w:rPr>
      <w:color w:val="808080"/>
    </w:rPr>
  </w:style>
  <w:style w:type="paragraph" w:customStyle="1" w:styleId="PASOdstavec">
    <w:name w:val="PAS Odstavec"/>
    <w:basedOn w:val="Normln"/>
    <w:qFormat/>
    <w:rsid w:val="00306281"/>
    <w:pPr>
      <w:suppressAutoHyphens/>
      <w:spacing w:after="120"/>
      <w:jc w:val="both"/>
    </w:pPr>
    <w:rPr>
      <w:szCs w:val="24"/>
    </w:rPr>
  </w:style>
  <w:style w:type="paragraph" w:customStyle="1" w:styleId="Nadpis1bezslovn">
    <w:name w:val="Nadpis 1 bez číslování"/>
    <w:basedOn w:val="Normln"/>
    <w:uiPriority w:val="4"/>
    <w:semiHidden/>
    <w:unhideWhenUsed/>
    <w:rsid w:val="00306281"/>
    <w:pPr>
      <w:spacing w:before="360" w:after="120"/>
      <w:jc w:val="both"/>
    </w:pPr>
    <w:rPr>
      <w:b/>
      <w:sz w:val="28"/>
      <w:szCs w:val="24"/>
    </w:rPr>
  </w:style>
  <w:style w:type="paragraph" w:styleId="Obsah5">
    <w:name w:val="toc 5"/>
    <w:basedOn w:val="Normln"/>
    <w:next w:val="Normln"/>
    <w:autoRedefine/>
    <w:semiHidden/>
    <w:rsid w:val="00306281"/>
    <w:pPr>
      <w:ind w:left="600"/>
    </w:pPr>
    <w:rPr>
      <w:rFonts w:ascii="Times New Roman" w:hAnsi="Times New Roman"/>
    </w:rPr>
  </w:style>
  <w:style w:type="paragraph" w:styleId="Seznamobrzk">
    <w:name w:val="table of figures"/>
    <w:basedOn w:val="Obsah1"/>
    <w:next w:val="Normln"/>
    <w:uiPriority w:val="99"/>
    <w:rsid w:val="00306281"/>
    <w:pPr>
      <w:shd w:val="clear" w:color="FFFFFF" w:fill="FFFFFF"/>
      <w:tabs>
        <w:tab w:val="clear" w:pos="567"/>
        <w:tab w:val="clear" w:pos="9061"/>
        <w:tab w:val="left" w:pos="454"/>
        <w:tab w:val="right" w:leader="dot" w:pos="9060"/>
      </w:tabs>
      <w:suppressAutoHyphens w:val="0"/>
      <w:autoSpaceDE w:val="0"/>
      <w:autoSpaceDN w:val="0"/>
      <w:adjustRightInd w:val="0"/>
      <w:spacing w:before="120" w:after="120" w:line="240" w:lineRule="auto"/>
      <w:ind w:left="0" w:firstLine="0"/>
    </w:pPr>
    <w:rPr>
      <w:rFonts w:eastAsia="Times New Roman" w:cs="Arial"/>
      <w:bCs/>
      <w:noProof/>
      <w:kern w:val="0"/>
      <w:szCs w:val="28"/>
      <w:lang w:eastAsia="cs-CZ"/>
    </w:rPr>
  </w:style>
  <w:style w:type="paragraph" w:styleId="Obsah6">
    <w:name w:val="toc 6"/>
    <w:basedOn w:val="Normln"/>
    <w:next w:val="Normln"/>
    <w:autoRedefine/>
    <w:semiHidden/>
    <w:rsid w:val="00306281"/>
    <w:pPr>
      <w:ind w:left="800"/>
    </w:pPr>
    <w:rPr>
      <w:rFonts w:ascii="Times New Roman" w:hAnsi="Times New Roman"/>
    </w:rPr>
  </w:style>
  <w:style w:type="paragraph" w:styleId="Obsah7">
    <w:name w:val="toc 7"/>
    <w:basedOn w:val="Normln"/>
    <w:next w:val="Normln"/>
    <w:autoRedefine/>
    <w:semiHidden/>
    <w:rsid w:val="00306281"/>
    <w:pPr>
      <w:ind w:left="1000"/>
    </w:pPr>
    <w:rPr>
      <w:rFonts w:ascii="Times New Roman" w:hAnsi="Times New Roman"/>
    </w:rPr>
  </w:style>
  <w:style w:type="paragraph" w:styleId="Obsah8">
    <w:name w:val="toc 8"/>
    <w:basedOn w:val="Normln"/>
    <w:next w:val="Normln"/>
    <w:autoRedefine/>
    <w:semiHidden/>
    <w:rsid w:val="00306281"/>
    <w:pPr>
      <w:ind w:left="1200"/>
    </w:pPr>
    <w:rPr>
      <w:rFonts w:ascii="Times New Roman" w:hAnsi="Times New Roman"/>
    </w:rPr>
  </w:style>
  <w:style w:type="paragraph" w:styleId="Obsah9">
    <w:name w:val="toc 9"/>
    <w:basedOn w:val="Normln"/>
    <w:next w:val="Normln"/>
    <w:autoRedefine/>
    <w:semiHidden/>
    <w:rsid w:val="00306281"/>
    <w:pPr>
      <w:ind w:left="1400"/>
    </w:pPr>
    <w:rPr>
      <w:rFonts w:ascii="Times New Roman" w:hAnsi="Times New Roman"/>
    </w:rPr>
  </w:style>
  <w:style w:type="table" w:customStyle="1" w:styleId="Mkatabulky1">
    <w:name w:val="Mřížka tabulky1"/>
    <w:basedOn w:val="Normlntabulka"/>
    <w:next w:val="Mkatabulky"/>
    <w:uiPriority w:val="59"/>
    <w:rsid w:val="0030628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rmln2">
    <w:name w:val="Normální 2"/>
    <w:rsid w:val="00306281"/>
    <w:pPr>
      <w:numPr>
        <w:numId w:val="14"/>
      </w:numPr>
    </w:pPr>
  </w:style>
  <w:style w:type="paragraph" w:customStyle="1" w:styleId="PASNadpis1">
    <w:name w:val="PAS Nadpis 1"/>
    <w:basedOn w:val="Normln"/>
    <w:next w:val="PASOdstavec"/>
    <w:qFormat/>
    <w:rsid w:val="00306281"/>
    <w:pPr>
      <w:keepNext/>
      <w:pageBreakBefore/>
      <w:widowControl w:val="0"/>
      <w:numPr>
        <w:numId w:val="16"/>
      </w:numPr>
      <w:pBdr>
        <w:left w:val="single" w:sz="24" w:space="0" w:color="FF0000"/>
      </w:pBdr>
      <w:shd w:val="clear" w:color="auto" w:fill="D9D9D9" w:themeFill="background1" w:themeFillShade="D9"/>
      <w:spacing w:before="120" w:after="120"/>
      <w:outlineLvl w:val="0"/>
    </w:pPr>
    <w:rPr>
      <w:caps/>
      <w:sz w:val="32"/>
      <w:szCs w:val="24"/>
    </w:rPr>
  </w:style>
  <w:style w:type="paragraph" w:customStyle="1" w:styleId="PASNadpis2">
    <w:name w:val="PAS Nadpis 2"/>
    <w:basedOn w:val="Normln"/>
    <w:next w:val="PASOdstavec"/>
    <w:qFormat/>
    <w:rsid w:val="00306281"/>
    <w:pPr>
      <w:keepNext/>
      <w:numPr>
        <w:ilvl w:val="1"/>
        <w:numId w:val="16"/>
      </w:numPr>
      <w:pBdr>
        <w:bottom w:val="single" w:sz="12" w:space="1" w:color="7F7F7F" w:themeColor="text1" w:themeTint="80"/>
      </w:pBdr>
      <w:spacing w:before="240" w:after="120"/>
      <w:outlineLvl w:val="1"/>
    </w:pPr>
    <w:rPr>
      <w:caps/>
      <w:sz w:val="28"/>
      <w:szCs w:val="24"/>
    </w:rPr>
  </w:style>
  <w:style w:type="paragraph" w:customStyle="1" w:styleId="PASNadpis3">
    <w:name w:val="PAS Nadpis 3"/>
    <w:basedOn w:val="Normln"/>
    <w:next w:val="PASOdstavec"/>
    <w:qFormat/>
    <w:rsid w:val="00306281"/>
    <w:pPr>
      <w:keepNext/>
      <w:numPr>
        <w:ilvl w:val="2"/>
        <w:numId w:val="16"/>
      </w:numPr>
      <w:spacing w:before="240" w:after="120"/>
      <w:outlineLvl w:val="2"/>
    </w:pPr>
    <w:rPr>
      <w:b/>
      <w:caps/>
      <w:color w:val="404040" w:themeColor="text1" w:themeTint="BF"/>
      <w:sz w:val="24"/>
      <w:szCs w:val="24"/>
    </w:rPr>
  </w:style>
  <w:style w:type="numbering" w:customStyle="1" w:styleId="PASNadpis1-4">
    <w:name w:val="PAS Nadpis 1-4"/>
    <w:basedOn w:val="Bezseznamu"/>
    <w:uiPriority w:val="99"/>
    <w:rsid w:val="00306281"/>
    <w:pPr>
      <w:numPr>
        <w:numId w:val="16"/>
      </w:numPr>
    </w:pPr>
  </w:style>
  <w:style w:type="paragraph" w:customStyle="1" w:styleId="PASOdrky">
    <w:name w:val="PAS Odrážky"/>
    <w:basedOn w:val="PASOdstavec"/>
    <w:qFormat/>
    <w:rsid w:val="00306281"/>
    <w:pPr>
      <w:numPr>
        <w:numId w:val="18"/>
      </w:numPr>
      <w:tabs>
        <w:tab w:val="right" w:pos="9072"/>
      </w:tabs>
    </w:pPr>
  </w:style>
  <w:style w:type="paragraph" w:customStyle="1" w:styleId="PASNadpis4">
    <w:name w:val="PAS Nadpis 4"/>
    <w:basedOn w:val="Normln"/>
    <w:next w:val="PASOdstavec"/>
    <w:qFormat/>
    <w:rsid w:val="00306281"/>
    <w:pPr>
      <w:keepNext/>
      <w:numPr>
        <w:ilvl w:val="3"/>
        <w:numId w:val="16"/>
      </w:numPr>
      <w:spacing w:before="120" w:after="120"/>
      <w:outlineLvl w:val="3"/>
    </w:pPr>
    <w:rPr>
      <w:b/>
      <w:color w:val="404040" w:themeColor="text1" w:themeTint="BF"/>
      <w:szCs w:val="24"/>
    </w:rPr>
  </w:style>
  <w:style w:type="paragraph" w:customStyle="1" w:styleId="PASOdstavecodsazen">
    <w:name w:val="PAS Odstavec odsazený"/>
    <w:basedOn w:val="PASOdstavec"/>
    <w:qFormat/>
    <w:rsid w:val="00306281"/>
    <w:pPr>
      <w:ind w:left="2835"/>
    </w:pPr>
  </w:style>
  <w:style w:type="paragraph" w:customStyle="1" w:styleId="PASNadpis5">
    <w:name w:val="PAS Nadpis 5"/>
    <w:basedOn w:val="Normln"/>
    <w:next w:val="PASOdstavecodsazen"/>
    <w:qFormat/>
    <w:rsid w:val="00306281"/>
    <w:pPr>
      <w:keepNext/>
      <w:widowControl w:val="0"/>
      <w:suppressAutoHyphens/>
      <w:spacing w:before="240" w:after="120"/>
      <w:outlineLvl w:val="4"/>
    </w:pPr>
    <w:rPr>
      <w:b/>
      <w:color w:val="E32219"/>
      <w:szCs w:val="24"/>
    </w:rPr>
  </w:style>
  <w:style w:type="paragraph" w:customStyle="1" w:styleId="PASOdrkyodsazen">
    <w:name w:val="PAS Odrážky odsazený"/>
    <w:basedOn w:val="PASOdrky"/>
    <w:qFormat/>
    <w:rsid w:val="00306281"/>
    <w:pPr>
      <w:numPr>
        <w:numId w:val="17"/>
      </w:numPr>
    </w:pPr>
  </w:style>
  <w:style w:type="paragraph" w:customStyle="1" w:styleId="PASNadpis1neslovan">
    <w:name w:val="PAS Nadpis 1 nečíslovaný"/>
    <w:basedOn w:val="PASNadpis1"/>
    <w:next w:val="PASOdstavec"/>
    <w:qFormat/>
    <w:rsid w:val="00306281"/>
    <w:pPr>
      <w:numPr>
        <w:numId w:val="0"/>
      </w:numPr>
    </w:pPr>
  </w:style>
  <w:style w:type="paragraph" w:customStyle="1" w:styleId="PASPodtituldokumentu">
    <w:name w:val="PAS Podtitul dokumentu"/>
    <w:basedOn w:val="PASNzevdokumentu"/>
    <w:qFormat/>
    <w:rsid w:val="00306281"/>
    <w:pPr>
      <w:framePr w:wrap="around"/>
    </w:pPr>
    <w:rPr>
      <w:b w:val="0"/>
      <w:caps w:val="0"/>
      <w:sz w:val="32"/>
    </w:rPr>
  </w:style>
  <w:style w:type="character" w:customStyle="1" w:styleId="PASZvraznn">
    <w:name w:val="PAS Zvýraznění"/>
    <w:uiPriority w:val="1"/>
    <w:qFormat/>
    <w:rsid w:val="00306281"/>
    <w:rPr>
      <w:color w:val="5B9BD5" w:themeColor="accent1"/>
    </w:rPr>
  </w:style>
  <w:style w:type="character" w:customStyle="1" w:styleId="PASZvraznntun">
    <w:name w:val="PAS Zvýraznění tučně"/>
    <w:uiPriority w:val="1"/>
    <w:qFormat/>
    <w:rsid w:val="00306281"/>
    <w:rPr>
      <w:b/>
      <w:color w:val="404040" w:themeColor="text1" w:themeTint="BF"/>
    </w:rPr>
  </w:style>
  <w:style w:type="paragraph" w:customStyle="1" w:styleId="PASZhlav">
    <w:name w:val="PAS Záhlaví"/>
    <w:basedOn w:val="Zhlav"/>
    <w:qFormat/>
    <w:rsid w:val="00306281"/>
    <w:pPr>
      <w:jc w:val="both"/>
    </w:pPr>
    <w:rPr>
      <w:rFonts w:ascii="Calibri" w:hAnsi="Calibri"/>
      <w:caps/>
      <w:color w:val="7F7F7F" w:themeColor="text1" w:themeTint="80"/>
      <w:szCs w:val="24"/>
    </w:rPr>
  </w:style>
  <w:style w:type="paragraph" w:customStyle="1" w:styleId="PASZpat">
    <w:name w:val="PAS Zápatí"/>
    <w:basedOn w:val="Zpat"/>
    <w:qFormat/>
    <w:rsid w:val="00306281"/>
    <w:pPr>
      <w:jc w:val="both"/>
    </w:pPr>
    <w:rPr>
      <w:rFonts w:ascii="Calibri" w:hAnsi="Calibri"/>
      <w:sz w:val="20"/>
      <w:szCs w:val="24"/>
    </w:rPr>
  </w:style>
  <w:style w:type="paragraph" w:customStyle="1" w:styleId="PASZhlavtun">
    <w:name w:val="PAS Záhlaví tučně"/>
    <w:basedOn w:val="PASZhlav"/>
    <w:next w:val="PASZhlav"/>
    <w:qFormat/>
    <w:rsid w:val="00306281"/>
    <w:rPr>
      <w:b/>
    </w:rPr>
  </w:style>
  <w:style w:type="paragraph" w:customStyle="1" w:styleId="PASObrzek">
    <w:name w:val="PAS Obrázek"/>
    <w:basedOn w:val="PASOdstavec"/>
    <w:next w:val="PASOdstavec"/>
    <w:qFormat/>
    <w:rsid w:val="00306281"/>
    <w:pPr>
      <w:widowControl w:val="0"/>
      <w:spacing w:before="240"/>
    </w:pPr>
  </w:style>
  <w:style w:type="paragraph" w:customStyle="1" w:styleId="PASObrzekodsazen">
    <w:name w:val="PAS Obrázek odsazený"/>
    <w:basedOn w:val="PASObrzek"/>
    <w:next w:val="PASOdstavecodsazen"/>
    <w:qFormat/>
    <w:rsid w:val="00306281"/>
    <w:pPr>
      <w:ind w:left="2835"/>
    </w:pPr>
  </w:style>
  <w:style w:type="character" w:customStyle="1" w:styleId="PASZvraznnpoznmka">
    <w:name w:val="PAS Zvýraznění poznámka"/>
    <w:basedOn w:val="Standardnpsmoodstavce"/>
    <w:uiPriority w:val="1"/>
    <w:qFormat/>
    <w:rsid w:val="00306281"/>
    <w:rPr>
      <w:i/>
      <w:color w:val="404040" w:themeColor="text1" w:themeTint="BF"/>
    </w:rPr>
  </w:style>
  <w:style w:type="numbering" w:customStyle="1" w:styleId="PASSeznamodrkyodsazen">
    <w:name w:val="PAS Seznam odrážky odsazený"/>
    <w:uiPriority w:val="99"/>
    <w:rsid w:val="00306281"/>
    <w:pPr>
      <w:numPr>
        <w:numId w:val="17"/>
      </w:numPr>
    </w:pPr>
  </w:style>
  <w:style w:type="numbering" w:customStyle="1" w:styleId="PASSeznamodrky">
    <w:name w:val="PAS Seznam odrážky"/>
    <w:uiPriority w:val="99"/>
    <w:rsid w:val="00306281"/>
    <w:pPr>
      <w:numPr>
        <w:numId w:val="18"/>
      </w:numPr>
    </w:pPr>
  </w:style>
  <w:style w:type="paragraph" w:styleId="Titulek">
    <w:name w:val="caption"/>
    <w:basedOn w:val="Normln"/>
    <w:next w:val="Normln"/>
    <w:link w:val="TitulekChar"/>
    <w:uiPriority w:val="35"/>
    <w:unhideWhenUsed/>
    <w:qFormat/>
    <w:rsid w:val="00306281"/>
    <w:pPr>
      <w:spacing w:after="200"/>
      <w:ind w:left="2835"/>
    </w:pPr>
    <w:rPr>
      <w:bCs/>
      <w:color w:val="ED7D31" w:themeColor="accent2"/>
      <w:sz w:val="18"/>
      <w:szCs w:val="18"/>
    </w:rPr>
  </w:style>
  <w:style w:type="paragraph" w:customStyle="1" w:styleId="PASTabulkadoleva">
    <w:name w:val="PAS Tabulka doleva"/>
    <w:basedOn w:val="Normln"/>
    <w:qFormat/>
    <w:rsid w:val="00306281"/>
    <w:pPr>
      <w:spacing w:after="60"/>
      <w:ind w:right="113"/>
    </w:pPr>
    <w:rPr>
      <w:szCs w:val="24"/>
    </w:rPr>
  </w:style>
  <w:style w:type="paragraph" w:customStyle="1" w:styleId="PASTabulkadobloku">
    <w:name w:val="PAS Tabulka do bloku"/>
    <w:basedOn w:val="PASTabulkadoleva"/>
    <w:qFormat/>
    <w:rsid w:val="00306281"/>
    <w:pPr>
      <w:spacing w:before="40"/>
      <w:jc w:val="both"/>
    </w:pPr>
  </w:style>
  <w:style w:type="table" w:styleId="Elegantntabulka">
    <w:name w:val="Table Elegant"/>
    <w:basedOn w:val="Normlntabulka"/>
    <w:rsid w:val="00306281"/>
    <w:pPr>
      <w:jc w:val="both"/>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Barevntabulka3">
    <w:name w:val="Table Colorful 3"/>
    <w:basedOn w:val="Normlntabulka"/>
    <w:rsid w:val="00306281"/>
    <w:pPr>
      <w:jc w:val="both"/>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Barevntabulka1">
    <w:name w:val="Table Colorful 1"/>
    <w:basedOn w:val="Normlntabulka"/>
    <w:rsid w:val="00306281"/>
    <w:pPr>
      <w:jc w:val="both"/>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rsid w:val="00306281"/>
    <w:pPr>
      <w:jc w:val="both"/>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customStyle="1" w:styleId="PASMezerazatabulkou">
    <w:name w:val="PAS Mezera za tabulkou"/>
    <w:basedOn w:val="Normln"/>
    <w:next w:val="PASOdstavec"/>
    <w:qFormat/>
    <w:rsid w:val="00306281"/>
    <w:pPr>
      <w:jc w:val="both"/>
    </w:pPr>
    <w:rPr>
      <w:sz w:val="16"/>
      <w:szCs w:val="24"/>
    </w:rPr>
  </w:style>
  <w:style w:type="paragraph" w:customStyle="1" w:styleId="AC-Zkladn">
    <w:name w:val="AC - Základní"/>
    <w:link w:val="AC-ZkladnCharChar"/>
    <w:locked/>
    <w:rsid w:val="00306281"/>
    <w:pPr>
      <w:autoSpaceDE w:val="0"/>
      <w:autoSpaceDN w:val="0"/>
      <w:adjustRightInd w:val="0"/>
      <w:jc w:val="both"/>
    </w:pPr>
    <w:rPr>
      <w:rFonts w:ascii="Arial" w:eastAsia="Times New Roman" w:hAnsi="Arial" w:cs="Arial"/>
      <w:color w:val="231F20"/>
    </w:rPr>
  </w:style>
  <w:style w:type="character" w:customStyle="1" w:styleId="AC-ZkladnCharChar">
    <w:name w:val="AC - Základní Char Char"/>
    <w:basedOn w:val="Standardnpsmoodstavce"/>
    <w:link w:val="AC-Zkladn"/>
    <w:rsid w:val="00306281"/>
    <w:rPr>
      <w:rFonts w:ascii="Arial" w:eastAsia="Times New Roman" w:hAnsi="Arial" w:cs="Arial"/>
      <w:color w:val="231F20"/>
    </w:rPr>
  </w:style>
  <w:style w:type="character" w:customStyle="1" w:styleId="TitulekChar">
    <w:name w:val="Titulek Char"/>
    <w:basedOn w:val="Standardnpsmoodstavce"/>
    <w:link w:val="Titulek"/>
    <w:uiPriority w:val="35"/>
    <w:locked/>
    <w:rsid w:val="00306281"/>
    <w:rPr>
      <w:rFonts w:eastAsia="Times New Roman"/>
      <w:bCs/>
      <w:color w:val="ED7D31" w:themeColor="accent2"/>
      <w:sz w:val="18"/>
      <w:szCs w:val="18"/>
    </w:rPr>
  </w:style>
  <w:style w:type="paragraph" w:customStyle="1" w:styleId="AC-Obecnnadpis">
    <w:name w:val="AC - Obecný nadpis"/>
    <w:basedOn w:val="AC-Zkladn"/>
    <w:rsid w:val="00306281"/>
    <w:pPr>
      <w:tabs>
        <w:tab w:val="left" w:pos="709"/>
      </w:tabs>
      <w:spacing w:before="120"/>
      <w:jc w:val="center"/>
    </w:pPr>
    <w:rPr>
      <w:rFonts w:eastAsia="Calibri"/>
      <w:b/>
      <w:bCs/>
      <w:color w:val="auto"/>
      <w:sz w:val="24"/>
    </w:rPr>
  </w:style>
  <w:style w:type="table" w:customStyle="1" w:styleId="Protokol">
    <w:name w:val="Protokol"/>
    <w:basedOn w:val="Normlntabulka"/>
    <w:uiPriority w:val="99"/>
    <w:rsid w:val="00306281"/>
    <w:pPr>
      <w:spacing w:before="40"/>
    </w:pPr>
    <w:rPr>
      <w:rFonts w:eastAsia="Times New Roman"/>
    </w:rPr>
    <w:tblPr>
      <w:tblInd w:w="113" w:type="dxa"/>
      <w:tblBorders>
        <w:top w:val="single" w:sz="12" w:space="0" w:color="DA251D"/>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Pr>
    <w:tcPr>
      <w:shd w:val="clear" w:color="auto" w:fill="FFFFFF" w:themeFill="background1"/>
      <w:vAlign w:val="center"/>
    </w:tcPr>
    <w:tblStylePr w:type="firstRow">
      <w:pPr>
        <w:wordWrap/>
        <w:spacing w:beforeLines="0" w:beforeAutospacing="0" w:afterLines="0" w:afterAutospacing="0"/>
        <w:jc w:val="center"/>
      </w:pPr>
      <w:rPr>
        <w:b/>
        <w:color w:val="FFFFFF" w:themeColor="background1"/>
      </w:rPr>
      <w:tblPr/>
      <w:tcPr>
        <w:tcBorders>
          <w:top w:val="single" w:sz="12" w:space="0" w:color="DA251D"/>
          <w:left w:val="nil"/>
          <w:bottom w:val="single" w:sz="8" w:space="0" w:color="FFFFFF" w:themeColor="background1"/>
          <w:right w:val="nil"/>
          <w:insideH w:val="nil"/>
          <w:insideV w:val="single" w:sz="8" w:space="0" w:color="FFFFFF" w:themeColor="background1"/>
          <w:tl2br w:val="nil"/>
          <w:tr2bl w:val="nil"/>
        </w:tcBorders>
        <w:shd w:val="clear" w:color="auto" w:fill="7F7F7F" w:themeFill="text1" w:themeFillTint="80"/>
      </w:tcPr>
    </w:tblStylePr>
    <w:tblStylePr w:type="firstCol">
      <w:rPr>
        <w:b/>
        <w:color w:val="FFFFFF" w:themeColor="background1"/>
      </w:rPr>
      <w:tblPr/>
      <w:tcPr>
        <w:tcBorders>
          <w:top w:val="single" w:sz="12" w:space="0" w:color="DA251D"/>
          <w:left w:val="nil"/>
          <w:bottom w:val="single" w:sz="8" w:space="0" w:color="7F7F7F" w:themeColor="text1" w:themeTint="80"/>
          <w:right w:val="single" w:sz="8" w:space="0" w:color="FFFFFF" w:themeColor="background1"/>
          <w:insideH w:val="nil"/>
          <w:insideV w:val="nil"/>
          <w:tl2br w:val="nil"/>
          <w:tr2bl w:val="nil"/>
        </w:tcBorders>
        <w:shd w:val="clear" w:color="auto" w:fill="7F7F7F" w:themeFill="text1" w:themeFillTint="80"/>
      </w:tcPr>
    </w:tblStylePr>
    <w:tblStylePr w:type="lastCol">
      <w:tblPr/>
      <w:tcPr>
        <w:tcBorders>
          <w:top w:val="nil"/>
          <w:left w:val="nil"/>
          <w:bottom w:val="single" w:sz="12" w:space="0" w:color="BFBFBF" w:themeColor="background1" w:themeShade="BF"/>
          <w:right w:val="single" w:sz="12" w:space="0" w:color="BFBFBF" w:themeColor="background1" w:themeShade="BF"/>
          <w:insideH w:val="nil"/>
          <w:insideV w:val="nil"/>
          <w:tl2br w:val="nil"/>
          <w:tr2bl w:val="nil"/>
        </w:tcBorders>
      </w:tcPr>
    </w:tblStylePr>
  </w:style>
  <w:style w:type="paragraph" w:styleId="Vrazncitt">
    <w:name w:val="Intense Quote"/>
    <w:basedOn w:val="Normln"/>
    <w:next w:val="Normln"/>
    <w:link w:val="VrazncittChar"/>
    <w:uiPriority w:val="30"/>
    <w:qFormat/>
    <w:rsid w:val="00306281"/>
    <w:pPr>
      <w:pBdr>
        <w:bottom w:val="single" w:sz="4" w:space="4" w:color="5B9BD5" w:themeColor="accent1"/>
      </w:pBdr>
      <w:spacing w:before="200" w:after="280"/>
      <w:ind w:left="936" w:right="936"/>
      <w:jc w:val="both"/>
    </w:pPr>
    <w:rPr>
      <w:b/>
      <w:bCs/>
      <w:i/>
      <w:iCs/>
      <w:color w:val="5B9BD5" w:themeColor="accent1"/>
      <w:szCs w:val="24"/>
    </w:rPr>
  </w:style>
  <w:style w:type="character" w:customStyle="1" w:styleId="VrazncittChar">
    <w:name w:val="Výrazný citát Char"/>
    <w:basedOn w:val="Standardnpsmoodstavce"/>
    <w:link w:val="Vrazncitt"/>
    <w:uiPriority w:val="30"/>
    <w:rsid w:val="00306281"/>
    <w:rPr>
      <w:rFonts w:eastAsia="Times New Roman"/>
      <w:b/>
      <w:bCs/>
      <w:i/>
      <w:iCs/>
      <w:color w:val="5B9BD5" w:themeColor="accent1"/>
      <w:sz w:val="22"/>
      <w:szCs w:val="24"/>
    </w:rPr>
  </w:style>
  <w:style w:type="character" w:customStyle="1" w:styleId="ZkladntextChar1">
    <w:name w:val="Základní text Char1"/>
    <w:aliases w:val="mezera Char"/>
    <w:basedOn w:val="Standardnpsmoodstavce"/>
    <w:uiPriority w:val="99"/>
    <w:rsid w:val="00306281"/>
    <w:rPr>
      <w:rFonts w:ascii="Arial" w:eastAsia="Times New Roman" w:hAnsi="Arial" w:cs="Times New Roman"/>
      <w:sz w:val="24"/>
      <w:szCs w:val="24"/>
      <w:lang w:eastAsia="cs-CZ"/>
    </w:rPr>
  </w:style>
  <w:style w:type="character" w:customStyle="1" w:styleId="Bold">
    <w:name w:val="Bold"/>
    <w:basedOn w:val="Standardnpsmoodstavce"/>
    <w:uiPriority w:val="99"/>
    <w:rsid w:val="00306281"/>
    <w:rPr>
      <w:rFonts w:cs="Times New Roman"/>
      <w:b/>
      <w:bCs/>
      <w:color w:val="auto"/>
    </w:rPr>
  </w:style>
  <w:style w:type="paragraph" w:customStyle="1" w:styleId="ListParagraph1">
    <w:name w:val="List Paragraph1"/>
    <w:basedOn w:val="Normln"/>
    <w:rsid w:val="00306281"/>
    <w:pPr>
      <w:spacing w:after="200" w:line="276" w:lineRule="auto"/>
      <w:ind w:left="720"/>
      <w:contextualSpacing/>
    </w:pPr>
    <w:rPr>
      <w:szCs w:val="22"/>
      <w:lang w:eastAsia="en-US"/>
    </w:rPr>
  </w:style>
  <w:style w:type="paragraph" w:styleId="Normlnweb">
    <w:name w:val="Normal (Web)"/>
    <w:basedOn w:val="Normln"/>
    <w:uiPriority w:val="99"/>
    <w:unhideWhenUsed/>
    <w:rsid w:val="00306281"/>
    <w:pPr>
      <w:spacing w:before="100" w:beforeAutospacing="1" w:after="100" w:afterAutospacing="1"/>
    </w:pPr>
    <w:rPr>
      <w:rFonts w:ascii="Times New Roman" w:hAnsi="Times New Roman"/>
      <w:sz w:val="24"/>
      <w:szCs w:val="24"/>
    </w:rPr>
  </w:style>
  <w:style w:type="paragraph" w:styleId="Podnadpis">
    <w:name w:val="Subtitle"/>
    <w:basedOn w:val="Normln"/>
    <w:next w:val="Normln"/>
    <w:link w:val="PodnadpisChar"/>
    <w:uiPriority w:val="9"/>
    <w:qFormat/>
    <w:rsid w:val="00306281"/>
    <w:pPr>
      <w:numPr>
        <w:ilvl w:val="1"/>
      </w:numPr>
      <w:jc w:val="both"/>
    </w:pPr>
    <w:rPr>
      <w:rFonts w:asciiTheme="majorHAnsi" w:eastAsiaTheme="majorEastAsia" w:hAnsiTheme="majorHAnsi" w:cstheme="majorBidi"/>
      <w:i/>
      <w:iCs/>
      <w:color w:val="5B9BD5" w:themeColor="accent1"/>
      <w:spacing w:val="15"/>
      <w:sz w:val="24"/>
      <w:szCs w:val="24"/>
    </w:rPr>
  </w:style>
  <w:style w:type="character" w:customStyle="1" w:styleId="PodnadpisChar">
    <w:name w:val="Podnadpis Char"/>
    <w:basedOn w:val="Standardnpsmoodstavce"/>
    <w:link w:val="Podnadpis"/>
    <w:uiPriority w:val="9"/>
    <w:rsid w:val="00306281"/>
    <w:rPr>
      <w:rFonts w:asciiTheme="majorHAnsi" w:eastAsiaTheme="majorEastAsia" w:hAnsiTheme="majorHAnsi" w:cstheme="majorBidi"/>
      <w:i/>
      <w:iCs/>
      <w:color w:val="5B9BD5" w:themeColor="accent1"/>
      <w:spacing w:val="15"/>
      <w:sz w:val="24"/>
      <w:szCs w:val="24"/>
    </w:rPr>
  </w:style>
  <w:style w:type="paragraph" w:styleId="Nzev">
    <w:name w:val="Title"/>
    <w:aliases w:val="ASAPTitle"/>
    <w:basedOn w:val="Normln"/>
    <w:link w:val="NzevChar"/>
    <w:qFormat/>
    <w:rsid w:val="00306281"/>
    <w:pPr>
      <w:jc w:val="center"/>
    </w:pPr>
    <w:rPr>
      <w:rFonts w:ascii="Times New Roman" w:hAnsi="Times New Roman"/>
      <w:b/>
      <w:sz w:val="24"/>
    </w:rPr>
  </w:style>
  <w:style w:type="character" w:customStyle="1" w:styleId="NzevChar">
    <w:name w:val="Název Char"/>
    <w:aliases w:val="ASAPTitle Char"/>
    <w:basedOn w:val="Standardnpsmoodstavce"/>
    <w:link w:val="Nzev"/>
    <w:rsid w:val="00306281"/>
    <w:rPr>
      <w:rFonts w:ascii="Times New Roman" w:eastAsia="Times New Roman" w:hAnsi="Times New Roman"/>
      <w:b/>
      <w:sz w:val="24"/>
    </w:rPr>
  </w:style>
  <w:style w:type="paragraph" w:styleId="Zkladntextodsazen2">
    <w:name w:val="Body Text Indent 2"/>
    <w:basedOn w:val="Normln"/>
    <w:link w:val="Zkladntextodsazen2Char"/>
    <w:rsid w:val="00306281"/>
    <w:pPr>
      <w:spacing w:before="120" w:after="120" w:line="480" w:lineRule="auto"/>
      <w:ind w:left="283"/>
      <w:jc w:val="both"/>
    </w:pPr>
    <w:rPr>
      <w:rFonts w:ascii="Times New Roman" w:hAnsi="Times New Roman"/>
      <w:lang w:eastAsia="en-US"/>
    </w:rPr>
  </w:style>
  <w:style w:type="character" w:customStyle="1" w:styleId="Zkladntextodsazen2Char">
    <w:name w:val="Základní text odsazený 2 Char"/>
    <w:basedOn w:val="Standardnpsmoodstavce"/>
    <w:link w:val="Zkladntextodsazen2"/>
    <w:rsid w:val="00306281"/>
    <w:rPr>
      <w:rFonts w:ascii="Times New Roman" w:eastAsia="Times New Roman" w:hAnsi="Times New Roman"/>
      <w:sz w:val="22"/>
      <w:lang w:eastAsia="en-US"/>
    </w:rPr>
  </w:style>
  <w:style w:type="paragraph" w:styleId="Normlnodsazen">
    <w:name w:val="Normal Indent"/>
    <w:basedOn w:val="Normln"/>
    <w:rsid w:val="00306281"/>
    <w:pPr>
      <w:widowControl w:val="0"/>
      <w:tabs>
        <w:tab w:val="left" w:pos="360"/>
      </w:tabs>
      <w:spacing w:before="120"/>
      <w:ind w:left="360" w:hanging="360"/>
    </w:pPr>
    <w:rPr>
      <w:rFonts w:ascii="Times New Roman" w:hAnsi="Times New Roman"/>
      <w:sz w:val="20"/>
    </w:rPr>
  </w:style>
  <w:style w:type="paragraph" w:customStyle="1" w:styleId="Koule">
    <w:name w:val="Koule"/>
    <w:basedOn w:val="Normln"/>
    <w:link w:val="KouleCharChar"/>
    <w:uiPriority w:val="99"/>
    <w:rsid w:val="00306281"/>
    <w:pPr>
      <w:tabs>
        <w:tab w:val="left" w:pos="1276"/>
      </w:tabs>
      <w:overflowPunct w:val="0"/>
      <w:autoSpaceDE w:val="0"/>
      <w:autoSpaceDN w:val="0"/>
      <w:adjustRightInd w:val="0"/>
      <w:spacing w:before="60"/>
      <w:jc w:val="both"/>
      <w:textAlignment w:val="baseline"/>
    </w:pPr>
    <w:rPr>
      <w:rFonts w:ascii="Arial" w:hAnsi="Arial"/>
      <w:lang w:eastAsia="en-US"/>
    </w:rPr>
  </w:style>
  <w:style w:type="paragraph" w:customStyle="1" w:styleId="Tunsted">
    <w:name w:val="Tučné střed"/>
    <w:basedOn w:val="Normlnvlevo"/>
    <w:link w:val="TunstedChar"/>
    <w:uiPriority w:val="99"/>
    <w:rsid w:val="00306281"/>
    <w:pPr>
      <w:spacing w:after="60"/>
      <w:jc w:val="center"/>
    </w:pPr>
    <w:rPr>
      <w:b/>
    </w:rPr>
  </w:style>
  <w:style w:type="paragraph" w:customStyle="1" w:styleId="Normlnvlevo">
    <w:name w:val="Normální vlevo"/>
    <w:basedOn w:val="Normln"/>
    <w:link w:val="NormlnvlevoChar"/>
    <w:rsid w:val="00306281"/>
    <w:pPr>
      <w:jc w:val="both"/>
    </w:pPr>
    <w:rPr>
      <w:rFonts w:ascii="Arial" w:hAnsi="Arial"/>
    </w:rPr>
  </w:style>
  <w:style w:type="character" w:customStyle="1" w:styleId="NormlnvlevoChar">
    <w:name w:val="Normální vlevo Char"/>
    <w:link w:val="Normlnvlevo"/>
    <w:locked/>
    <w:rsid w:val="00306281"/>
    <w:rPr>
      <w:rFonts w:ascii="Arial" w:eastAsia="Times New Roman" w:hAnsi="Arial"/>
      <w:sz w:val="22"/>
    </w:rPr>
  </w:style>
  <w:style w:type="character" w:customStyle="1" w:styleId="TunstedChar">
    <w:name w:val="Tučné střed Char"/>
    <w:link w:val="Tunsted"/>
    <w:uiPriority w:val="99"/>
    <w:locked/>
    <w:rsid w:val="00306281"/>
    <w:rPr>
      <w:rFonts w:ascii="Arial" w:eastAsia="Times New Roman" w:hAnsi="Arial"/>
      <w:b/>
      <w:sz w:val="22"/>
    </w:rPr>
  </w:style>
  <w:style w:type="character" w:customStyle="1" w:styleId="KouleCharChar">
    <w:name w:val="Koule Char Char"/>
    <w:link w:val="Koule"/>
    <w:uiPriority w:val="99"/>
    <w:locked/>
    <w:rsid w:val="00306281"/>
    <w:rPr>
      <w:rFonts w:ascii="Arial" w:eastAsia="Times New Roman" w:hAnsi="Arial"/>
      <w:sz w:val="22"/>
      <w:lang w:eastAsia="en-US"/>
    </w:rPr>
  </w:style>
  <w:style w:type="paragraph" w:customStyle="1" w:styleId="Tunvlevo">
    <w:name w:val="Tučné vlevo"/>
    <w:basedOn w:val="Normlnvlevo"/>
    <w:link w:val="TunvlevoChar"/>
    <w:autoRedefine/>
    <w:rsid w:val="00306281"/>
    <w:pPr>
      <w:spacing w:after="60"/>
    </w:pPr>
    <w:rPr>
      <w:rFonts w:ascii="Times New Roman" w:hAnsi="Times New Roman"/>
      <w:bCs/>
    </w:rPr>
  </w:style>
  <w:style w:type="paragraph" w:customStyle="1" w:styleId="Normlnsted">
    <w:name w:val="Normální střed"/>
    <w:basedOn w:val="Normln"/>
    <w:link w:val="NormlnstedChar"/>
    <w:uiPriority w:val="99"/>
    <w:rsid w:val="00306281"/>
    <w:pPr>
      <w:jc w:val="center"/>
    </w:pPr>
    <w:rPr>
      <w:rFonts w:ascii="Arial" w:hAnsi="Arial"/>
    </w:rPr>
  </w:style>
  <w:style w:type="character" w:customStyle="1" w:styleId="NormlnstedChar">
    <w:name w:val="Normální střed Char"/>
    <w:link w:val="Normlnsted"/>
    <w:uiPriority w:val="99"/>
    <w:locked/>
    <w:rsid w:val="00306281"/>
    <w:rPr>
      <w:rFonts w:ascii="Arial" w:eastAsia="Times New Roman" w:hAnsi="Arial"/>
      <w:sz w:val="22"/>
    </w:rPr>
  </w:style>
  <w:style w:type="character" w:customStyle="1" w:styleId="SeznamsslyChar">
    <w:name w:val="Seznam s čísly Char"/>
    <w:basedOn w:val="Standardnpsmoodstavce"/>
    <w:link w:val="Seznamssly"/>
    <w:locked/>
    <w:rsid w:val="00306281"/>
    <w:rPr>
      <w:rFonts w:ascii="Arial" w:hAnsi="Arial" w:cs="Arial"/>
    </w:rPr>
  </w:style>
  <w:style w:type="paragraph" w:customStyle="1" w:styleId="Seznamssly">
    <w:name w:val="Seznam s čísly"/>
    <w:basedOn w:val="Normln"/>
    <w:link w:val="SeznamsslyChar"/>
    <w:qFormat/>
    <w:rsid w:val="00306281"/>
    <w:pPr>
      <w:spacing w:before="60" w:after="60"/>
      <w:jc w:val="both"/>
    </w:pPr>
    <w:rPr>
      <w:rFonts w:ascii="Arial" w:eastAsia="Calibri" w:hAnsi="Arial" w:cs="Arial"/>
      <w:sz w:val="20"/>
    </w:rPr>
  </w:style>
  <w:style w:type="paragraph" w:customStyle="1" w:styleId="Nadpisplohy">
    <w:name w:val="Nadpis přílohy"/>
    <w:basedOn w:val="Normln"/>
    <w:link w:val="NadpisplohyChar"/>
    <w:rsid w:val="00306281"/>
    <w:pPr>
      <w:pBdr>
        <w:bottom w:val="single" w:sz="12" w:space="1" w:color="auto"/>
      </w:pBdr>
      <w:jc w:val="center"/>
    </w:pPr>
    <w:rPr>
      <w:rFonts w:ascii="Arial" w:hAnsi="Arial"/>
      <w:b/>
      <w:bCs/>
      <w:caps/>
      <w:sz w:val="32"/>
    </w:rPr>
  </w:style>
  <w:style w:type="paragraph" w:customStyle="1" w:styleId="Tun">
    <w:name w:val="Tučné"/>
    <w:basedOn w:val="Normln"/>
    <w:link w:val="TunChar"/>
    <w:rsid w:val="00306281"/>
    <w:pPr>
      <w:spacing w:before="60" w:after="60"/>
      <w:ind w:firstLine="567"/>
      <w:jc w:val="both"/>
    </w:pPr>
    <w:rPr>
      <w:rFonts w:ascii="Arial" w:hAnsi="Arial"/>
      <w:b/>
    </w:rPr>
  </w:style>
  <w:style w:type="character" w:customStyle="1" w:styleId="NadpisplohyChar">
    <w:name w:val="Nadpis přílohy Char"/>
    <w:link w:val="Nadpisplohy"/>
    <w:rsid w:val="00306281"/>
    <w:rPr>
      <w:rFonts w:ascii="Arial" w:eastAsia="Times New Roman" w:hAnsi="Arial"/>
      <w:b/>
      <w:bCs/>
      <w:caps/>
      <w:sz w:val="32"/>
    </w:rPr>
  </w:style>
  <w:style w:type="character" w:customStyle="1" w:styleId="TunChar">
    <w:name w:val="Tučné Char"/>
    <w:link w:val="Tun"/>
    <w:rsid w:val="00306281"/>
    <w:rPr>
      <w:rFonts w:ascii="Arial" w:eastAsia="Times New Roman" w:hAnsi="Arial"/>
      <w:b/>
      <w:sz w:val="22"/>
    </w:rPr>
  </w:style>
  <w:style w:type="paragraph" w:styleId="Prosttext">
    <w:name w:val="Plain Text"/>
    <w:basedOn w:val="Normln"/>
    <w:link w:val="ProsttextChar"/>
    <w:uiPriority w:val="99"/>
    <w:unhideWhenUsed/>
    <w:rsid w:val="00306281"/>
    <w:rPr>
      <w:rFonts w:ascii="Arial" w:eastAsia="Calibri" w:hAnsi="Arial"/>
      <w:color w:val="000000"/>
      <w:sz w:val="20"/>
      <w:szCs w:val="21"/>
      <w:lang w:eastAsia="en-US"/>
    </w:rPr>
  </w:style>
  <w:style w:type="character" w:customStyle="1" w:styleId="ProsttextChar">
    <w:name w:val="Prostý text Char"/>
    <w:basedOn w:val="Standardnpsmoodstavce"/>
    <w:link w:val="Prosttext"/>
    <w:uiPriority w:val="99"/>
    <w:rsid w:val="00306281"/>
    <w:rPr>
      <w:rFonts w:ascii="Arial" w:hAnsi="Arial"/>
      <w:color w:val="000000"/>
      <w:szCs w:val="21"/>
      <w:lang w:eastAsia="en-US"/>
    </w:rPr>
  </w:style>
  <w:style w:type="character" w:customStyle="1" w:styleId="AC-zkladnsslemChar">
    <w:name w:val="AC - základní s číslem Char"/>
    <w:basedOn w:val="Standardnpsmoodstavce"/>
    <w:link w:val="AC-zkladnsslem"/>
    <w:rsid w:val="00306281"/>
    <w:rPr>
      <w:rFonts w:cs="Arial"/>
    </w:rPr>
  </w:style>
  <w:style w:type="paragraph" w:customStyle="1" w:styleId="AC-zkladnsslem">
    <w:name w:val="AC - základní s číslem"/>
    <w:basedOn w:val="Normln"/>
    <w:link w:val="AC-zkladnsslemChar"/>
    <w:rsid w:val="00306281"/>
    <w:pPr>
      <w:numPr>
        <w:numId w:val="19"/>
      </w:numPr>
      <w:tabs>
        <w:tab w:val="left" w:pos="680"/>
        <w:tab w:val="left" w:pos="1021"/>
        <w:tab w:val="left" w:pos="1361"/>
      </w:tabs>
      <w:autoSpaceDE w:val="0"/>
      <w:autoSpaceDN w:val="0"/>
      <w:adjustRightInd w:val="0"/>
      <w:spacing w:before="120"/>
      <w:jc w:val="both"/>
    </w:pPr>
    <w:rPr>
      <w:rFonts w:eastAsia="Calibri" w:cs="Arial"/>
      <w:sz w:val="20"/>
    </w:rPr>
  </w:style>
  <w:style w:type="paragraph" w:styleId="Zkladntextodsazen">
    <w:name w:val="Body Text Indent"/>
    <w:basedOn w:val="Normln"/>
    <w:link w:val="ZkladntextodsazenChar"/>
    <w:uiPriority w:val="9"/>
    <w:rsid w:val="00306281"/>
    <w:pPr>
      <w:spacing w:after="120"/>
      <w:ind w:left="283"/>
      <w:jc w:val="both"/>
    </w:pPr>
    <w:rPr>
      <w:szCs w:val="24"/>
    </w:rPr>
  </w:style>
  <w:style w:type="character" w:customStyle="1" w:styleId="ZkladntextodsazenChar">
    <w:name w:val="Základní text odsazený Char"/>
    <w:basedOn w:val="Standardnpsmoodstavce"/>
    <w:link w:val="Zkladntextodsazen"/>
    <w:uiPriority w:val="9"/>
    <w:rsid w:val="00306281"/>
    <w:rPr>
      <w:rFonts w:eastAsia="Times New Roman"/>
      <w:sz w:val="22"/>
      <w:szCs w:val="24"/>
    </w:rPr>
  </w:style>
  <w:style w:type="character" w:customStyle="1" w:styleId="TunvlevoChar">
    <w:name w:val="Tučné vlevo Char"/>
    <w:link w:val="Tunvlevo"/>
    <w:locked/>
    <w:rsid w:val="00306281"/>
    <w:rPr>
      <w:rFonts w:ascii="Times New Roman" w:eastAsia="Times New Roman" w:hAnsi="Times New Roman"/>
      <w:bCs/>
      <w:sz w:val="22"/>
    </w:rPr>
  </w:style>
  <w:style w:type="character" w:customStyle="1" w:styleId="RLlneksmlouvyCharChar">
    <w:name w:val="RL Článek smlouvy Char Char"/>
    <w:basedOn w:val="Standardnpsmoodstavce"/>
    <w:link w:val="RLlneksmlouvy"/>
    <w:rsid w:val="00306281"/>
    <w:rPr>
      <w:rFonts w:eastAsia="Times New Roman"/>
      <w:b/>
      <w:sz w:val="22"/>
      <w:szCs w:val="24"/>
      <w:lang w:eastAsia="en-US"/>
    </w:rPr>
  </w:style>
  <w:style w:type="paragraph" w:styleId="Bezmezer">
    <w:name w:val="No Spacing"/>
    <w:link w:val="BezmezerChar"/>
    <w:qFormat/>
    <w:rsid w:val="00306281"/>
    <w:rPr>
      <w:sz w:val="22"/>
      <w:szCs w:val="22"/>
      <w:lang w:eastAsia="en-US"/>
    </w:rPr>
  </w:style>
  <w:style w:type="character" w:customStyle="1" w:styleId="BezmezerChar">
    <w:name w:val="Bez mezer Char"/>
    <w:link w:val="Bezmezer"/>
    <w:rsid w:val="00306281"/>
    <w:rPr>
      <w:sz w:val="22"/>
      <w:szCs w:val="22"/>
      <w:lang w:eastAsia="en-US"/>
    </w:rPr>
  </w:style>
  <w:style w:type="paragraph" w:customStyle="1" w:styleId="rove2Oddl">
    <w:name w:val="Úroveň 2: Oddíl"/>
    <w:basedOn w:val="Normln"/>
    <w:rsid w:val="00306281"/>
    <w:pPr>
      <w:numPr>
        <w:ilvl w:val="1"/>
        <w:numId w:val="21"/>
      </w:numPr>
      <w:tabs>
        <w:tab w:val="left" w:pos="720"/>
      </w:tabs>
      <w:spacing w:before="120" w:after="60"/>
      <w:jc w:val="both"/>
    </w:pPr>
    <w:rPr>
      <w:rFonts w:ascii="Arial" w:hAnsi="Arial"/>
      <w:sz w:val="20"/>
      <w:szCs w:val="24"/>
      <w:lang w:val="en-US"/>
    </w:rPr>
  </w:style>
  <w:style w:type="paragraph" w:customStyle="1" w:styleId="rove1Nadpis">
    <w:name w:val="Úroveň 1: Nadpis"/>
    <w:basedOn w:val="Normln"/>
    <w:next w:val="rove2Oddl"/>
    <w:rsid w:val="00306281"/>
    <w:pPr>
      <w:numPr>
        <w:numId w:val="21"/>
      </w:numPr>
      <w:spacing w:before="360" w:after="240"/>
      <w:jc w:val="both"/>
    </w:pPr>
    <w:rPr>
      <w:rFonts w:ascii="Arial" w:hAnsi="Arial"/>
      <w:b/>
      <w:caps/>
      <w:szCs w:val="24"/>
      <w:lang w:eastAsia="en-US"/>
    </w:rPr>
  </w:style>
  <w:style w:type="paragraph" w:customStyle="1" w:styleId="rove3Pododdl">
    <w:name w:val="Úroveň 3: Pododdíl"/>
    <w:basedOn w:val="Normln"/>
    <w:rsid w:val="00306281"/>
    <w:pPr>
      <w:numPr>
        <w:ilvl w:val="2"/>
        <w:numId w:val="21"/>
      </w:numPr>
      <w:spacing w:before="120" w:after="60"/>
      <w:jc w:val="both"/>
    </w:pPr>
    <w:rPr>
      <w:rFonts w:ascii="Arial" w:hAnsi="Arial"/>
      <w:sz w:val="20"/>
      <w:szCs w:val="24"/>
      <w:lang w:val="en-US" w:eastAsia="en-US"/>
    </w:rPr>
  </w:style>
  <w:style w:type="paragraph" w:customStyle="1" w:styleId="Normln1">
    <w:name w:val="Normální1"/>
    <w:link w:val="Normln1Char"/>
    <w:rsid w:val="00306281"/>
    <w:rPr>
      <w:rFonts w:cs="Calibri"/>
    </w:rPr>
  </w:style>
  <w:style w:type="character" w:customStyle="1" w:styleId="Normln1Char">
    <w:name w:val="Normální1 Char"/>
    <w:link w:val="Normln1"/>
    <w:rsid w:val="00306281"/>
    <w:rPr>
      <w:rFonts w:cs="Calibri"/>
    </w:rPr>
  </w:style>
  <w:style w:type="paragraph" w:customStyle="1" w:styleId="Odrka">
    <w:name w:val="Odrážka"/>
    <w:basedOn w:val="Normln"/>
    <w:link w:val="OdrkaChar"/>
    <w:qFormat/>
    <w:rsid w:val="00306281"/>
    <w:pPr>
      <w:numPr>
        <w:numId w:val="22"/>
      </w:numPr>
      <w:jc w:val="both"/>
    </w:pPr>
    <w:rPr>
      <w:rFonts w:eastAsia="Calibri"/>
      <w:szCs w:val="22"/>
    </w:rPr>
  </w:style>
  <w:style w:type="character" w:customStyle="1" w:styleId="OdrkaChar">
    <w:name w:val="Odrážka Char"/>
    <w:link w:val="Odrka"/>
    <w:rsid w:val="00306281"/>
    <w:rPr>
      <w:sz w:val="22"/>
      <w:szCs w:val="22"/>
    </w:rPr>
  </w:style>
  <w:style w:type="character" w:styleId="Sledovanodkaz">
    <w:name w:val="FollowedHyperlink"/>
    <w:basedOn w:val="Standardnpsmoodstavce"/>
    <w:uiPriority w:val="99"/>
    <w:semiHidden/>
    <w:unhideWhenUsed/>
    <w:rsid w:val="00306281"/>
    <w:rPr>
      <w:color w:val="954F72" w:themeColor="followedHyperlink"/>
      <w:u w:val="single"/>
    </w:rPr>
  </w:style>
  <w:style w:type="paragraph" w:customStyle="1" w:styleId="Styl10">
    <w:name w:val="Styl1"/>
    <w:basedOn w:val="Nadpis2"/>
    <w:qFormat/>
    <w:rsid w:val="00CB5149"/>
    <w:pPr>
      <w:keepLines w:val="0"/>
      <w:numPr>
        <w:ilvl w:val="1"/>
      </w:numPr>
      <w:suppressAutoHyphens/>
      <w:overflowPunct w:val="0"/>
      <w:autoSpaceDE w:val="0"/>
      <w:spacing w:before="0"/>
      <w:jc w:val="center"/>
      <w:textAlignment w:val="baseline"/>
    </w:pPr>
    <w:rPr>
      <w:rFonts w:ascii="Times New Roman" w:eastAsia="Times New Roman" w:hAnsi="Times New Roman" w:cs="Times New Roman"/>
      <w:b/>
      <w:color w:val="auto"/>
      <w:sz w:val="22"/>
      <w:szCs w:val="22"/>
      <w:lang w:eastAsia="ar-SA"/>
    </w:rPr>
  </w:style>
  <w:style w:type="character" w:customStyle="1" w:styleId="normaltextrun">
    <w:name w:val="normaltextrun"/>
    <w:basedOn w:val="Standardnpsmoodstavce"/>
    <w:rsid w:val="00892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69363">
      <w:bodyDiv w:val="1"/>
      <w:marLeft w:val="0"/>
      <w:marRight w:val="0"/>
      <w:marTop w:val="0"/>
      <w:marBottom w:val="0"/>
      <w:divBdr>
        <w:top w:val="none" w:sz="0" w:space="0" w:color="auto"/>
        <w:left w:val="none" w:sz="0" w:space="0" w:color="auto"/>
        <w:bottom w:val="none" w:sz="0" w:space="0" w:color="auto"/>
        <w:right w:val="none" w:sz="0" w:space="0" w:color="auto"/>
      </w:divBdr>
    </w:div>
    <w:div w:id="202331780">
      <w:bodyDiv w:val="1"/>
      <w:marLeft w:val="0"/>
      <w:marRight w:val="0"/>
      <w:marTop w:val="0"/>
      <w:marBottom w:val="0"/>
      <w:divBdr>
        <w:top w:val="none" w:sz="0" w:space="0" w:color="auto"/>
        <w:left w:val="none" w:sz="0" w:space="0" w:color="auto"/>
        <w:bottom w:val="none" w:sz="0" w:space="0" w:color="auto"/>
        <w:right w:val="none" w:sz="0" w:space="0" w:color="auto"/>
      </w:divBdr>
    </w:div>
    <w:div w:id="334110800">
      <w:bodyDiv w:val="1"/>
      <w:marLeft w:val="0"/>
      <w:marRight w:val="0"/>
      <w:marTop w:val="0"/>
      <w:marBottom w:val="0"/>
      <w:divBdr>
        <w:top w:val="none" w:sz="0" w:space="0" w:color="auto"/>
        <w:left w:val="none" w:sz="0" w:space="0" w:color="auto"/>
        <w:bottom w:val="none" w:sz="0" w:space="0" w:color="auto"/>
        <w:right w:val="none" w:sz="0" w:space="0" w:color="auto"/>
      </w:divBdr>
    </w:div>
    <w:div w:id="490486081">
      <w:bodyDiv w:val="1"/>
      <w:marLeft w:val="0"/>
      <w:marRight w:val="0"/>
      <w:marTop w:val="0"/>
      <w:marBottom w:val="0"/>
      <w:divBdr>
        <w:top w:val="none" w:sz="0" w:space="0" w:color="auto"/>
        <w:left w:val="none" w:sz="0" w:space="0" w:color="auto"/>
        <w:bottom w:val="none" w:sz="0" w:space="0" w:color="auto"/>
        <w:right w:val="none" w:sz="0" w:space="0" w:color="auto"/>
      </w:divBdr>
    </w:div>
    <w:div w:id="606275119">
      <w:bodyDiv w:val="1"/>
      <w:marLeft w:val="0"/>
      <w:marRight w:val="0"/>
      <w:marTop w:val="0"/>
      <w:marBottom w:val="0"/>
      <w:divBdr>
        <w:top w:val="none" w:sz="0" w:space="0" w:color="auto"/>
        <w:left w:val="none" w:sz="0" w:space="0" w:color="auto"/>
        <w:bottom w:val="none" w:sz="0" w:space="0" w:color="auto"/>
        <w:right w:val="none" w:sz="0" w:space="0" w:color="auto"/>
      </w:divBdr>
    </w:div>
    <w:div w:id="705957087">
      <w:bodyDiv w:val="1"/>
      <w:marLeft w:val="0"/>
      <w:marRight w:val="0"/>
      <w:marTop w:val="0"/>
      <w:marBottom w:val="0"/>
      <w:divBdr>
        <w:top w:val="none" w:sz="0" w:space="0" w:color="auto"/>
        <w:left w:val="none" w:sz="0" w:space="0" w:color="auto"/>
        <w:bottom w:val="none" w:sz="0" w:space="0" w:color="auto"/>
        <w:right w:val="none" w:sz="0" w:space="0" w:color="auto"/>
      </w:divBdr>
    </w:div>
    <w:div w:id="717778075">
      <w:bodyDiv w:val="1"/>
      <w:marLeft w:val="0"/>
      <w:marRight w:val="0"/>
      <w:marTop w:val="0"/>
      <w:marBottom w:val="0"/>
      <w:divBdr>
        <w:top w:val="none" w:sz="0" w:space="0" w:color="auto"/>
        <w:left w:val="none" w:sz="0" w:space="0" w:color="auto"/>
        <w:bottom w:val="none" w:sz="0" w:space="0" w:color="auto"/>
        <w:right w:val="none" w:sz="0" w:space="0" w:color="auto"/>
      </w:divBdr>
    </w:div>
    <w:div w:id="781075858">
      <w:bodyDiv w:val="1"/>
      <w:marLeft w:val="0"/>
      <w:marRight w:val="0"/>
      <w:marTop w:val="0"/>
      <w:marBottom w:val="0"/>
      <w:divBdr>
        <w:top w:val="none" w:sz="0" w:space="0" w:color="auto"/>
        <w:left w:val="none" w:sz="0" w:space="0" w:color="auto"/>
        <w:bottom w:val="none" w:sz="0" w:space="0" w:color="auto"/>
        <w:right w:val="none" w:sz="0" w:space="0" w:color="auto"/>
      </w:divBdr>
    </w:div>
    <w:div w:id="816528086">
      <w:bodyDiv w:val="1"/>
      <w:marLeft w:val="0"/>
      <w:marRight w:val="0"/>
      <w:marTop w:val="0"/>
      <w:marBottom w:val="0"/>
      <w:divBdr>
        <w:top w:val="none" w:sz="0" w:space="0" w:color="auto"/>
        <w:left w:val="none" w:sz="0" w:space="0" w:color="auto"/>
        <w:bottom w:val="none" w:sz="0" w:space="0" w:color="auto"/>
        <w:right w:val="none" w:sz="0" w:space="0" w:color="auto"/>
      </w:divBdr>
    </w:div>
    <w:div w:id="905266283">
      <w:bodyDiv w:val="1"/>
      <w:marLeft w:val="0"/>
      <w:marRight w:val="0"/>
      <w:marTop w:val="0"/>
      <w:marBottom w:val="0"/>
      <w:divBdr>
        <w:top w:val="none" w:sz="0" w:space="0" w:color="auto"/>
        <w:left w:val="none" w:sz="0" w:space="0" w:color="auto"/>
        <w:bottom w:val="none" w:sz="0" w:space="0" w:color="auto"/>
        <w:right w:val="none" w:sz="0" w:space="0" w:color="auto"/>
      </w:divBdr>
    </w:div>
    <w:div w:id="942342645">
      <w:bodyDiv w:val="1"/>
      <w:marLeft w:val="0"/>
      <w:marRight w:val="0"/>
      <w:marTop w:val="0"/>
      <w:marBottom w:val="0"/>
      <w:divBdr>
        <w:top w:val="none" w:sz="0" w:space="0" w:color="auto"/>
        <w:left w:val="none" w:sz="0" w:space="0" w:color="auto"/>
        <w:bottom w:val="none" w:sz="0" w:space="0" w:color="auto"/>
        <w:right w:val="none" w:sz="0" w:space="0" w:color="auto"/>
      </w:divBdr>
    </w:div>
    <w:div w:id="1013647224">
      <w:bodyDiv w:val="1"/>
      <w:marLeft w:val="0"/>
      <w:marRight w:val="0"/>
      <w:marTop w:val="0"/>
      <w:marBottom w:val="0"/>
      <w:divBdr>
        <w:top w:val="none" w:sz="0" w:space="0" w:color="auto"/>
        <w:left w:val="none" w:sz="0" w:space="0" w:color="auto"/>
        <w:bottom w:val="none" w:sz="0" w:space="0" w:color="auto"/>
        <w:right w:val="none" w:sz="0" w:space="0" w:color="auto"/>
      </w:divBdr>
    </w:div>
    <w:div w:id="1019621256">
      <w:bodyDiv w:val="1"/>
      <w:marLeft w:val="0"/>
      <w:marRight w:val="0"/>
      <w:marTop w:val="0"/>
      <w:marBottom w:val="0"/>
      <w:divBdr>
        <w:top w:val="none" w:sz="0" w:space="0" w:color="auto"/>
        <w:left w:val="none" w:sz="0" w:space="0" w:color="auto"/>
        <w:bottom w:val="none" w:sz="0" w:space="0" w:color="auto"/>
        <w:right w:val="none" w:sz="0" w:space="0" w:color="auto"/>
      </w:divBdr>
    </w:div>
    <w:div w:id="1146164009">
      <w:bodyDiv w:val="1"/>
      <w:marLeft w:val="0"/>
      <w:marRight w:val="0"/>
      <w:marTop w:val="0"/>
      <w:marBottom w:val="0"/>
      <w:divBdr>
        <w:top w:val="none" w:sz="0" w:space="0" w:color="auto"/>
        <w:left w:val="none" w:sz="0" w:space="0" w:color="auto"/>
        <w:bottom w:val="none" w:sz="0" w:space="0" w:color="auto"/>
        <w:right w:val="none" w:sz="0" w:space="0" w:color="auto"/>
      </w:divBdr>
    </w:div>
    <w:div w:id="1221870122">
      <w:bodyDiv w:val="1"/>
      <w:marLeft w:val="0"/>
      <w:marRight w:val="0"/>
      <w:marTop w:val="0"/>
      <w:marBottom w:val="0"/>
      <w:divBdr>
        <w:top w:val="none" w:sz="0" w:space="0" w:color="auto"/>
        <w:left w:val="none" w:sz="0" w:space="0" w:color="auto"/>
        <w:bottom w:val="none" w:sz="0" w:space="0" w:color="auto"/>
        <w:right w:val="none" w:sz="0" w:space="0" w:color="auto"/>
      </w:divBdr>
    </w:div>
    <w:div w:id="1243023659">
      <w:bodyDiv w:val="1"/>
      <w:marLeft w:val="0"/>
      <w:marRight w:val="0"/>
      <w:marTop w:val="0"/>
      <w:marBottom w:val="0"/>
      <w:divBdr>
        <w:top w:val="none" w:sz="0" w:space="0" w:color="auto"/>
        <w:left w:val="none" w:sz="0" w:space="0" w:color="auto"/>
        <w:bottom w:val="none" w:sz="0" w:space="0" w:color="auto"/>
        <w:right w:val="none" w:sz="0" w:space="0" w:color="auto"/>
      </w:divBdr>
    </w:div>
    <w:div w:id="1297485906">
      <w:bodyDiv w:val="1"/>
      <w:marLeft w:val="0"/>
      <w:marRight w:val="0"/>
      <w:marTop w:val="0"/>
      <w:marBottom w:val="0"/>
      <w:divBdr>
        <w:top w:val="none" w:sz="0" w:space="0" w:color="auto"/>
        <w:left w:val="none" w:sz="0" w:space="0" w:color="auto"/>
        <w:bottom w:val="none" w:sz="0" w:space="0" w:color="auto"/>
        <w:right w:val="none" w:sz="0" w:space="0" w:color="auto"/>
      </w:divBdr>
    </w:div>
    <w:div w:id="1544713992">
      <w:bodyDiv w:val="1"/>
      <w:marLeft w:val="0"/>
      <w:marRight w:val="0"/>
      <w:marTop w:val="0"/>
      <w:marBottom w:val="0"/>
      <w:divBdr>
        <w:top w:val="none" w:sz="0" w:space="0" w:color="auto"/>
        <w:left w:val="none" w:sz="0" w:space="0" w:color="auto"/>
        <w:bottom w:val="none" w:sz="0" w:space="0" w:color="auto"/>
        <w:right w:val="none" w:sz="0" w:space="0" w:color="auto"/>
      </w:divBdr>
    </w:div>
    <w:div w:id="1592355863">
      <w:bodyDiv w:val="1"/>
      <w:marLeft w:val="0"/>
      <w:marRight w:val="0"/>
      <w:marTop w:val="0"/>
      <w:marBottom w:val="0"/>
      <w:divBdr>
        <w:top w:val="none" w:sz="0" w:space="0" w:color="auto"/>
        <w:left w:val="none" w:sz="0" w:space="0" w:color="auto"/>
        <w:bottom w:val="none" w:sz="0" w:space="0" w:color="auto"/>
        <w:right w:val="none" w:sz="0" w:space="0" w:color="auto"/>
      </w:divBdr>
    </w:div>
    <w:div w:id="1610043320">
      <w:bodyDiv w:val="1"/>
      <w:marLeft w:val="0"/>
      <w:marRight w:val="0"/>
      <w:marTop w:val="0"/>
      <w:marBottom w:val="0"/>
      <w:divBdr>
        <w:top w:val="none" w:sz="0" w:space="0" w:color="auto"/>
        <w:left w:val="none" w:sz="0" w:space="0" w:color="auto"/>
        <w:bottom w:val="none" w:sz="0" w:space="0" w:color="auto"/>
        <w:right w:val="none" w:sz="0" w:space="0" w:color="auto"/>
      </w:divBdr>
    </w:div>
    <w:div w:id="1679237738">
      <w:bodyDiv w:val="1"/>
      <w:marLeft w:val="0"/>
      <w:marRight w:val="0"/>
      <w:marTop w:val="0"/>
      <w:marBottom w:val="0"/>
      <w:divBdr>
        <w:top w:val="none" w:sz="0" w:space="0" w:color="auto"/>
        <w:left w:val="none" w:sz="0" w:space="0" w:color="auto"/>
        <w:bottom w:val="none" w:sz="0" w:space="0" w:color="auto"/>
        <w:right w:val="none" w:sz="0" w:space="0" w:color="auto"/>
      </w:divBdr>
    </w:div>
    <w:div w:id="189677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mira_inflace" TargetMode="External"/><Relationship Id="rId2" Type="http://schemas.openxmlformats.org/officeDocument/2006/relationships/hyperlink" Target="https://www.czso.cz/csu/czso/mira_inflace" TargetMode="External"/><Relationship Id="rId1" Type="http://schemas.openxmlformats.org/officeDocument/2006/relationships/hyperlink" Target="https://www.czso.cz/csu/czso/mira_inflace"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9974B29B2C6CE408280DD622D24E19C" ma:contentTypeVersion="4" ma:contentTypeDescription="Vytvoří nový dokument" ma:contentTypeScope="" ma:versionID="0bf348e0408299a87806fd7ec2af9076">
  <xsd:schema xmlns:xsd="http://www.w3.org/2001/XMLSchema" xmlns:xs="http://www.w3.org/2001/XMLSchema" xmlns:p="http://schemas.microsoft.com/office/2006/metadata/properties" xmlns:ns2="fdfc94db-4f4d-43db-b435-118245dc163c" targetNamespace="http://schemas.microsoft.com/office/2006/metadata/properties" ma:root="true" ma:fieldsID="e6f114fa37e31086979b558fde8897e1" ns2:_="">
    <xsd:import namespace="fdfc94db-4f4d-43db-b435-118245dc16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fc94db-4f4d-43db-b435-118245dc16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535062-9752-4DED-AFAD-BC04FFBBBFD8}">
  <ds:schemaRefs>
    <ds:schemaRef ds:uri="http://schemas.openxmlformats.org/officeDocument/2006/bibliography"/>
  </ds:schemaRefs>
</ds:datastoreItem>
</file>

<file path=customXml/itemProps2.xml><?xml version="1.0" encoding="utf-8"?>
<ds:datastoreItem xmlns:ds="http://schemas.openxmlformats.org/officeDocument/2006/customXml" ds:itemID="{8D7FA435-F1DF-4BF3-97B6-FC64B7D277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48FEB9-0D19-4940-97EA-B8729292E2F5}">
  <ds:schemaRefs>
    <ds:schemaRef ds:uri="http://schemas.microsoft.com/sharepoint/v3/contenttype/forms"/>
  </ds:schemaRefs>
</ds:datastoreItem>
</file>

<file path=customXml/itemProps4.xml><?xml version="1.0" encoding="utf-8"?>
<ds:datastoreItem xmlns:ds="http://schemas.openxmlformats.org/officeDocument/2006/customXml" ds:itemID="{6CDD8C96-EF3D-4DF4-B112-64ACCD0F79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fc94db-4f4d-43db-b435-118245dc16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42</Pages>
  <Words>20657</Words>
  <Characters>121878</Characters>
  <Application>Microsoft Office Word</Application>
  <DocSecurity>0</DocSecurity>
  <Lines>1015</Lines>
  <Paragraphs>284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142251</CharactersWithSpaces>
  <SharedDoc>false</SharedDoc>
  <HLinks>
    <vt:vector size="174" baseType="variant">
      <vt:variant>
        <vt:i4>1507377</vt:i4>
      </vt:variant>
      <vt:variant>
        <vt:i4>174</vt:i4>
      </vt:variant>
      <vt:variant>
        <vt:i4>0</vt:i4>
      </vt:variant>
      <vt:variant>
        <vt:i4>5</vt:i4>
      </vt:variant>
      <vt:variant>
        <vt:lpwstr/>
      </vt:variant>
      <vt:variant>
        <vt:lpwstr>_Toc177542305</vt:lpwstr>
      </vt:variant>
      <vt:variant>
        <vt:i4>1507377</vt:i4>
      </vt:variant>
      <vt:variant>
        <vt:i4>168</vt:i4>
      </vt:variant>
      <vt:variant>
        <vt:i4>0</vt:i4>
      </vt:variant>
      <vt:variant>
        <vt:i4>5</vt:i4>
      </vt:variant>
      <vt:variant>
        <vt:lpwstr/>
      </vt:variant>
      <vt:variant>
        <vt:lpwstr>_Toc177542304</vt:lpwstr>
      </vt:variant>
      <vt:variant>
        <vt:i4>1507377</vt:i4>
      </vt:variant>
      <vt:variant>
        <vt:i4>162</vt:i4>
      </vt:variant>
      <vt:variant>
        <vt:i4>0</vt:i4>
      </vt:variant>
      <vt:variant>
        <vt:i4>5</vt:i4>
      </vt:variant>
      <vt:variant>
        <vt:lpwstr/>
      </vt:variant>
      <vt:variant>
        <vt:lpwstr>_Toc177542303</vt:lpwstr>
      </vt:variant>
      <vt:variant>
        <vt:i4>1507377</vt:i4>
      </vt:variant>
      <vt:variant>
        <vt:i4>156</vt:i4>
      </vt:variant>
      <vt:variant>
        <vt:i4>0</vt:i4>
      </vt:variant>
      <vt:variant>
        <vt:i4>5</vt:i4>
      </vt:variant>
      <vt:variant>
        <vt:lpwstr/>
      </vt:variant>
      <vt:variant>
        <vt:lpwstr>_Toc177542302</vt:lpwstr>
      </vt:variant>
      <vt:variant>
        <vt:i4>1507377</vt:i4>
      </vt:variant>
      <vt:variant>
        <vt:i4>150</vt:i4>
      </vt:variant>
      <vt:variant>
        <vt:i4>0</vt:i4>
      </vt:variant>
      <vt:variant>
        <vt:i4>5</vt:i4>
      </vt:variant>
      <vt:variant>
        <vt:lpwstr/>
      </vt:variant>
      <vt:variant>
        <vt:lpwstr>_Toc177542301</vt:lpwstr>
      </vt:variant>
      <vt:variant>
        <vt:i4>1507377</vt:i4>
      </vt:variant>
      <vt:variant>
        <vt:i4>144</vt:i4>
      </vt:variant>
      <vt:variant>
        <vt:i4>0</vt:i4>
      </vt:variant>
      <vt:variant>
        <vt:i4>5</vt:i4>
      </vt:variant>
      <vt:variant>
        <vt:lpwstr/>
      </vt:variant>
      <vt:variant>
        <vt:lpwstr>_Toc177542300</vt:lpwstr>
      </vt:variant>
      <vt:variant>
        <vt:i4>1966128</vt:i4>
      </vt:variant>
      <vt:variant>
        <vt:i4>138</vt:i4>
      </vt:variant>
      <vt:variant>
        <vt:i4>0</vt:i4>
      </vt:variant>
      <vt:variant>
        <vt:i4>5</vt:i4>
      </vt:variant>
      <vt:variant>
        <vt:lpwstr/>
      </vt:variant>
      <vt:variant>
        <vt:lpwstr>_Toc177542299</vt:lpwstr>
      </vt:variant>
      <vt:variant>
        <vt:i4>1966128</vt:i4>
      </vt:variant>
      <vt:variant>
        <vt:i4>132</vt:i4>
      </vt:variant>
      <vt:variant>
        <vt:i4>0</vt:i4>
      </vt:variant>
      <vt:variant>
        <vt:i4>5</vt:i4>
      </vt:variant>
      <vt:variant>
        <vt:lpwstr/>
      </vt:variant>
      <vt:variant>
        <vt:lpwstr>_Toc177542298</vt:lpwstr>
      </vt:variant>
      <vt:variant>
        <vt:i4>1966128</vt:i4>
      </vt:variant>
      <vt:variant>
        <vt:i4>126</vt:i4>
      </vt:variant>
      <vt:variant>
        <vt:i4>0</vt:i4>
      </vt:variant>
      <vt:variant>
        <vt:i4>5</vt:i4>
      </vt:variant>
      <vt:variant>
        <vt:lpwstr/>
      </vt:variant>
      <vt:variant>
        <vt:lpwstr>_Toc177542297</vt:lpwstr>
      </vt:variant>
      <vt:variant>
        <vt:i4>1966128</vt:i4>
      </vt:variant>
      <vt:variant>
        <vt:i4>120</vt:i4>
      </vt:variant>
      <vt:variant>
        <vt:i4>0</vt:i4>
      </vt:variant>
      <vt:variant>
        <vt:i4>5</vt:i4>
      </vt:variant>
      <vt:variant>
        <vt:lpwstr/>
      </vt:variant>
      <vt:variant>
        <vt:lpwstr>_Toc177542296</vt:lpwstr>
      </vt:variant>
      <vt:variant>
        <vt:i4>1966128</vt:i4>
      </vt:variant>
      <vt:variant>
        <vt:i4>114</vt:i4>
      </vt:variant>
      <vt:variant>
        <vt:i4>0</vt:i4>
      </vt:variant>
      <vt:variant>
        <vt:i4>5</vt:i4>
      </vt:variant>
      <vt:variant>
        <vt:lpwstr/>
      </vt:variant>
      <vt:variant>
        <vt:lpwstr>_Toc177542295</vt:lpwstr>
      </vt:variant>
      <vt:variant>
        <vt:i4>1966128</vt:i4>
      </vt:variant>
      <vt:variant>
        <vt:i4>108</vt:i4>
      </vt:variant>
      <vt:variant>
        <vt:i4>0</vt:i4>
      </vt:variant>
      <vt:variant>
        <vt:i4>5</vt:i4>
      </vt:variant>
      <vt:variant>
        <vt:lpwstr/>
      </vt:variant>
      <vt:variant>
        <vt:lpwstr>_Toc177542294</vt:lpwstr>
      </vt:variant>
      <vt:variant>
        <vt:i4>1966128</vt:i4>
      </vt:variant>
      <vt:variant>
        <vt:i4>102</vt:i4>
      </vt:variant>
      <vt:variant>
        <vt:i4>0</vt:i4>
      </vt:variant>
      <vt:variant>
        <vt:i4>5</vt:i4>
      </vt:variant>
      <vt:variant>
        <vt:lpwstr/>
      </vt:variant>
      <vt:variant>
        <vt:lpwstr>_Toc177542293</vt:lpwstr>
      </vt:variant>
      <vt:variant>
        <vt:i4>1966128</vt:i4>
      </vt:variant>
      <vt:variant>
        <vt:i4>96</vt:i4>
      </vt:variant>
      <vt:variant>
        <vt:i4>0</vt:i4>
      </vt:variant>
      <vt:variant>
        <vt:i4>5</vt:i4>
      </vt:variant>
      <vt:variant>
        <vt:lpwstr/>
      </vt:variant>
      <vt:variant>
        <vt:lpwstr>_Toc177542292</vt:lpwstr>
      </vt:variant>
      <vt:variant>
        <vt:i4>1966128</vt:i4>
      </vt:variant>
      <vt:variant>
        <vt:i4>90</vt:i4>
      </vt:variant>
      <vt:variant>
        <vt:i4>0</vt:i4>
      </vt:variant>
      <vt:variant>
        <vt:i4>5</vt:i4>
      </vt:variant>
      <vt:variant>
        <vt:lpwstr/>
      </vt:variant>
      <vt:variant>
        <vt:lpwstr>_Toc177542291</vt:lpwstr>
      </vt:variant>
      <vt:variant>
        <vt:i4>1966128</vt:i4>
      </vt:variant>
      <vt:variant>
        <vt:i4>84</vt:i4>
      </vt:variant>
      <vt:variant>
        <vt:i4>0</vt:i4>
      </vt:variant>
      <vt:variant>
        <vt:i4>5</vt:i4>
      </vt:variant>
      <vt:variant>
        <vt:lpwstr/>
      </vt:variant>
      <vt:variant>
        <vt:lpwstr>_Toc177542290</vt:lpwstr>
      </vt:variant>
      <vt:variant>
        <vt:i4>2031664</vt:i4>
      </vt:variant>
      <vt:variant>
        <vt:i4>78</vt:i4>
      </vt:variant>
      <vt:variant>
        <vt:i4>0</vt:i4>
      </vt:variant>
      <vt:variant>
        <vt:i4>5</vt:i4>
      </vt:variant>
      <vt:variant>
        <vt:lpwstr/>
      </vt:variant>
      <vt:variant>
        <vt:lpwstr>_Toc177542289</vt:lpwstr>
      </vt:variant>
      <vt:variant>
        <vt:i4>2031664</vt:i4>
      </vt:variant>
      <vt:variant>
        <vt:i4>72</vt:i4>
      </vt:variant>
      <vt:variant>
        <vt:i4>0</vt:i4>
      </vt:variant>
      <vt:variant>
        <vt:i4>5</vt:i4>
      </vt:variant>
      <vt:variant>
        <vt:lpwstr/>
      </vt:variant>
      <vt:variant>
        <vt:lpwstr>_Toc177542288</vt:lpwstr>
      </vt:variant>
      <vt:variant>
        <vt:i4>2031664</vt:i4>
      </vt:variant>
      <vt:variant>
        <vt:i4>66</vt:i4>
      </vt:variant>
      <vt:variant>
        <vt:i4>0</vt:i4>
      </vt:variant>
      <vt:variant>
        <vt:i4>5</vt:i4>
      </vt:variant>
      <vt:variant>
        <vt:lpwstr/>
      </vt:variant>
      <vt:variant>
        <vt:lpwstr>_Toc177542287</vt:lpwstr>
      </vt:variant>
      <vt:variant>
        <vt:i4>2031664</vt:i4>
      </vt:variant>
      <vt:variant>
        <vt:i4>60</vt:i4>
      </vt:variant>
      <vt:variant>
        <vt:i4>0</vt:i4>
      </vt:variant>
      <vt:variant>
        <vt:i4>5</vt:i4>
      </vt:variant>
      <vt:variant>
        <vt:lpwstr/>
      </vt:variant>
      <vt:variant>
        <vt:lpwstr>_Toc177542286</vt:lpwstr>
      </vt:variant>
      <vt:variant>
        <vt:i4>2031664</vt:i4>
      </vt:variant>
      <vt:variant>
        <vt:i4>54</vt:i4>
      </vt:variant>
      <vt:variant>
        <vt:i4>0</vt:i4>
      </vt:variant>
      <vt:variant>
        <vt:i4>5</vt:i4>
      </vt:variant>
      <vt:variant>
        <vt:lpwstr/>
      </vt:variant>
      <vt:variant>
        <vt:lpwstr>_Toc177542285</vt:lpwstr>
      </vt:variant>
      <vt:variant>
        <vt:i4>2031664</vt:i4>
      </vt:variant>
      <vt:variant>
        <vt:i4>48</vt:i4>
      </vt:variant>
      <vt:variant>
        <vt:i4>0</vt:i4>
      </vt:variant>
      <vt:variant>
        <vt:i4>5</vt:i4>
      </vt:variant>
      <vt:variant>
        <vt:lpwstr/>
      </vt:variant>
      <vt:variant>
        <vt:lpwstr>_Toc177542284</vt:lpwstr>
      </vt:variant>
      <vt:variant>
        <vt:i4>2031664</vt:i4>
      </vt:variant>
      <vt:variant>
        <vt:i4>42</vt:i4>
      </vt:variant>
      <vt:variant>
        <vt:i4>0</vt:i4>
      </vt:variant>
      <vt:variant>
        <vt:i4>5</vt:i4>
      </vt:variant>
      <vt:variant>
        <vt:lpwstr/>
      </vt:variant>
      <vt:variant>
        <vt:lpwstr>_Toc177542283</vt:lpwstr>
      </vt:variant>
      <vt:variant>
        <vt:i4>2031664</vt:i4>
      </vt:variant>
      <vt:variant>
        <vt:i4>36</vt:i4>
      </vt:variant>
      <vt:variant>
        <vt:i4>0</vt:i4>
      </vt:variant>
      <vt:variant>
        <vt:i4>5</vt:i4>
      </vt:variant>
      <vt:variant>
        <vt:lpwstr/>
      </vt:variant>
      <vt:variant>
        <vt:lpwstr>_Toc177542282</vt:lpwstr>
      </vt:variant>
      <vt:variant>
        <vt:i4>2031664</vt:i4>
      </vt:variant>
      <vt:variant>
        <vt:i4>30</vt:i4>
      </vt:variant>
      <vt:variant>
        <vt:i4>0</vt:i4>
      </vt:variant>
      <vt:variant>
        <vt:i4>5</vt:i4>
      </vt:variant>
      <vt:variant>
        <vt:lpwstr/>
      </vt:variant>
      <vt:variant>
        <vt:lpwstr>_Toc177542281</vt:lpwstr>
      </vt:variant>
      <vt:variant>
        <vt:i4>2031664</vt:i4>
      </vt:variant>
      <vt:variant>
        <vt:i4>24</vt:i4>
      </vt:variant>
      <vt:variant>
        <vt:i4>0</vt:i4>
      </vt:variant>
      <vt:variant>
        <vt:i4>5</vt:i4>
      </vt:variant>
      <vt:variant>
        <vt:lpwstr/>
      </vt:variant>
      <vt:variant>
        <vt:lpwstr>_Toc177542280</vt:lpwstr>
      </vt:variant>
      <vt:variant>
        <vt:i4>7929931</vt:i4>
      </vt:variant>
      <vt:variant>
        <vt:i4>6</vt:i4>
      </vt:variant>
      <vt:variant>
        <vt:i4>0</vt:i4>
      </vt:variant>
      <vt:variant>
        <vt:i4>5</vt:i4>
      </vt:variant>
      <vt:variant>
        <vt:lpwstr>https://www.czso.cz/csu/czso/mira_inflace</vt:lpwstr>
      </vt:variant>
      <vt:variant>
        <vt:lpwstr/>
      </vt:variant>
      <vt:variant>
        <vt:i4>7929931</vt:i4>
      </vt:variant>
      <vt:variant>
        <vt:i4>3</vt:i4>
      </vt:variant>
      <vt:variant>
        <vt:i4>0</vt:i4>
      </vt:variant>
      <vt:variant>
        <vt:i4>5</vt:i4>
      </vt:variant>
      <vt:variant>
        <vt:lpwstr>https://www.czso.cz/csu/czso/mira_inflace</vt:lpwstr>
      </vt:variant>
      <vt:variant>
        <vt:lpwstr/>
      </vt:variant>
      <vt:variant>
        <vt:i4>7929931</vt:i4>
      </vt:variant>
      <vt:variant>
        <vt:i4>0</vt:i4>
      </vt:variant>
      <vt:variant>
        <vt:i4>0</vt:i4>
      </vt:variant>
      <vt:variant>
        <vt:i4>5</vt:i4>
      </vt:variant>
      <vt:variant>
        <vt:lpwstr>https://www.czso.cz/csu/czso/mira_inflace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Radim Koseček</dc:creator>
  <cp:keywords/>
  <dc:description/>
  <cp:lastModifiedBy>JUDr. Radim Koseček</cp:lastModifiedBy>
  <cp:revision>1</cp:revision>
  <cp:lastPrinted>2023-12-20T05:03:00Z</cp:lastPrinted>
  <dcterms:created xsi:type="dcterms:W3CDTF">2024-12-20T19:31:00Z</dcterms:created>
  <dcterms:modified xsi:type="dcterms:W3CDTF">2025-03-20T14:35:00Z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0x010100E9974B29B2C6CE408280DD622D24E19C</vt:lpwstr>
  </property>
</Properties>
</file>